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4B807" w14:textId="77777777" w:rsidR="00426391" w:rsidRDefault="00426391">
      <w:pPr>
        <w:pStyle w:val="a4"/>
        <w:spacing w:before="12"/>
        <w:jc w:val="right"/>
        <w:rPr>
          <w:b/>
          <w:sz w:val="36"/>
          <w:szCs w:val="36"/>
        </w:rPr>
      </w:pPr>
    </w:p>
    <w:p w14:paraId="262796F2" w14:textId="77777777" w:rsidR="00426391" w:rsidRDefault="00426391">
      <w:pPr>
        <w:pStyle w:val="a4"/>
        <w:spacing w:before="12"/>
        <w:jc w:val="center"/>
        <w:rPr>
          <w:b/>
          <w:sz w:val="36"/>
          <w:szCs w:val="36"/>
        </w:rPr>
      </w:pPr>
    </w:p>
    <w:p w14:paraId="5321EED2" w14:textId="77777777" w:rsidR="00426391" w:rsidRDefault="005F763F">
      <w:pPr>
        <w:pStyle w:val="a4"/>
        <w:spacing w:before="12"/>
        <w:jc w:val="center"/>
        <w:rPr>
          <w:b/>
          <w:sz w:val="52"/>
          <w:szCs w:val="52"/>
        </w:rPr>
      </w:pPr>
      <w:r>
        <w:rPr>
          <w:rFonts w:hint="eastAsia"/>
          <w:b/>
          <w:sz w:val="52"/>
          <w:szCs w:val="52"/>
        </w:rPr>
        <w:t>南京市</w:t>
      </w:r>
      <w:r>
        <w:rPr>
          <w:rFonts w:hint="eastAsia"/>
          <w:b/>
          <w:sz w:val="52"/>
          <w:szCs w:val="52"/>
          <w:lang w:val="en-US"/>
        </w:rPr>
        <w:t>水务局</w:t>
      </w:r>
    </w:p>
    <w:p w14:paraId="00C64629" w14:textId="77777777" w:rsidR="00426391" w:rsidRDefault="005F763F">
      <w:pPr>
        <w:pStyle w:val="a4"/>
        <w:spacing w:before="12"/>
        <w:jc w:val="center"/>
        <w:rPr>
          <w:b/>
          <w:sz w:val="52"/>
          <w:szCs w:val="52"/>
        </w:rPr>
      </w:pPr>
      <w:r>
        <w:rPr>
          <w:rFonts w:hint="eastAsia"/>
          <w:b/>
          <w:sz w:val="52"/>
          <w:szCs w:val="52"/>
        </w:rPr>
        <w:t>部门整体绩效评价报告</w:t>
      </w:r>
    </w:p>
    <w:p w14:paraId="24D40392" w14:textId="77777777" w:rsidR="00426391" w:rsidRDefault="00426391">
      <w:pPr>
        <w:pStyle w:val="a4"/>
        <w:spacing w:before="12"/>
        <w:jc w:val="center"/>
        <w:rPr>
          <w:b/>
        </w:rPr>
      </w:pPr>
    </w:p>
    <w:p w14:paraId="1264A773" w14:textId="77777777" w:rsidR="00426391" w:rsidRDefault="00426391">
      <w:pPr>
        <w:pStyle w:val="a4"/>
        <w:spacing w:before="12"/>
        <w:jc w:val="center"/>
        <w:rPr>
          <w:b/>
          <w:sz w:val="52"/>
          <w:szCs w:val="52"/>
        </w:rPr>
      </w:pPr>
    </w:p>
    <w:p w14:paraId="0A1B0592" w14:textId="77777777" w:rsidR="00426391" w:rsidRDefault="00426391">
      <w:pPr>
        <w:pStyle w:val="a4"/>
        <w:spacing w:before="12"/>
        <w:jc w:val="center"/>
        <w:rPr>
          <w:b/>
          <w:sz w:val="52"/>
          <w:szCs w:val="52"/>
        </w:rPr>
      </w:pPr>
    </w:p>
    <w:p w14:paraId="1E427B72" w14:textId="77777777" w:rsidR="00426391" w:rsidRDefault="00426391">
      <w:pPr>
        <w:pStyle w:val="a4"/>
        <w:spacing w:before="12"/>
        <w:jc w:val="center"/>
        <w:rPr>
          <w:b/>
          <w:sz w:val="52"/>
          <w:szCs w:val="52"/>
        </w:rPr>
      </w:pPr>
    </w:p>
    <w:p w14:paraId="7470E6BC" w14:textId="77777777" w:rsidR="00426391" w:rsidRDefault="00426391">
      <w:pPr>
        <w:pStyle w:val="a4"/>
        <w:spacing w:before="12"/>
        <w:jc w:val="center"/>
        <w:rPr>
          <w:b/>
          <w:sz w:val="52"/>
          <w:szCs w:val="52"/>
        </w:rPr>
      </w:pPr>
    </w:p>
    <w:p w14:paraId="6ABE0CB0" w14:textId="77777777" w:rsidR="00426391" w:rsidRDefault="005F763F">
      <w:pPr>
        <w:pStyle w:val="a4"/>
        <w:spacing w:before="12"/>
        <w:ind w:firstLineChars="200" w:firstLine="723"/>
        <w:rPr>
          <w:b/>
          <w:sz w:val="36"/>
          <w:szCs w:val="36"/>
        </w:rPr>
      </w:pPr>
      <w:r>
        <w:rPr>
          <w:rFonts w:hint="eastAsia"/>
          <w:b/>
          <w:sz w:val="36"/>
          <w:szCs w:val="36"/>
        </w:rPr>
        <w:t>委托单位：南京市财政局</w:t>
      </w:r>
    </w:p>
    <w:p w14:paraId="38520D77" w14:textId="77777777" w:rsidR="00426391" w:rsidRDefault="005F763F">
      <w:pPr>
        <w:pStyle w:val="a4"/>
        <w:spacing w:before="12"/>
        <w:ind w:firstLineChars="200" w:firstLine="723"/>
        <w:rPr>
          <w:b/>
          <w:sz w:val="36"/>
          <w:szCs w:val="36"/>
          <w:highlight w:val="yellow"/>
          <w:lang w:val="en-US"/>
        </w:rPr>
      </w:pPr>
      <w:r>
        <w:rPr>
          <w:rFonts w:hint="eastAsia"/>
          <w:b/>
          <w:sz w:val="36"/>
          <w:szCs w:val="36"/>
        </w:rPr>
        <w:t>评价机构：</w:t>
      </w:r>
      <w:r>
        <w:rPr>
          <w:rFonts w:hint="eastAsia"/>
          <w:b/>
          <w:sz w:val="36"/>
          <w:szCs w:val="36"/>
          <w:lang w:val="en-US"/>
        </w:rPr>
        <w:t>江苏益诚会计师事务所（普通合伙）</w:t>
      </w:r>
    </w:p>
    <w:p w14:paraId="20F989F5" w14:textId="77777777" w:rsidR="00426391" w:rsidRDefault="00426391">
      <w:pPr>
        <w:pStyle w:val="a4"/>
        <w:spacing w:before="12"/>
        <w:jc w:val="center"/>
        <w:rPr>
          <w:b/>
          <w:sz w:val="36"/>
          <w:szCs w:val="36"/>
        </w:rPr>
      </w:pPr>
    </w:p>
    <w:p w14:paraId="4BBE47D7" w14:textId="77777777" w:rsidR="00426391" w:rsidRDefault="00426391">
      <w:pPr>
        <w:pStyle w:val="a4"/>
        <w:spacing w:before="12"/>
        <w:jc w:val="center"/>
        <w:rPr>
          <w:b/>
          <w:sz w:val="36"/>
          <w:szCs w:val="36"/>
        </w:rPr>
      </w:pPr>
    </w:p>
    <w:p w14:paraId="1C94101F" w14:textId="77777777" w:rsidR="00426391" w:rsidRDefault="00426391">
      <w:pPr>
        <w:pStyle w:val="a4"/>
        <w:spacing w:before="12"/>
        <w:jc w:val="center"/>
        <w:rPr>
          <w:b/>
          <w:sz w:val="36"/>
          <w:szCs w:val="36"/>
        </w:rPr>
      </w:pPr>
    </w:p>
    <w:p w14:paraId="45258584" w14:textId="77777777" w:rsidR="00426391" w:rsidRDefault="00426391">
      <w:pPr>
        <w:pStyle w:val="a4"/>
        <w:spacing w:before="12"/>
        <w:jc w:val="center"/>
        <w:rPr>
          <w:b/>
          <w:sz w:val="36"/>
          <w:szCs w:val="36"/>
        </w:rPr>
      </w:pPr>
    </w:p>
    <w:p w14:paraId="3F959D01" w14:textId="77777777" w:rsidR="00426391" w:rsidRDefault="005F763F">
      <w:pPr>
        <w:pStyle w:val="a4"/>
        <w:spacing w:before="12"/>
        <w:jc w:val="center"/>
        <w:rPr>
          <w:b/>
          <w:sz w:val="36"/>
          <w:szCs w:val="36"/>
          <w:lang w:val="en-US"/>
        </w:rPr>
      </w:pPr>
      <w:r>
        <w:rPr>
          <w:b/>
          <w:sz w:val="36"/>
          <w:szCs w:val="36"/>
        </w:rPr>
        <w:t>202</w:t>
      </w:r>
      <w:r>
        <w:rPr>
          <w:rFonts w:hint="eastAsia"/>
          <w:b/>
          <w:sz w:val="36"/>
          <w:szCs w:val="36"/>
          <w:lang w:val="en-US"/>
        </w:rPr>
        <w:t>5</w:t>
      </w:r>
      <w:r>
        <w:rPr>
          <w:rFonts w:hint="eastAsia"/>
          <w:b/>
          <w:sz w:val="36"/>
          <w:szCs w:val="36"/>
        </w:rPr>
        <w:t>年</w:t>
      </w:r>
      <w:r>
        <w:rPr>
          <w:rFonts w:hint="eastAsia"/>
          <w:b/>
          <w:sz w:val="36"/>
          <w:szCs w:val="36"/>
          <w:lang w:val="en-US"/>
        </w:rPr>
        <w:t>8月</w:t>
      </w:r>
    </w:p>
    <w:p w14:paraId="6C28EA82" w14:textId="77777777" w:rsidR="00426391" w:rsidRDefault="00426391">
      <w:pPr>
        <w:pStyle w:val="a4"/>
        <w:spacing w:before="12"/>
        <w:jc w:val="center"/>
        <w:rPr>
          <w:b/>
          <w:sz w:val="52"/>
          <w:szCs w:val="52"/>
        </w:rPr>
      </w:pPr>
    </w:p>
    <w:p w14:paraId="29840463" w14:textId="77777777" w:rsidR="00426391" w:rsidRDefault="00426391">
      <w:pPr>
        <w:widowControl/>
        <w:autoSpaceDE/>
        <w:autoSpaceDN/>
        <w:jc w:val="center"/>
        <w:rPr>
          <w:b/>
          <w:bCs/>
          <w:sz w:val="36"/>
          <w:szCs w:val="36"/>
        </w:rPr>
        <w:sectPr w:rsidR="00426391">
          <w:headerReference w:type="default" r:id="rId8"/>
          <w:pgSz w:w="11906" w:h="16838"/>
          <w:pgMar w:top="1440" w:right="1800" w:bottom="1440" w:left="1800" w:header="851" w:footer="992" w:gutter="0"/>
          <w:pgNumType w:start="1"/>
          <w:cols w:space="425"/>
          <w:docGrid w:type="lines" w:linePitch="312"/>
        </w:sectPr>
      </w:pPr>
    </w:p>
    <w:p w14:paraId="63688217" w14:textId="77777777" w:rsidR="00426391" w:rsidRDefault="005F763F">
      <w:pPr>
        <w:widowControl/>
        <w:autoSpaceDE/>
        <w:autoSpaceDN/>
        <w:jc w:val="center"/>
      </w:pPr>
      <w:r>
        <w:rPr>
          <w:rFonts w:hint="eastAsia"/>
          <w:b/>
          <w:bCs/>
          <w:sz w:val="36"/>
          <w:szCs w:val="36"/>
        </w:rPr>
        <w:lastRenderedPageBreak/>
        <w:t>目录</w:t>
      </w:r>
    </w:p>
    <w:p w14:paraId="5A957E7F" w14:textId="77777777" w:rsidR="00426391" w:rsidRDefault="005F763F">
      <w:pPr>
        <w:pStyle w:val="10"/>
        <w:tabs>
          <w:tab w:val="right" w:leader="dot" w:pos="8306"/>
        </w:tabs>
        <w:rPr>
          <w:sz w:val="28"/>
          <w:szCs w:val="28"/>
        </w:rPr>
      </w:pPr>
      <w:r>
        <w:rPr>
          <w:sz w:val="56"/>
          <w:szCs w:val="56"/>
        </w:rPr>
        <w:fldChar w:fldCharType="begin"/>
      </w:r>
      <w:r>
        <w:rPr>
          <w:sz w:val="56"/>
          <w:szCs w:val="56"/>
        </w:rPr>
        <w:instrText xml:space="preserve"> TOC \o "1-3" \h \z \u </w:instrText>
      </w:r>
      <w:r>
        <w:rPr>
          <w:sz w:val="56"/>
          <w:szCs w:val="56"/>
        </w:rPr>
        <w:fldChar w:fldCharType="separate"/>
      </w:r>
      <w:hyperlink w:anchor="_Toc31021" w:history="1">
        <w:r>
          <w:rPr>
            <w:rFonts w:hint="eastAsia"/>
            <w:sz w:val="28"/>
            <w:szCs w:val="28"/>
          </w:rPr>
          <w:t>一、部门概况</w:t>
        </w:r>
        <w:r>
          <w:rPr>
            <w:sz w:val="28"/>
            <w:szCs w:val="28"/>
          </w:rPr>
          <w:tab/>
        </w:r>
        <w:r>
          <w:rPr>
            <w:sz w:val="28"/>
            <w:szCs w:val="28"/>
          </w:rPr>
          <w:fldChar w:fldCharType="begin"/>
        </w:r>
        <w:r>
          <w:rPr>
            <w:sz w:val="28"/>
            <w:szCs w:val="28"/>
          </w:rPr>
          <w:instrText xml:space="preserve"> PAGEREF _Toc31021 \h </w:instrText>
        </w:r>
        <w:r>
          <w:rPr>
            <w:sz w:val="28"/>
            <w:szCs w:val="28"/>
          </w:rPr>
        </w:r>
        <w:r>
          <w:rPr>
            <w:sz w:val="28"/>
            <w:szCs w:val="28"/>
          </w:rPr>
          <w:fldChar w:fldCharType="separate"/>
        </w:r>
        <w:r>
          <w:rPr>
            <w:sz w:val="28"/>
            <w:szCs w:val="28"/>
          </w:rPr>
          <w:t>1</w:t>
        </w:r>
        <w:r>
          <w:rPr>
            <w:sz w:val="28"/>
            <w:szCs w:val="28"/>
          </w:rPr>
          <w:fldChar w:fldCharType="end"/>
        </w:r>
      </w:hyperlink>
    </w:p>
    <w:p w14:paraId="23B78F54" w14:textId="77777777" w:rsidR="00426391" w:rsidRDefault="00E00D7C">
      <w:pPr>
        <w:pStyle w:val="20"/>
        <w:tabs>
          <w:tab w:val="right" w:leader="dot" w:pos="8306"/>
        </w:tabs>
        <w:ind w:left="440"/>
        <w:rPr>
          <w:sz w:val="28"/>
          <w:szCs w:val="28"/>
        </w:rPr>
      </w:pPr>
      <w:hyperlink w:anchor="_Toc9839" w:history="1">
        <w:r w:rsidR="005F763F">
          <w:rPr>
            <w:rFonts w:hint="eastAsia"/>
            <w:sz w:val="28"/>
            <w:szCs w:val="28"/>
          </w:rPr>
          <w:t>（</w:t>
        </w:r>
        <w:r w:rsidR="005F763F">
          <w:rPr>
            <w:rFonts w:hint="eastAsia"/>
            <w:sz w:val="28"/>
            <w:szCs w:val="28"/>
            <w:lang w:val="en-US"/>
          </w:rPr>
          <w:t>一</w:t>
        </w:r>
        <w:r w:rsidR="005F763F">
          <w:rPr>
            <w:rFonts w:hint="eastAsia"/>
            <w:sz w:val="28"/>
            <w:szCs w:val="28"/>
          </w:rPr>
          <w:t>）</w:t>
        </w:r>
        <w:r w:rsidR="005F763F">
          <w:rPr>
            <w:rFonts w:hint="eastAsia"/>
            <w:sz w:val="28"/>
            <w:szCs w:val="28"/>
            <w:lang w:val="en-US"/>
          </w:rPr>
          <w:t>部门基本情况</w:t>
        </w:r>
        <w:r w:rsidR="005F763F">
          <w:rPr>
            <w:sz w:val="28"/>
            <w:szCs w:val="28"/>
          </w:rPr>
          <w:tab/>
        </w:r>
        <w:r w:rsidR="005F763F">
          <w:rPr>
            <w:sz w:val="28"/>
            <w:szCs w:val="28"/>
          </w:rPr>
          <w:fldChar w:fldCharType="begin"/>
        </w:r>
        <w:r w:rsidR="005F763F">
          <w:rPr>
            <w:sz w:val="28"/>
            <w:szCs w:val="28"/>
          </w:rPr>
          <w:instrText xml:space="preserve"> PAGEREF _Toc9839 \h </w:instrText>
        </w:r>
        <w:r w:rsidR="005F763F">
          <w:rPr>
            <w:sz w:val="28"/>
            <w:szCs w:val="28"/>
          </w:rPr>
        </w:r>
        <w:r w:rsidR="005F763F">
          <w:rPr>
            <w:sz w:val="28"/>
            <w:szCs w:val="28"/>
          </w:rPr>
          <w:fldChar w:fldCharType="separate"/>
        </w:r>
        <w:r w:rsidR="005F763F">
          <w:rPr>
            <w:sz w:val="28"/>
            <w:szCs w:val="28"/>
          </w:rPr>
          <w:t>1</w:t>
        </w:r>
        <w:r w:rsidR="005F763F">
          <w:rPr>
            <w:sz w:val="28"/>
            <w:szCs w:val="28"/>
          </w:rPr>
          <w:fldChar w:fldCharType="end"/>
        </w:r>
      </w:hyperlink>
    </w:p>
    <w:p w14:paraId="1FC1BE9B" w14:textId="77777777" w:rsidR="00426391" w:rsidRDefault="00E00D7C">
      <w:pPr>
        <w:pStyle w:val="30"/>
        <w:tabs>
          <w:tab w:val="right" w:leader="dot" w:pos="8306"/>
        </w:tabs>
        <w:ind w:left="880"/>
        <w:rPr>
          <w:sz w:val="28"/>
          <w:szCs w:val="28"/>
        </w:rPr>
      </w:pPr>
      <w:hyperlink w:anchor="_Toc2467" w:history="1">
        <w:r w:rsidR="005F763F">
          <w:rPr>
            <w:rFonts w:hint="eastAsia"/>
            <w:sz w:val="28"/>
            <w:szCs w:val="28"/>
            <w:lang w:val="en-US"/>
          </w:rPr>
          <w:t>1.</w:t>
        </w:r>
        <w:r w:rsidR="005F763F">
          <w:rPr>
            <w:rFonts w:hint="eastAsia"/>
            <w:sz w:val="28"/>
            <w:szCs w:val="28"/>
          </w:rPr>
          <w:t>部门职能</w:t>
        </w:r>
        <w:r w:rsidR="005F763F">
          <w:rPr>
            <w:sz w:val="28"/>
            <w:szCs w:val="28"/>
          </w:rPr>
          <w:tab/>
        </w:r>
        <w:r w:rsidR="005F763F">
          <w:rPr>
            <w:sz w:val="28"/>
            <w:szCs w:val="28"/>
          </w:rPr>
          <w:fldChar w:fldCharType="begin"/>
        </w:r>
        <w:r w:rsidR="005F763F">
          <w:rPr>
            <w:sz w:val="28"/>
            <w:szCs w:val="28"/>
          </w:rPr>
          <w:instrText xml:space="preserve"> PAGEREF _Toc2467 \h </w:instrText>
        </w:r>
        <w:r w:rsidR="005F763F">
          <w:rPr>
            <w:sz w:val="28"/>
            <w:szCs w:val="28"/>
          </w:rPr>
        </w:r>
        <w:r w:rsidR="005F763F">
          <w:rPr>
            <w:sz w:val="28"/>
            <w:szCs w:val="28"/>
          </w:rPr>
          <w:fldChar w:fldCharType="separate"/>
        </w:r>
        <w:r w:rsidR="005F763F">
          <w:rPr>
            <w:sz w:val="28"/>
            <w:szCs w:val="28"/>
          </w:rPr>
          <w:t>1</w:t>
        </w:r>
        <w:r w:rsidR="005F763F">
          <w:rPr>
            <w:sz w:val="28"/>
            <w:szCs w:val="28"/>
          </w:rPr>
          <w:fldChar w:fldCharType="end"/>
        </w:r>
      </w:hyperlink>
    </w:p>
    <w:p w14:paraId="6B77E4BA" w14:textId="77777777" w:rsidR="00426391" w:rsidRDefault="00E00D7C">
      <w:pPr>
        <w:pStyle w:val="30"/>
        <w:tabs>
          <w:tab w:val="right" w:leader="dot" w:pos="8306"/>
        </w:tabs>
        <w:ind w:left="880"/>
        <w:rPr>
          <w:sz w:val="28"/>
          <w:szCs w:val="28"/>
        </w:rPr>
      </w:pPr>
      <w:hyperlink w:anchor="_Toc31242" w:history="1">
        <w:r w:rsidR="005F763F">
          <w:rPr>
            <w:rFonts w:hint="eastAsia"/>
            <w:sz w:val="28"/>
            <w:szCs w:val="28"/>
            <w:lang w:val="en-US"/>
          </w:rPr>
          <w:t>2.</w:t>
        </w:r>
        <w:r w:rsidR="005F763F">
          <w:rPr>
            <w:rFonts w:hint="eastAsia"/>
            <w:sz w:val="28"/>
            <w:szCs w:val="28"/>
          </w:rPr>
          <w:t>机构设置和人员编制</w:t>
        </w:r>
        <w:r w:rsidR="005F763F">
          <w:rPr>
            <w:sz w:val="28"/>
            <w:szCs w:val="28"/>
          </w:rPr>
          <w:tab/>
        </w:r>
        <w:r w:rsidR="005F763F">
          <w:rPr>
            <w:sz w:val="28"/>
            <w:szCs w:val="28"/>
          </w:rPr>
          <w:fldChar w:fldCharType="begin"/>
        </w:r>
        <w:r w:rsidR="005F763F">
          <w:rPr>
            <w:sz w:val="28"/>
            <w:szCs w:val="28"/>
          </w:rPr>
          <w:instrText xml:space="preserve"> PAGEREF _Toc31242 \h </w:instrText>
        </w:r>
        <w:r w:rsidR="005F763F">
          <w:rPr>
            <w:sz w:val="28"/>
            <w:szCs w:val="28"/>
          </w:rPr>
        </w:r>
        <w:r w:rsidR="005F763F">
          <w:rPr>
            <w:sz w:val="28"/>
            <w:szCs w:val="28"/>
          </w:rPr>
          <w:fldChar w:fldCharType="separate"/>
        </w:r>
        <w:r w:rsidR="005F763F">
          <w:rPr>
            <w:sz w:val="28"/>
            <w:szCs w:val="28"/>
          </w:rPr>
          <w:t>5</w:t>
        </w:r>
        <w:r w:rsidR="005F763F">
          <w:rPr>
            <w:sz w:val="28"/>
            <w:szCs w:val="28"/>
          </w:rPr>
          <w:fldChar w:fldCharType="end"/>
        </w:r>
      </w:hyperlink>
    </w:p>
    <w:p w14:paraId="7AEB4A2E" w14:textId="77777777" w:rsidR="00426391" w:rsidRDefault="00E00D7C">
      <w:pPr>
        <w:pStyle w:val="30"/>
        <w:tabs>
          <w:tab w:val="right" w:leader="dot" w:pos="8306"/>
        </w:tabs>
        <w:ind w:left="880"/>
        <w:rPr>
          <w:sz w:val="28"/>
          <w:szCs w:val="28"/>
        </w:rPr>
      </w:pPr>
      <w:hyperlink w:anchor="_Toc2559" w:history="1">
        <w:r w:rsidR="005F763F">
          <w:rPr>
            <w:rFonts w:hint="eastAsia"/>
            <w:sz w:val="28"/>
            <w:szCs w:val="28"/>
            <w:lang w:val="en-US"/>
          </w:rPr>
          <w:t>3.</w:t>
        </w:r>
        <w:r w:rsidR="005F763F">
          <w:rPr>
            <w:sz w:val="28"/>
            <w:szCs w:val="28"/>
          </w:rPr>
          <w:t>20</w:t>
        </w:r>
        <w:r w:rsidR="005F763F">
          <w:rPr>
            <w:sz w:val="28"/>
            <w:szCs w:val="28"/>
            <w:lang w:val="en-US"/>
          </w:rPr>
          <w:t>2</w:t>
        </w:r>
        <w:r w:rsidR="005F763F">
          <w:rPr>
            <w:rFonts w:hint="eastAsia"/>
            <w:sz w:val="28"/>
            <w:szCs w:val="28"/>
            <w:lang w:val="en-US"/>
          </w:rPr>
          <w:t>4</w:t>
        </w:r>
        <w:r w:rsidR="005F763F">
          <w:rPr>
            <w:rFonts w:hint="eastAsia"/>
            <w:sz w:val="28"/>
            <w:szCs w:val="28"/>
          </w:rPr>
          <w:t>年度主要工作任务</w:t>
        </w:r>
        <w:r w:rsidR="005F763F">
          <w:rPr>
            <w:sz w:val="28"/>
            <w:szCs w:val="28"/>
          </w:rPr>
          <w:tab/>
        </w:r>
        <w:r w:rsidR="005F763F">
          <w:rPr>
            <w:sz w:val="28"/>
            <w:szCs w:val="28"/>
          </w:rPr>
          <w:fldChar w:fldCharType="begin"/>
        </w:r>
        <w:r w:rsidR="005F763F">
          <w:rPr>
            <w:sz w:val="28"/>
            <w:szCs w:val="28"/>
          </w:rPr>
          <w:instrText xml:space="preserve"> PAGEREF _Toc2559 \h </w:instrText>
        </w:r>
        <w:r w:rsidR="005F763F">
          <w:rPr>
            <w:sz w:val="28"/>
            <w:szCs w:val="28"/>
          </w:rPr>
        </w:r>
        <w:r w:rsidR="005F763F">
          <w:rPr>
            <w:sz w:val="28"/>
            <w:szCs w:val="28"/>
          </w:rPr>
          <w:fldChar w:fldCharType="separate"/>
        </w:r>
        <w:r w:rsidR="005F763F">
          <w:rPr>
            <w:sz w:val="28"/>
            <w:szCs w:val="28"/>
          </w:rPr>
          <w:t>6</w:t>
        </w:r>
        <w:r w:rsidR="005F763F">
          <w:rPr>
            <w:sz w:val="28"/>
            <w:szCs w:val="28"/>
          </w:rPr>
          <w:fldChar w:fldCharType="end"/>
        </w:r>
      </w:hyperlink>
    </w:p>
    <w:p w14:paraId="7CA95868" w14:textId="77777777" w:rsidR="00426391" w:rsidRDefault="00E00D7C">
      <w:pPr>
        <w:pStyle w:val="30"/>
        <w:tabs>
          <w:tab w:val="right" w:leader="dot" w:pos="8306"/>
        </w:tabs>
        <w:ind w:left="880"/>
        <w:rPr>
          <w:sz w:val="28"/>
          <w:szCs w:val="28"/>
        </w:rPr>
      </w:pPr>
      <w:hyperlink w:anchor="_Toc26900" w:history="1">
        <w:r w:rsidR="005F763F">
          <w:rPr>
            <w:rFonts w:hint="eastAsia"/>
            <w:bCs/>
            <w:kern w:val="2"/>
            <w:sz w:val="28"/>
            <w:szCs w:val="28"/>
            <w:lang w:val="en-US"/>
          </w:rPr>
          <w:t>4.资产情况</w:t>
        </w:r>
        <w:r w:rsidR="005F763F">
          <w:rPr>
            <w:sz w:val="28"/>
            <w:szCs w:val="28"/>
          </w:rPr>
          <w:tab/>
        </w:r>
        <w:r w:rsidR="005F763F">
          <w:rPr>
            <w:sz w:val="28"/>
            <w:szCs w:val="28"/>
          </w:rPr>
          <w:fldChar w:fldCharType="begin"/>
        </w:r>
        <w:r w:rsidR="005F763F">
          <w:rPr>
            <w:sz w:val="28"/>
            <w:szCs w:val="28"/>
          </w:rPr>
          <w:instrText xml:space="preserve"> PAGEREF _Toc26900 \h </w:instrText>
        </w:r>
        <w:r w:rsidR="005F763F">
          <w:rPr>
            <w:sz w:val="28"/>
            <w:szCs w:val="28"/>
          </w:rPr>
        </w:r>
        <w:r w:rsidR="005F763F">
          <w:rPr>
            <w:sz w:val="28"/>
            <w:szCs w:val="28"/>
          </w:rPr>
          <w:fldChar w:fldCharType="separate"/>
        </w:r>
        <w:r w:rsidR="005F763F">
          <w:rPr>
            <w:sz w:val="28"/>
            <w:szCs w:val="28"/>
          </w:rPr>
          <w:t>8</w:t>
        </w:r>
        <w:r w:rsidR="005F763F">
          <w:rPr>
            <w:sz w:val="28"/>
            <w:szCs w:val="28"/>
          </w:rPr>
          <w:fldChar w:fldCharType="end"/>
        </w:r>
      </w:hyperlink>
    </w:p>
    <w:p w14:paraId="7B83E35F" w14:textId="77777777" w:rsidR="00426391" w:rsidRDefault="00E00D7C">
      <w:pPr>
        <w:pStyle w:val="20"/>
        <w:tabs>
          <w:tab w:val="right" w:leader="dot" w:pos="8306"/>
        </w:tabs>
        <w:ind w:left="440"/>
        <w:rPr>
          <w:sz w:val="28"/>
          <w:szCs w:val="28"/>
        </w:rPr>
      </w:pPr>
      <w:hyperlink w:anchor="_Toc18349" w:history="1">
        <w:r w:rsidR="005F763F">
          <w:rPr>
            <w:rFonts w:hint="eastAsia"/>
            <w:sz w:val="28"/>
            <w:szCs w:val="28"/>
          </w:rPr>
          <w:t>（</w:t>
        </w:r>
        <w:r w:rsidR="005F763F">
          <w:rPr>
            <w:rFonts w:hint="eastAsia"/>
            <w:sz w:val="28"/>
            <w:szCs w:val="28"/>
            <w:lang w:val="en-US"/>
          </w:rPr>
          <w:t>二</w:t>
        </w:r>
        <w:r w:rsidR="005F763F">
          <w:rPr>
            <w:rFonts w:hint="eastAsia"/>
            <w:sz w:val="28"/>
            <w:szCs w:val="28"/>
          </w:rPr>
          <w:t>）部门收支情况</w:t>
        </w:r>
        <w:r w:rsidR="005F763F">
          <w:rPr>
            <w:sz w:val="28"/>
            <w:szCs w:val="28"/>
          </w:rPr>
          <w:tab/>
        </w:r>
        <w:r w:rsidR="005F763F">
          <w:rPr>
            <w:sz w:val="28"/>
            <w:szCs w:val="28"/>
          </w:rPr>
          <w:fldChar w:fldCharType="begin"/>
        </w:r>
        <w:r w:rsidR="005F763F">
          <w:rPr>
            <w:sz w:val="28"/>
            <w:szCs w:val="28"/>
          </w:rPr>
          <w:instrText xml:space="preserve"> PAGEREF _Toc18349 \h </w:instrText>
        </w:r>
        <w:r w:rsidR="005F763F">
          <w:rPr>
            <w:sz w:val="28"/>
            <w:szCs w:val="28"/>
          </w:rPr>
        </w:r>
        <w:r w:rsidR="005F763F">
          <w:rPr>
            <w:sz w:val="28"/>
            <w:szCs w:val="28"/>
          </w:rPr>
          <w:fldChar w:fldCharType="separate"/>
        </w:r>
        <w:r w:rsidR="005F763F">
          <w:rPr>
            <w:sz w:val="28"/>
            <w:szCs w:val="28"/>
          </w:rPr>
          <w:t>9</w:t>
        </w:r>
        <w:r w:rsidR="005F763F">
          <w:rPr>
            <w:sz w:val="28"/>
            <w:szCs w:val="28"/>
          </w:rPr>
          <w:fldChar w:fldCharType="end"/>
        </w:r>
      </w:hyperlink>
    </w:p>
    <w:p w14:paraId="521DC5AF" w14:textId="77777777" w:rsidR="00426391" w:rsidRDefault="00E00D7C">
      <w:pPr>
        <w:pStyle w:val="20"/>
        <w:tabs>
          <w:tab w:val="right" w:leader="dot" w:pos="8306"/>
        </w:tabs>
        <w:ind w:left="440"/>
        <w:rPr>
          <w:sz w:val="28"/>
          <w:szCs w:val="28"/>
        </w:rPr>
      </w:pPr>
      <w:hyperlink w:anchor="_Toc32328" w:history="1">
        <w:r w:rsidR="005F763F">
          <w:rPr>
            <w:rFonts w:hint="eastAsia"/>
            <w:bCs/>
            <w:sz w:val="28"/>
            <w:szCs w:val="28"/>
          </w:rPr>
          <w:t>（</w:t>
        </w:r>
        <w:r w:rsidR="005F763F">
          <w:rPr>
            <w:rFonts w:hint="eastAsia"/>
            <w:bCs/>
            <w:sz w:val="28"/>
            <w:szCs w:val="28"/>
            <w:lang w:val="en-US"/>
          </w:rPr>
          <w:t>三</w:t>
        </w:r>
        <w:r w:rsidR="005F763F">
          <w:rPr>
            <w:rFonts w:hint="eastAsia"/>
            <w:bCs/>
            <w:sz w:val="28"/>
            <w:szCs w:val="28"/>
          </w:rPr>
          <w:t>）部门整体绩效目标</w:t>
        </w:r>
        <w:r w:rsidR="005F763F">
          <w:rPr>
            <w:sz w:val="28"/>
            <w:szCs w:val="28"/>
          </w:rPr>
          <w:tab/>
        </w:r>
        <w:r w:rsidR="005F763F">
          <w:rPr>
            <w:sz w:val="28"/>
            <w:szCs w:val="28"/>
          </w:rPr>
          <w:fldChar w:fldCharType="begin"/>
        </w:r>
        <w:r w:rsidR="005F763F">
          <w:rPr>
            <w:sz w:val="28"/>
            <w:szCs w:val="28"/>
          </w:rPr>
          <w:instrText xml:space="preserve"> PAGEREF _Toc32328 \h </w:instrText>
        </w:r>
        <w:r w:rsidR="005F763F">
          <w:rPr>
            <w:sz w:val="28"/>
            <w:szCs w:val="28"/>
          </w:rPr>
        </w:r>
        <w:r w:rsidR="005F763F">
          <w:rPr>
            <w:sz w:val="28"/>
            <w:szCs w:val="28"/>
          </w:rPr>
          <w:fldChar w:fldCharType="separate"/>
        </w:r>
        <w:r w:rsidR="005F763F">
          <w:rPr>
            <w:sz w:val="28"/>
            <w:szCs w:val="28"/>
          </w:rPr>
          <w:t>14</w:t>
        </w:r>
        <w:r w:rsidR="005F763F">
          <w:rPr>
            <w:sz w:val="28"/>
            <w:szCs w:val="28"/>
          </w:rPr>
          <w:fldChar w:fldCharType="end"/>
        </w:r>
      </w:hyperlink>
    </w:p>
    <w:p w14:paraId="0757098F" w14:textId="77777777" w:rsidR="00426391" w:rsidRDefault="00E00D7C">
      <w:pPr>
        <w:pStyle w:val="30"/>
        <w:tabs>
          <w:tab w:val="right" w:leader="dot" w:pos="8306"/>
        </w:tabs>
        <w:ind w:left="880"/>
        <w:rPr>
          <w:sz w:val="28"/>
          <w:szCs w:val="28"/>
        </w:rPr>
      </w:pPr>
      <w:hyperlink w:anchor="_Toc20853" w:history="1">
        <w:r w:rsidR="005F763F">
          <w:rPr>
            <w:rFonts w:hint="eastAsia"/>
            <w:sz w:val="28"/>
            <w:szCs w:val="28"/>
            <w:lang w:val="en-US"/>
          </w:rPr>
          <w:t>1.</w:t>
        </w:r>
        <w:r w:rsidR="005F763F">
          <w:rPr>
            <w:rFonts w:hint="eastAsia"/>
            <w:sz w:val="28"/>
            <w:szCs w:val="28"/>
          </w:rPr>
          <w:t>绩效总目标</w:t>
        </w:r>
        <w:r w:rsidR="005F763F">
          <w:rPr>
            <w:sz w:val="28"/>
            <w:szCs w:val="28"/>
          </w:rPr>
          <w:tab/>
        </w:r>
        <w:r w:rsidR="005F763F">
          <w:rPr>
            <w:sz w:val="28"/>
            <w:szCs w:val="28"/>
          </w:rPr>
          <w:fldChar w:fldCharType="begin"/>
        </w:r>
        <w:r w:rsidR="005F763F">
          <w:rPr>
            <w:sz w:val="28"/>
            <w:szCs w:val="28"/>
          </w:rPr>
          <w:instrText xml:space="preserve"> PAGEREF _Toc20853 \h </w:instrText>
        </w:r>
        <w:r w:rsidR="005F763F">
          <w:rPr>
            <w:sz w:val="28"/>
            <w:szCs w:val="28"/>
          </w:rPr>
        </w:r>
        <w:r w:rsidR="005F763F">
          <w:rPr>
            <w:sz w:val="28"/>
            <w:szCs w:val="28"/>
          </w:rPr>
          <w:fldChar w:fldCharType="separate"/>
        </w:r>
        <w:r w:rsidR="005F763F">
          <w:rPr>
            <w:sz w:val="28"/>
            <w:szCs w:val="28"/>
          </w:rPr>
          <w:t>14</w:t>
        </w:r>
        <w:r w:rsidR="005F763F">
          <w:rPr>
            <w:sz w:val="28"/>
            <w:szCs w:val="28"/>
          </w:rPr>
          <w:fldChar w:fldCharType="end"/>
        </w:r>
      </w:hyperlink>
    </w:p>
    <w:p w14:paraId="4B1178D2" w14:textId="77777777" w:rsidR="00426391" w:rsidRDefault="00E00D7C">
      <w:pPr>
        <w:pStyle w:val="30"/>
        <w:tabs>
          <w:tab w:val="right" w:leader="dot" w:pos="8306"/>
        </w:tabs>
        <w:ind w:left="880"/>
        <w:rPr>
          <w:sz w:val="28"/>
          <w:szCs w:val="28"/>
        </w:rPr>
      </w:pPr>
      <w:hyperlink w:anchor="_Toc26721" w:history="1">
        <w:r w:rsidR="005F763F">
          <w:rPr>
            <w:rFonts w:hint="eastAsia"/>
            <w:sz w:val="28"/>
            <w:szCs w:val="28"/>
            <w:lang w:val="en-US"/>
          </w:rPr>
          <w:t>2.</w:t>
        </w:r>
        <w:r w:rsidR="005F763F">
          <w:rPr>
            <w:rFonts w:hint="eastAsia"/>
            <w:sz w:val="28"/>
            <w:szCs w:val="28"/>
          </w:rPr>
          <w:t>中长期绩效目标</w:t>
        </w:r>
        <w:r w:rsidR="005F763F">
          <w:rPr>
            <w:sz w:val="28"/>
            <w:szCs w:val="28"/>
          </w:rPr>
          <w:tab/>
        </w:r>
        <w:r w:rsidR="005F763F">
          <w:rPr>
            <w:sz w:val="28"/>
            <w:szCs w:val="28"/>
          </w:rPr>
          <w:fldChar w:fldCharType="begin"/>
        </w:r>
        <w:r w:rsidR="005F763F">
          <w:rPr>
            <w:sz w:val="28"/>
            <w:szCs w:val="28"/>
          </w:rPr>
          <w:instrText xml:space="preserve"> PAGEREF _Toc26721 \h </w:instrText>
        </w:r>
        <w:r w:rsidR="005F763F">
          <w:rPr>
            <w:sz w:val="28"/>
            <w:szCs w:val="28"/>
          </w:rPr>
        </w:r>
        <w:r w:rsidR="005F763F">
          <w:rPr>
            <w:sz w:val="28"/>
            <w:szCs w:val="28"/>
          </w:rPr>
          <w:fldChar w:fldCharType="separate"/>
        </w:r>
        <w:r w:rsidR="005F763F">
          <w:rPr>
            <w:sz w:val="28"/>
            <w:szCs w:val="28"/>
          </w:rPr>
          <w:t>14</w:t>
        </w:r>
        <w:r w:rsidR="005F763F">
          <w:rPr>
            <w:sz w:val="28"/>
            <w:szCs w:val="28"/>
          </w:rPr>
          <w:fldChar w:fldCharType="end"/>
        </w:r>
      </w:hyperlink>
    </w:p>
    <w:p w14:paraId="53D0F748" w14:textId="77777777" w:rsidR="00426391" w:rsidRDefault="00E00D7C">
      <w:pPr>
        <w:pStyle w:val="30"/>
        <w:tabs>
          <w:tab w:val="right" w:leader="dot" w:pos="8306"/>
        </w:tabs>
        <w:ind w:left="880"/>
        <w:rPr>
          <w:sz w:val="28"/>
          <w:szCs w:val="28"/>
        </w:rPr>
      </w:pPr>
      <w:hyperlink w:anchor="_Toc20976" w:history="1">
        <w:r w:rsidR="005F763F">
          <w:rPr>
            <w:rFonts w:hint="eastAsia"/>
            <w:sz w:val="28"/>
            <w:szCs w:val="28"/>
            <w:lang w:val="en-US"/>
          </w:rPr>
          <w:t>3.</w:t>
        </w:r>
        <w:r w:rsidR="005F763F">
          <w:rPr>
            <w:sz w:val="28"/>
            <w:szCs w:val="28"/>
          </w:rPr>
          <w:t>20</w:t>
        </w:r>
        <w:r w:rsidR="005F763F">
          <w:rPr>
            <w:sz w:val="28"/>
            <w:szCs w:val="28"/>
            <w:lang w:val="en-US"/>
          </w:rPr>
          <w:t>2</w:t>
        </w:r>
        <w:r w:rsidR="005F763F">
          <w:rPr>
            <w:rFonts w:hint="eastAsia"/>
            <w:sz w:val="28"/>
            <w:szCs w:val="28"/>
            <w:lang w:val="en-US"/>
          </w:rPr>
          <w:t>4</w:t>
        </w:r>
        <w:r w:rsidR="005F763F">
          <w:rPr>
            <w:rFonts w:hint="eastAsia"/>
            <w:sz w:val="28"/>
            <w:szCs w:val="28"/>
          </w:rPr>
          <w:t>年度绩效目标</w:t>
        </w:r>
        <w:r w:rsidR="005F763F">
          <w:rPr>
            <w:sz w:val="28"/>
            <w:szCs w:val="28"/>
          </w:rPr>
          <w:tab/>
        </w:r>
        <w:r w:rsidR="005F763F">
          <w:rPr>
            <w:sz w:val="28"/>
            <w:szCs w:val="28"/>
          </w:rPr>
          <w:fldChar w:fldCharType="begin"/>
        </w:r>
        <w:r w:rsidR="005F763F">
          <w:rPr>
            <w:sz w:val="28"/>
            <w:szCs w:val="28"/>
          </w:rPr>
          <w:instrText xml:space="preserve"> PAGEREF _Toc20976 \h </w:instrText>
        </w:r>
        <w:r w:rsidR="005F763F">
          <w:rPr>
            <w:sz w:val="28"/>
            <w:szCs w:val="28"/>
          </w:rPr>
        </w:r>
        <w:r w:rsidR="005F763F">
          <w:rPr>
            <w:sz w:val="28"/>
            <w:szCs w:val="28"/>
          </w:rPr>
          <w:fldChar w:fldCharType="separate"/>
        </w:r>
        <w:r w:rsidR="005F763F">
          <w:rPr>
            <w:sz w:val="28"/>
            <w:szCs w:val="28"/>
          </w:rPr>
          <w:t>14</w:t>
        </w:r>
        <w:r w:rsidR="005F763F">
          <w:rPr>
            <w:sz w:val="28"/>
            <w:szCs w:val="28"/>
          </w:rPr>
          <w:fldChar w:fldCharType="end"/>
        </w:r>
      </w:hyperlink>
    </w:p>
    <w:p w14:paraId="56E0CB8F" w14:textId="77777777" w:rsidR="00426391" w:rsidRDefault="00E00D7C">
      <w:pPr>
        <w:pStyle w:val="10"/>
        <w:tabs>
          <w:tab w:val="right" w:leader="dot" w:pos="8306"/>
        </w:tabs>
        <w:rPr>
          <w:sz w:val="28"/>
          <w:szCs w:val="28"/>
        </w:rPr>
      </w:pPr>
      <w:hyperlink w:anchor="_Toc11065" w:history="1">
        <w:r w:rsidR="005F763F">
          <w:rPr>
            <w:rFonts w:hint="eastAsia"/>
            <w:sz w:val="28"/>
            <w:szCs w:val="28"/>
            <w:lang w:val="en-US"/>
          </w:rPr>
          <w:t>二、评价结论</w:t>
        </w:r>
        <w:r w:rsidR="005F763F">
          <w:rPr>
            <w:sz w:val="28"/>
            <w:szCs w:val="28"/>
          </w:rPr>
          <w:tab/>
        </w:r>
        <w:r w:rsidR="005F763F">
          <w:rPr>
            <w:sz w:val="28"/>
            <w:szCs w:val="28"/>
          </w:rPr>
          <w:fldChar w:fldCharType="begin"/>
        </w:r>
        <w:r w:rsidR="005F763F">
          <w:rPr>
            <w:sz w:val="28"/>
            <w:szCs w:val="28"/>
          </w:rPr>
          <w:instrText xml:space="preserve"> PAGEREF _Toc11065 \h </w:instrText>
        </w:r>
        <w:r w:rsidR="005F763F">
          <w:rPr>
            <w:sz w:val="28"/>
            <w:szCs w:val="28"/>
          </w:rPr>
        </w:r>
        <w:r w:rsidR="005F763F">
          <w:rPr>
            <w:sz w:val="28"/>
            <w:szCs w:val="28"/>
          </w:rPr>
          <w:fldChar w:fldCharType="separate"/>
        </w:r>
        <w:r w:rsidR="005F763F">
          <w:rPr>
            <w:sz w:val="28"/>
            <w:szCs w:val="28"/>
          </w:rPr>
          <w:t>15</w:t>
        </w:r>
        <w:r w:rsidR="005F763F">
          <w:rPr>
            <w:sz w:val="28"/>
            <w:szCs w:val="28"/>
          </w:rPr>
          <w:fldChar w:fldCharType="end"/>
        </w:r>
      </w:hyperlink>
    </w:p>
    <w:p w14:paraId="70E247E5" w14:textId="77777777" w:rsidR="00426391" w:rsidRDefault="00E00D7C">
      <w:pPr>
        <w:pStyle w:val="20"/>
        <w:tabs>
          <w:tab w:val="right" w:leader="dot" w:pos="8306"/>
        </w:tabs>
        <w:ind w:left="440"/>
        <w:rPr>
          <w:sz w:val="28"/>
          <w:szCs w:val="28"/>
        </w:rPr>
      </w:pPr>
      <w:hyperlink w:anchor="_Toc15023" w:history="1">
        <w:r w:rsidR="005F763F">
          <w:rPr>
            <w:rFonts w:hint="eastAsia"/>
            <w:sz w:val="28"/>
            <w:szCs w:val="28"/>
            <w:lang w:val="en-US"/>
          </w:rPr>
          <w:t>（一）评价对象</w:t>
        </w:r>
        <w:r w:rsidR="005F763F">
          <w:rPr>
            <w:sz w:val="28"/>
            <w:szCs w:val="28"/>
          </w:rPr>
          <w:tab/>
        </w:r>
        <w:r w:rsidR="005F763F">
          <w:rPr>
            <w:sz w:val="28"/>
            <w:szCs w:val="28"/>
          </w:rPr>
          <w:fldChar w:fldCharType="begin"/>
        </w:r>
        <w:r w:rsidR="005F763F">
          <w:rPr>
            <w:sz w:val="28"/>
            <w:szCs w:val="28"/>
          </w:rPr>
          <w:instrText xml:space="preserve"> PAGEREF _Toc15023 \h </w:instrText>
        </w:r>
        <w:r w:rsidR="005F763F">
          <w:rPr>
            <w:sz w:val="28"/>
            <w:szCs w:val="28"/>
          </w:rPr>
        </w:r>
        <w:r w:rsidR="005F763F">
          <w:rPr>
            <w:sz w:val="28"/>
            <w:szCs w:val="28"/>
          </w:rPr>
          <w:fldChar w:fldCharType="separate"/>
        </w:r>
        <w:r w:rsidR="005F763F">
          <w:rPr>
            <w:sz w:val="28"/>
            <w:szCs w:val="28"/>
          </w:rPr>
          <w:t>15</w:t>
        </w:r>
        <w:r w:rsidR="005F763F">
          <w:rPr>
            <w:sz w:val="28"/>
            <w:szCs w:val="28"/>
          </w:rPr>
          <w:fldChar w:fldCharType="end"/>
        </w:r>
      </w:hyperlink>
    </w:p>
    <w:p w14:paraId="78EC4E10" w14:textId="77777777" w:rsidR="00426391" w:rsidRDefault="00E00D7C">
      <w:pPr>
        <w:pStyle w:val="20"/>
        <w:tabs>
          <w:tab w:val="right" w:leader="dot" w:pos="8306"/>
        </w:tabs>
        <w:ind w:left="440"/>
        <w:rPr>
          <w:sz w:val="28"/>
          <w:szCs w:val="28"/>
        </w:rPr>
      </w:pPr>
      <w:hyperlink w:anchor="_Toc25295" w:history="1">
        <w:r w:rsidR="005F763F">
          <w:rPr>
            <w:rFonts w:hint="eastAsia"/>
            <w:sz w:val="28"/>
            <w:szCs w:val="28"/>
            <w:lang w:val="en-US"/>
          </w:rPr>
          <w:t>（二）评价范围</w:t>
        </w:r>
        <w:r w:rsidR="005F763F">
          <w:rPr>
            <w:sz w:val="28"/>
            <w:szCs w:val="28"/>
          </w:rPr>
          <w:tab/>
        </w:r>
        <w:r w:rsidR="005F763F">
          <w:rPr>
            <w:sz w:val="28"/>
            <w:szCs w:val="28"/>
          </w:rPr>
          <w:fldChar w:fldCharType="begin"/>
        </w:r>
        <w:r w:rsidR="005F763F">
          <w:rPr>
            <w:sz w:val="28"/>
            <w:szCs w:val="28"/>
          </w:rPr>
          <w:instrText xml:space="preserve"> PAGEREF _Toc25295 \h </w:instrText>
        </w:r>
        <w:r w:rsidR="005F763F">
          <w:rPr>
            <w:sz w:val="28"/>
            <w:szCs w:val="28"/>
          </w:rPr>
        </w:r>
        <w:r w:rsidR="005F763F">
          <w:rPr>
            <w:sz w:val="28"/>
            <w:szCs w:val="28"/>
          </w:rPr>
          <w:fldChar w:fldCharType="separate"/>
        </w:r>
        <w:r w:rsidR="005F763F">
          <w:rPr>
            <w:sz w:val="28"/>
            <w:szCs w:val="28"/>
          </w:rPr>
          <w:t>15</w:t>
        </w:r>
        <w:r w:rsidR="005F763F">
          <w:rPr>
            <w:sz w:val="28"/>
            <w:szCs w:val="28"/>
          </w:rPr>
          <w:fldChar w:fldCharType="end"/>
        </w:r>
      </w:hyperlink>
    </w:p>
    <w:p w14:paraId="64D602A8" w14:textId="77777777" w:rsidR="00426391" w:rsidRDefault="00E00D7C">
      <w:pPr>
        <w:pStyle w:val="20"/>
        <w:tabs>
          <w:tab w:val="right" w:leader="dot" w:pos="8306"/>
        </w:tabs>
        <w:ind w:left="440"/>
        <w:rPr>
          <w:sz w:val="28"/>
          <w:szCs w:val="28"/>
        </w:rPr>
      </w:pPr>
      <w:hyperlink w:anchor="_Toc11673" w:history="1">
        <w:r w:rsidR="005F763F">
          <w:rPr>
            <w:rFonts w:hint="eastAsia"/>
            <w:sz w:val="28"/>
            <w:szCs w:val="28"/>
            <w:lang w:val="en-US"/>
          </w:rPr>
          <w:t>（三）评价组织实施</w:t>
        </w:r>
        <w:r w:rsidR="005F763F">
          <w:rPr>
            <w:sz w:val="28"/>
            <w:szCs w:val="28"/>
          </w:rPr>
          <w:tab/>
        </w:r>
        <w:r w:rsidR="005F763F">
          <w:rPr>
            <w:sz w:val="28"/>
            <w:szCs w:val="28"/>
          </w:rPr>
          <w:fldChar w:fldCharType="begin"/>
        </w:r>
        <w:r w:rsidR="005F763F">
          <w:rPr>
            <w:sz w:val="28"/>
            <w:szCs w:val="28"/>
          </w:rPr>
          <w:instrText xml:space="preserve"> PAGEREF _Toc11673 \h </w:instrText>
        </w:r>
        <w:r w:rsidR="005F763F">
          <w:rPr>
            <w:sz w:val="28"/>
            <w:szCs w:val="28"/>
          </w:rPr>
        </w:r>
        <w:r w:rsidR="005F763F">
          <w:rPr>
            <w:sz w:val="28"/>
            <w:szCs w:val="28"/>
          </w:rPr>
          <w:fldChar w:fldCharType="separate"/>
        </w:r>
        <w:r w:rsidR="005F763F">
          <w:rPr>
            <w:sz w:val="28"/>
            <w:szCs w:val="28"/>
          </w:rPr>
          <w:t>16</w:t>
        </w:r>
        <w:r w:rsidR="005F763F">
          <w:rPr>
            <w:sz w:val="28"/>
            <w:szCs w:val="28"/>
          </w:rPr>
          <w:fldChar w:fldCharType="end"/>
        </w:r>
      </w:hyperlink>
    </w:p>
    <w:p w14:paraId="6064F3CB" w14:textId="77777777" w:rsidR="00426391" w:rsidRDefault="00E00D7C">
      <w:pPr>
        <w:pStyle w:val="20"/>
        <w:tabs>
          <w:tab w:val="right" w:leader="dot" w:pos="8306"/>
        </w:tabs>
        <w:ind w:left="440"/>
        <w:rPr>
          <w:sz w:val="28"/>
          <w:szCs w:val="28"/>
        </w:rPr>
      </w:pPr>
      <w:hyperlink w:anchor="_Toc28587" w:history="1">
        <w:r w:rsidR="005F763F">
          <w:rPr>
            <w:rFonts w:hint="eastAsia"/>
            <w:sz w:val="28"/>
            <w:szCs w:val="28"/>
          </w:rPr>
          <w:t>（</w:t>
        </w:r>
        <w:r w:rsidR="005F763F">
          <w:rPr>
            <w:rFonts w:hint="eastAsia"/>
            <w:sz w:val="28"/>
            <w:szCs w:val="28"/>
            <w:lang w:val="en-US"/>
          </w:rPr>
          <w:t>四</w:t>
        </w:r>
        <w:r w:rsidR="005F763F">
          <w:rPr>
            <w:rFonts w:hint="eastAsia"/>
            <w:sz w:val="28"/>
            <w:szCs w:val="28"/>
          </w:rPr>
          <w:t>）评价结论</w:t>
        </w:r>
        <w:r w:rsidR="005F763F">
          <w:rPr>
            <w:rFonts w:hint="eastAsia"/>
            <w:sz w:val="28"/>
            <w:szCs w:val="28"/>
            <w:lang w:val="en-US"/>
          </w:rPr>
          <w:t>及评分结果</w:t>
        </w:r>
        <w:r w:rsidR="005F763F">
          <w:rPr>
            <w:sz w:val="28"/>
            <w:szCs w:val="28"/>
          </w:rPr>
          <w:tab/>
        </w:r>
        <w:r w:rsidR="005F763F">
          <w:rPr>
            <w:sz w:val="28"/>
            <w:szCs w:val="28"/>
          </w:rPr>
          <w:fldChar w:fldCharType="begin"/>
        </w:r>
        <w:r w:rsidR="005F763F">
          <w:rPr>
            <w:sz w:val="28"/>
            <w:szCs w:val="28"/>
          </w:rPr>
          <w:instrText xml:space="preserve"> PAGEREF _Toc28587 \h </w:instrText>
        </w:r>
        <w:r w:rsidR="005F763F">
          <w:rPr>
            <w:sz w:val="28"/>
            <w:szCs w:val="28"/>
          </w:rPr>
        </w:r>
        <w:r w:rsidR="005F763F">
          <w:rPr>
            <w:sz w:val="28"/>
            <w:szCs w:val="28"/>
          </w:rPr>
          <w:fldChar w:fldCharType="separate"/>
        </w:r>
        <w:r w:rsidR="005F763F">
          <w:rPr>
            <w:sz w:val="28"/>
            <w:szCs w:val="28"/>
          </w:rPr>
          <w:t>18</w:t>
        </w:r>
        <w:r w:rsidR="005F763F">
          <w:rPr>
            <w:sz w:val="28"/>
            <w:szCs w:val="28"/>
          </w:rPr>
          <w:fldChar w:fldCharType="end"/>
        </w:r>
      </w:hyperlink>
    </w:p>
    <w:p w14:paraId="470E09DC" w14:textId="77777777" w:rsidR="00426391" w:rsidRDefault="00E00D7C">
      <w:pPr>
        <w:pStyle w:val="10"/>
        <w:tabs>
          <w:tab w:val="right" w:leader="dot" w:pos="8306"/>
        </w:tabs>
        <w:rPr>
          <w:sz w:val="28"/>
          <w:szCs w:val="28"/>
        </w:rPr>
      </w:pPr>
      <w:hyperlink w:anchor="_Toc15953" w:history="1">
        <w:r w:rsidR="005F763F">
          <w:rPr>
            <w:rFonts w:hint="eastAsia"/>
            <w:sz w:val="28"/>
            <w:szCs w:val="28"/>
            <w:lang w:val="en-US"/>
          </w:rPr>
          <w:t>三</w:t>
        </w:r>
        <w:r w:rsidR="005F763F">
          <w:rPr>
            <w:rFonts w:hint="eastAsia"/>
            <w:sz w:val="28"/>
            <w:szCs w:val="28"/>
          </w:rPr>
          <w:t>、</w:t>
        </w:r>
        <w:r w:rsidR="005F763F">
          <w:rPr>
            <w:rFonts w:hint="eastAsia"/>
            <w:sz w:val="28"/>
            <w:szCs w:val="28"/>
            <w:lang w:val="en-US"/>
          </w:rPr>
          <w:t>部门履职成效</w:t>
        </w:r>
        <w:r w:rsidR="005F763F">
          <w:rPr>
            <w:sz w:val="28"/>
            <w:szCs w:val="28"/>
          </w:rPr>
          <w:tab/>
        </w:r>
        <w:r w:rsidR="005F763F">
          <w:rPr>
            <w:sz w:val="28"/>
            <w:szCs w:val="28"/>
          </w:rPr>
          <w:fldChar w:fldCharType="begin"/>
        </w:r>
        <w:r w:rsidR="005F763F">
          <w:rPr>
            <w:sz w:val="28"/>
            <w:szCs w:val="28"/>
          </w:rPr>
          <w:instrText xml:space="preserve"> PAGEREF _Toc15953 \h </w:instrText>
        </w:r>
        <w:r w:rsidR="005F763F">
          <w:rPr>
            <w:sz w:val="28"/>
            <w:szCs w:val="28"/>
          </w:rPr>
        </w:r>
        <w:r w:rsidR="005F763F">
          <w:rPr>
            <w:sz w:val="28"/>
            <w:szCs w:val="28"/>
          </w:rPr>
          <w:fldChar w:fldCharType="separate"/>
        </w:r>
        <w:r w:rsidR="005F763F">
          <w:rPr>
            <w:sz w:val="28"/>
            <w:szCs w:val="28"/>
          </w:rPr>
          <w:t>18</w:t>
        </w:r>
        <w:r w:rsidR="005F763F">
          <w:rPr>
            <w:sz w:val="28"/>
            <w:szCs w:val="28"/>
          </w:rPr>
          <w:fldChar w:fldCharType="end"/>
        </w:r>
      </w:hyperlink>
    </w:p>
    <w:p w14:paraId="1CC3B535" w14:textId="77777777" w:rsidR="00426391" w:rsidRDefault="00E00D7C">
      <w:pPr>
        <w:pStyle w:val="20"/>
        <w:tabs>
          <w:tab w:val="right" w:leader="dot" w:pos="8306"/>
        </w:tabs>
        <w:ind w:left="440"/>
        <w:rPr>
          <w:sz w:val="28"/>
          <w:szCs w:val="28"/>
        </w:rPr>
      </w:pPr>
      <w:hyperlink w:anchor="_Toc24378" w:history="1">
        <w:r w:rsidR="005F763F">
          <w:rPr>
            <w:rFonts w:hint="eastAsia"/>
            <w:sz w:val="28"/>
            <w:szCs w:val="28"/>
          </w:rPr>
          <w:t>（一）指标评价分析</w:t>
        </w:r>
        <w:r w:rsidR="005F763F">
          <w:rPr>
            <w:sz w:val="28"/>
            <w:szCs w:val="28"/>
          </w:rPr>
          <w:tab/>
        </w:r>
        <w:r w:rsidR="005F763F">
          <w:rPr>
            <w:sz w:val="28"/>
            <w:szCs w:val="28"/>
          </w:rPr>
          <w:fldChar w:fldCharType="begin"/>
        </w:r>
        <w:r w:rsidR="005F763F">
          <w:rPr>
            <w:sz w:val="28"/>
            <w:szCs w:val="28"/>
          </w:rPr>
          <w:instrText xml:space="preserve"> PAGEREF _Toc24378 \h </w:instrText>
        </w:r>
        <w:r w:rsidR="005F763F">
          <w:rPr>
            <w:sz w:val="28"/>
            <w:szCs w:val="28"/>
          </w:rPr>
        </w:r>
        <w:r w:rsidR="005F763F">
          <w:rPr>
            <w:sz w:val="28"/>
            <w:szCs w:val="28"/>
          </w:rPr>
          <w:fldChar w:fldCharType="separate"/>
        </w:r>
        <w:r w:rsidR="005F763F">
          <w:rPr>
            <w:sz w:val="28"/>
            <w:szCs w:val="28"/>
          </w:rPr>
          <w:t>18</w:t>
        </w:r>
        <w:r w:rsidR="005F763F">
          <w:rPr>
            <w:sz w:val="28"/>
            <w:szCs w:val="28"/>
          </w:rPr>
          <w:fldChar w:fldCharType="end"/>
        </w:r>
      </w:hyperlink>
    </w:p>
    <w:p w14:paraId="2FEC3F1F" w14:textId="77777777" w:rsidR="00426391" w:rsidRDefault="00E00D7C">
      <w:pPr>
        <w:pStyle w:val="20"/>
        <w:tabs>
          <w:tab w:val="right" w:leader="dot" w:pos="8306"/>
        </w:tabs>
        <w:ind w:left="440"/>
        <w:rPr>
          <w:sz w:val="28"/>
          <w:szCs w:val="28"/>
        </w:rPr>
      </w:pPr>
      <w:hyperlink w:anchor="_Toc13213" w:history="1">
        <w:r w:rsidR="005F763F">
          <w:rPr>
            <w:rFonts w:hint="eastAsia"/>
            <w:sz w:val="28"/>
            <w:szCs w:val="28"/>
          </w:rPr>
          <w:t>（二）取得的主要绩效</w:t>
        </w:r>
        <w:r w:rsidR="005F763F">
          <w:rPr>
            <w:sz w:val="28"/>
            <w:szCs w:val="28"/>
          </w:rPr>
          <w:tab/>
        </w:r>
        <w:r w:rsidR="005F763F">
          <w:rPr>
            <w:sz w:val="28"/>
            <w:szCs w:val="28"/>
          </w:rPr>
          <w:fldChar w:fldCharType="begin"/>
        </w:r>
        <w:r w:rsidR="005F763F">
          <w:rPr>
            <w:sz w:val="28"/>
            <w:szCs w:val="28"/>
          </w:rPr>
          <w:instrText xml:space="preserve"> PAGEREF _Toc13213 \h </w:instrText>
        </w:r>
        <w:r w:rsidR="005F763F">
          <w:rPr>
            <w:sz w:val="28"/>
            <w:szCs w:val="28"/>
          </w:rPr>
        </w:r>
        <w:r w:rsidR="005F763F">
          <w:rPr>
            <w:sz w:val="28"/>
            <w:szCs w:val="28"/>
          </w:rPr>
          <w:fldChar w:fldCharType="separate"/>
        </w:r>
        <w:r w:rsidR="005F763F">
          <w:rPr>
            <w:sz w:val="28"/>
            <w:szCs w:val="28"/>
          </w:rPr>
          <w:t>29</w:t>
        </w:r>
        <w:r w:rsidR="005F763F">
          <w:rPr>
            <w:sz w:val="28"/>
            <w:szCs w:val="28"/>
          </w:rPr>
          <w:fldChar w:fldCharType="end"/>
        </w:r>
      </w:hyperlink>
    </w:p>
    <w:p w14:paraId="1F3D6EF6" w14:textId="77777777" w:rsidR="00426391" w:rsidRDefault="00E00D7C">
      <w:pPr>
        <w:pStyle w:val="10"/>
        <w:tabs>
          <w:tab w:val="right" w:leader="dot" w:pos="8306"/>
        </w:tabs>
        <w:rPr>
          <w:sz w:val="28"/>
          <w:szCs w:val="28"/>
        </w:rPr>
      </w:pPr>
      <w:hyperlink w:anchor="_Toc14350" w:history="1">
        <w:r w:rsidR="005F763F">
          <w:rPr>
            <w:rFonts w:hint="eastAsia"/>
            <w:sz w:val="28"/>
            <w:szCs w:val="28"/>
            <w:lang w:val="en-US"/>
          </w:rPr>
          <w:t>四</w:t>
        </w:r>
        <w:r w:rsidR="005F763F">
          <w:rPr>
            <w:rFonts w:hint="eastAsia"/>
            <w:sz w:val="28"/>
            <w:szCs w:val="28"/>
          </w:rPr>
          <w:t>、存在的问题</w:t>
        </w:r>
        <w:r w:rsidR="005F763F">
          <w:rPr>
            <w:rFonts w:hint="eastAsia"/>
            <w:sz w:val="28"/>
            <w:szCs w:val="28"/>
            <w:lang w:val="en-US"/>
          </w:rPr>
          <w:t>及原因分析</w:t>
        </w:r>
        <w:r w:rsidR="005F763F">
          <w:rPr>
            <w:sz w:val="28"/>
            <w:szCs w:val="28"/>
          </w:rPr>
          <w:tab/>
        </w:r>
        <w:r w:rsidR="005F763F">
          <w:rPr>
            <w:sz w:val="28"/>
            <w:szCs w:val="28"/>
          </w:rPr>
          <w:fldChar w:fldCharType="begin"/>
        </w:r>
        <w:r w:rsidR="005F763F">
          <w:rPr>
            <w:sz w:val="28"/>
            <w:szCs w:val="28"/>
          </w:rPr>
          <w:instrText xml:space="preserve"> PAGEREF _Toc14350 \h </w:instrText>
        </w:r>
        <w:r w:rsidR="005F763F">
          <w:rPr>
            <w:sz w:val="28"/>
            <w:szCs w:val="28"/>
          </w:rPr>
        </w:r>
        <w:r w:rsidR="005F763F">
          <w:rPr>
            <w:sz w:val="28"/>
            <w:szCs w:val="28"/>
          </w:rPr>
          <w:fldChar w:fldCharType="separate"/>
        </w:r>
        <w:r w:rsidR="005F763F">
          <w:rPr>
            <w:sz w:val="28"/>
            <w:szCs w:val="28"/>
          </w:rPr>
          <w:t>31</w:t>
        </w:r>
        <w:r w:rsidR="005F763F">
          <w:rPr>
            <w:sz w:val="28"/>
            <w:szCs w:val="28"/>
          </w:rPr>
          <w:fldChar w:fldCharType="end"/>
        </w:r>
      </w:hyperlink>
    </w:p>
    <w:p w14:paraId="08C599C3" w14:textId="77777777" w:rsidR="00426391" w:rsidRDefault="00E00D7C">
      <w:pPr>
        <w:pStyle w:val="20"/>
        <w:tabs>
          <w:tab w:val="right" w:leader="dot" w:pos="8306"/>
        </w:tabs>
        <w:ind w:left="440"/>
        <w:rPr>
          <w:sz w:val="28"/>
          <w:szCs w:val="28"/>
        </w:rPr>
      </w:pPr>
      <w:hyperlink w:anchor="_Toc28959" w:history="1">
        <w:r w:rsidR="005F763F">
          <w:rPr>
            <w:rFonts w:hint="eastAsia"/>
            <w:sz w:val="28"/>
            <w:szCs w:val="28"/>
          </w:rPr>
          <w:t>（</w:t>
        </w:r>
        <w:r w:rsidR="005F763F">
          <w:rPr>
            <w:rFonts w:hint="eastAsia"/>
            <w:sz w:val="28"/>
            <w:szCs w:val="28"/>
            <w:lang w:val="en-US"/>
          </w:rPr>
          <w:t>一</w:t>
        </w:r>
        <w:r w:rsidR="005F763F">
          <w:rPr>
            <w:rFonts w:hint="eastAsia"/>
            <w:sz w:val="28"/>
            <w:szCs w:val="28"/>
          </w:rPr>
          <w:t>）部门</w:t>
        </w:r>
        <w:r w:rsidR="005F763F">
          <w:rPr>
            <w:rFonts w:hint="eastAsia"/>
            <w:sz w:val="28"/>
            <w:szCs w:val="28"/>
            <w:lang w:val="en-US"/>
          </w:rPr>
          <w:t>内控管理有待进一步提高</w:t>
        </w:r>
        <w:r w:rsidR="005F763F">
          <w:rPr>
            <w:sz w:val="28"/>
            <w:szCs w:val="28"/>
          </w:rPr>
          <w:tab/>
        </w:r>
        <w:r w:rsidR="005F763F">
          <w:rPr>
            <w:sz w:val="28"/>
            <w:szCs w:val="28"/>
          </w:rPr>
          <w:fldChar w:fldCharType="begin"/>
        </w:r>
        <w:r w:rsidR="005F763F">
          <w:rPr>
            <w:sz w:val="28"/>
            <w:szCs w:val="28"/>
          </w:rPr>
          <w:instrText xml:space="preserve"> PAGEREF _Toc28959 \h </w:instrText>
        </w:r>
        <w:r w:rsidR="005F763F">
          <w:rPr>
            <w:sz w:val="28"/>
            <w:szCs w:val="28"/>
          </w:rPr>
        </w:r>
        <w:r w:rsidR="005F763F">
          <w:rPr>
            <w:sz w:val="28"/>
            <w:szCs w:val="28"/>
          </w:rPr>
          <w:fldChar w:fldCharType="separate"/>
        </w:r>
        <w:r w:rsidR="005F763F">
          <w:rPr>
            <w:sz w:val="28"/>
            <w:szCs w:val="28"/>
          </w:rPr>
          <w:t>31</w:t>
        </w:r>
        <w:r w:rsidR="005F763F">
          <w:rPr>
            <w:sz w:val="28"/>
            <w:szCs w:val="28"/>
          </w:rPr>
          <w:fldChar w:fldCharType="end"/>
        </w:r>
      </w:hyperlink>
    </w:p>
    <w:p w14:paraId="77B59E30" w14:textId="77777777" w:rsidR="00426391" w:rsidRDefault="00E00D7C">
      <w:pPr>
        <w:pStyle w:val="20"/>
        <w:tabs>
          <w:tab w:val="right" w:leader="dot" w:pos="8306"/>
        </w:tabs>
        <w:ind w:left="440"/>
        <w:rPr>
          <w:sz w:val="28"/>
          <w:szCs w:val="28"/>
        </w:rPr>
      </w:pPr>
      <w:hyperlink w:anchor="_Toc20781" w:history="1">
        <w:r w:rsidR="005F763F">
          <w:rPr>
            <w:rFonts w:hint="eastAsia"/>
            <w:sz w:val="28"/>
            <w:szCs w:val="28"/>
          </w:rPr>
          <w:t>（</w:t>
        </w:r>
        <w:r w:rsidR="005F763F">
          <w:rPr>
            <w:rFonts w:hint="eastAsia"/>
            <w:sz w:val="28"/>
            <w:szCs w:val="28"/>
            <w:lang w:val="en-US"/>
          </w:rPr>
          <w:t>二</w:t>
        </w:r>
        <w:r w:rsidR="005F763F">
          <w:rPr>
            <w:rFonts w:hint="eastAsia"/>
            <w:sz w:val="28"/>
            <w:szCs w:val="28"/>
          </w:rPr>
          <w:t>）部门预算管理</w:t>
        </w:r>
        <w:r w:rsidR="005F763F">
          <w:rPr>
            <w:rFonts w:hint="eastAsia"/>
            <w:sz w:val="28"/>
            <w:szCs w:val="28"/>
            <w:lang w:val="en-US"/>
          </w:rPr>
          <w:t>水平有待进一步提高</w:t>
        </w:r>
        <w:r w:rsidR="005F763F">
          <w:rPr>
            <w:sz w:val="28"/>
            <w:szCs w:val="28"/>
          </w:rPr>
          <w:tab/>
        </w:r>
        <w:r w:rsidR="005F763F">
          <w:rPr>
            <w:sz w:val="28"/>
            <w:szCs w:val="28"/>
          </w:rPr>
          <w:fldChar w:fldCharType="begin"/>
        </w:r>
        <w:r w:rsidR="005F763F">
          <w:rPr>
            <w:sz w:val="28"/>
            <w:szCs w:val="28"/>
          </w:rPr>
          <w:instrText xml:space="preserve"> PAGEREF _Toc20781 \h </w:instrText>
        </w:r>
        <w:r w:rsidR="005F763F">
          <w:rPr>
            <w:sz w:val="28"/>
            <w:szCs w:val="28"/>
          </w:rPr>
        </w:r>
        <w:r w:rsidR="005F763F">
          <w:rPr>
            <w:sz w:val="28"/>
            <w:szCs w:val="28"/>
          </w:rPr>
          <w:fldChar w:fldCharType="separate"/>
        </w:r>
        <w:r w:rsidR="005F763F">
          <w:rPr>
            <w:sz w:val="28"/>
            <w:szCs w:val="28"/>
          </w:rPr>
          <w:t>32</w:t>
        </w:r>
        <w:r w:rsidR="005F763F">
          <w:rPr>
            <w:sz w:val="28"/>
            <w:szCs w:val="28"/>
          </w:rPr>
          <w:fldChar w:fldCharType="end"/>
        </w:r>
      </w:hyperlink>
    </w:p>
    <w:p w14:paraId="6A150878" w14:textId="77777777" w:rsidR="00426391" w:rsidRDefault="00E00D7C">
      <w:pPr>
        <w:pStyle w:val="20"/>
        <w:tabs>
          <w:tab w:val="right" w:leader="dot" w:pos="8306"/>
        </w:tabs>
        <w:ind w:left="440"/>
        <w:rPr>
          <w:sz w:val="28"/>
          <w:szCs w:val="28"/>
        </w:rPr>
      </w:pPr>
      <w:hyperlink w:anchor="_Toc13295" w:history="1">
        <w:r w:rsidR="005F763F">
          <w:rPr>
            <w:rFonts w:hint="eastAsia"/>
            <w:bCs/>
            <w:kern w:val="2"/>
            <w:sz w:val="28"/>
            <w:szCs w:val="28"/>
            <w:lang w:val="en-US"/>
          </w:rPr>
          <w:t>（三）项目精细化管理水平待提升</w:t>
        </w:r>
        <w:r w:rsidR="005F763F">
          <w:rPr>
            <w:sz w:val="28"/>
            <w:szCs w:val="28"/>
          </w:rPr>
          <w:tab/>
        </w:r>
        <w:r w:rsidR="005F763F">
          <w:rPr>
            <w:sz w:val="28"/>
            <w:szCs w:val="28"/>
          </w:rPr>
          <w:fldChar w:fldCharType="begin"/>
        </w:r>
        <w:r w:rsidR="005F763F">
          <w:rPr>
            <w:sz w:val="28"/>
            <w:szCs w:val="28"/>
          </w:rPr>
          <w:instrText xml:space="preserve"> PAGEREF _Toc13295 \h </w:instrText>
        </w:r>
        <w:r w:rsidR="005F763F">
          <w:rPr>
            <w:sz w:val="28"/>
            <w:szCs w:val="28"/>
          </w:rPr>
        </w:r>
        <w:r w:rsidR="005F763F">
          <w:rPr>
            <w:sz w:val="28"/>
            <w:szCs w:val="28"/>
          </w:rPr>
          <w:fldChar w:fldCharType="separate"/>
        </w:r>
        <w:r w:rsidR="005F763F">
          <w:rPr>
            <w:sz w:val="28"/>
            <w:szCs w:val="28"/>
          </w:rPr>
          <w:t>32</w:t>
        </w:r>
        <w:r w:rsidR="005F763F">
          <w:rPr>
            <w:sz w:val="28"/>
            <w:szCs w:val="28"/>
          </w:rPr>
          <w:fldChar w:fldCharType="end"/>
        </w:r>
      </w:hyperlink>
    </w:p>
    <w:p w14:paraId="7D862928" w14:textId="77777777" w:rsidR="00426391" w:rsidRDefault="00E00D7C">
      <w:pPr>
        <w:pStyle w:val="20"/>
        <w:tabs>
          <w:tab w:val="right" w:leader="dot" w:pos="8306"/>
        </w:tabs>
        <w:ind w:left="440"/>
        <w:rPr>
          <w:sz w:val="28"/>
          <w:szCs w:val="28"/>
        </w:rPr>
      </w:pPr>
      <w:hyperlink w:anchor="_Toc21718" w:history="1">
        <w:r w:rsidR="005F763F">
          <w:rPr>
            <w:rFonts w:hint="eastAsia"/>
            <w:bCs/>
            <w:kern w:val="2"/>
            <w:sz w:val="28"/>
            <w:szCs w:val="28"/>
            <w:lang w:val="en-US"/>
          </w:rPr>
          <w:t>（四）部分项目前期论证不足，导致项目建设延期完工</w:t>
        </w:r>
        <w:r w:rsidR="005F763F">
          <w:rPr>
            <w:sz w:val="28"/>
            <w:szCs w:val="28"/>
          </w:rPr>
          <w:tab/>
        </w:r>
        <w:r w:rsidR="005F763F">
          <w:rPr>
            <w:sz w:val="28"/>
            <w:szCs w:val="28"/>
          </w:rPr>
          <w:fldChar w:fldCharType="begin"/>
        </w:r>
        <w:r w:rsidR="005F763F">
          <w:rPr>
            <w:sz w:val="28"/>
            <w:szCs w:val="28"/>
          </w:rPr>
          <w:instrText xml:space="preserve"> PAGEREF _Toc21718 \h </w:instrText>
        </w:r>
        <w:r w:rsidR="005F763F">
          <w:rPr>
            <w:sz w:val="28"/>
            <w:szCs w:val="28"/>
          </w:rPr>
        </w:r>
        <w:r w:rsidR="005F763F">
          <w:rPr>
            <w:sz w:val="28"/>
            <w:szCs w:val="28"/>
          </w:rPr>
          <w:fldChar w:fldCharType="separate"/>
        </w:r>
        <w:r w:rsidR="005F763F">
          <w:rPr>
            <w:sz w:val="28"/>
            <w:szCs w:val="28"/>
          </w:rPr>
          <w:t>33</w:t>
        </w:r>
        <w:r w:rsidR="005F763F">
          <w:rPr>
            <w:sz w:val="28"/>
            <w:szCs w:val="28"/>
          </w:rPr>
          <w:fldChar w:fldCharType="end"/>
        </w:r>
      </w:hyperlink>
    </w:p>
    <w:p w14:paraId="6962C5E6" w14:textId="77777777" w:rsidR="00426391" w:rsidRDefault="00E00D7C">
      <w:pPr>
        <w:pStyle w:val="20"/>
        <w:tabs>
          <w:tab w:val="right" w:leader="dot" w:pos="8306"/>
        </w:tabs>
        <w:ind w:left="440"/>
        <w:rPr>
          <w:sz w:val="28"/>
          <w:szCs w:val="28"/>
        </w:rPr>
      </w:pPr>
      <w:hyperlink w:anchor="_Toc24779" w:history="1">
        <w:r w:rsidR="005F763F">
          <w:rPr>
            <w:rFonts w:hint="eastAsia"/>
            <w:bCs/>
            <w:kern w:val="2"/>
            <w:sz w:val="28"/>
            <w:szCs w:val="28"/>
            <w:lang w:val="en-US"/>
          </w:rPr>
          <w:t>（五）重点监护用户用水定额管理待加强</w:t>
        </w:r>
        <w:r w:rsidR="005F763F">
          <w:rPr>
            <w:sz w:val="28"/>
            <w:szCs w:val="28"/>
          </w:rPr>
          <w:tab/>
        </w:r>
        <w:r w:rsidR="005F763F">
          <w:rPr>
            <w:sz w:val="28"/>
            <w:szCs w:val="28"/>
          </w:rPr>
          <w:fldChar w:fldCharType="begin"/>
        </w:r>
        <w:r w:rsidR="005F763F">
          <w:rPr>
            <w:sz w:val="28"/>
            <w:szCs w:val="28"/>
          </w:rPr>
          <w:instrText xml:space="preserve"> PAGEREF _Toc24779 \h </w:instrText>
        </w:r>
        <w:r w:rsidR="005F763F">
          <w:rPr>
            <w:sz w:val="28"/>
            <w:szCs w:val="28"/>
          </w:rPr>
        </w:r>
        <w:r w:rsidR="005F763F">
          <w:rPr>
            <w:sz w:val="28"/>
            <w:szCs w:val="28"/>
          </w:rPr>
          <w:fldChar w:fldCharType="separate"/>
        </w:r>
        <w:r w:rsidR="005F763F">
          <w:rPr>
            <w:sz w:val="28"/>
            <w:szCs w:val="28"/>
          </w:rPr>
          <w:t>33</w:t>
        </w:r>
        <w:r w:rsidR="005F763F">
          <w:rPr>
            <w:sz w:val="28"/>
            <w:szCs w:val="28"/>
          </w:rPr>
          <w:fldChar w:fldCharType="end"/>
        </w:r>
      </w:hyperlink>
    </w:p>
    <w:p w14:paraId="420F6BA6" w14:textId="77777777" w:rsidR="00426391" w:rsidRDefault="00E00D7C">
      <w:pPr>
        <w:pStyle w:val="20"/>
        <w:tabs>
          <w:tab w:val="right" w:leader="dot" w:pos="8306"/>
        </w:tabs>
        <w:ind w:left="440"/>
        <w:rPr>
          <w:sz w:val="28"/>
          <w:szCs w:val="28"/>
        </w:rPr>
      </w:pPr>
      <w:hyperlink w:anchor="_Toc21088" w:history="1">
        <w:r w:rsidR="005F763F">
          <w:rPr>
            <w:rFonts w:hint="eastAsia"/>
            <w:bCs/>
            <w:kern w:val="2"/>
            <w:sz w:val="28"/>
            <w:szCs w:val="28"/>
            <w:lang w:val="en-US"/>
          </w:rPr>
          <w:t>（六）行业指导监督管理待强化</w:t>
        </w:r>
        <w:r w:rsidR="005F763F">
          <w:rPr>
            <w:sz w:val="28"/>
            <w:szCs w:val="28"/>
          </w:rPr>
          <w:tab/>
        </w:r>
        <w:r w:rsidR="005F763F">
          <w:rPr>
            <w:sz w:val="28"/>
            <w:szCs w:val="28"/>
          </w:rPr>
          <w:fldChar w:fldCharType="begin"/>
        </w:r>
        <w:r w:rsidR="005F763F">
          <w:rPr>
            <w:sz w:val="28"/>
            <w:szCs w:val="28"/>
          </w:rPr>
          <w:instrText xml:space="preserve"> PAGEREF _Toc21088 \h </w:instrText>
        </w:r>
        <w:r w:rsidR="005F763F">
          <w:rPr>
            <w:sz w:val="28"/>
            <w:szCs w:val="28"/>
          </w:rPr>
        </w:r>
        <w:r w:rsidR="005F763F">
          <w:rPr>
            <w:sz w:val="28"/>
            <w:szCs w:val="28"/>
          </w:rPr>
          <w:fldChar w:fldCharType="separate"/>
        </w:r>
        <w:r w:rsidR="005F763F">
          <w:rPr>
            <w:sz w:val="28"/>
            <w:szCs w:val="28"/>
          </w:rPr>
          <w:t>34</w:t>
        </w:r>
        <w:r w:rsidR="005F763F">
          <w:rPr>
            <w:sz w:val="28"/>
            <w:szCs w:val="28"/>
          </w:rPr>
          <w:fldChar w:fldCharType="end"/>
        </w:r>
      </w:hyperlink>
    </w:p>
    <w:p w14:paraId="3F7C18F1" w14:textId="77777777" w:rsidR="00426391" w:rsidRDefault="00E00D7C">
      <w:pPr>
        <w:pStyle w:val="10"/>
        <w:tabs>
          <w:tab w:val="right" w:leader="dot" w:pos="8306"/>
        </w:tabs>
        <w:rPr>
          <w:sz w:val="28"/>
          <w:szCs w:val="28"/>
        </w:rPr>
      </w:pPr>
      <w:hyperlink w:anchor="_Toc22774" w:history="1">
        <w:r w:rsidR="005F763F">
          <w:rPr>
            <w:rFonts w:hint="eastAsia"/>
            <w:bCs/>
            <w:kern w:val="2"/>
            <w:sz w:val="28"/>
            <w:szCs w:val="28"/>
            <w:lang w:val="en-US"/>
          </w:rPr>
          <w:t>五、有关建议</w:t>
        </w:r>
        <w:r w:rsidR="005F763F">
          <w:rPr>
            <w:sz w:val="28"/>
            <w:szCs w:val="28"/>
          </w:rPr>
          <w:tab/>
        </w:r>
        <w:r w:rsidR="005F763F">
          <w:rPr>
            <w:sz w:val="28"/>
            <w:szCs w:val="28"/>
          </w:rPr>
          <w:fldChar w:fldCharType="begin"/>
        </w:r>
        <w:r w:rsidR="005F763F">
          <w:rPr>
            <w:sz w:val="28"/>
            <w:szCs w:val="28"/>
          </w:rPr>
          <w:instrText xml:space="preserve"> PAGEREF _Toc22774 \h </w:instrText>
        </w:r>
        <w:r w:rsidR="005F763F">
          <w:rPr>
            <w:sz w:val="28"/>
            <w:szCs w:val="28"/>
          </w:rPr>
        </w:r>
        <w:r w:rsidR="005F763F">
          <w:rPr>
            <w:sz w:val="28"/>
            <w:szCs w:val="28"/>
          </w:rPr>
          <w:fldChar w:fldCharType="separate"/>
        </w:r>
        <w:r w:rsidR="005F763F">
          <w:rPr>
            <w:sz w:val="28"/>
            <w:szCs w:val="28"/>
          </w:rPr>
          <w:t>35</w:t>
        </w:r>
        <w:r w:rsidR="005F763F">
          <w:rPr>
            <w:sz w:val="28"/>
            <w:szCs w:val="28"/>
          </w:rPr>
          <w:fldChar w:fldCharType="end"/>
        </w:r>
      </w:hyperlink>
    </w:p>
    <w:p w14:paraId="6C2FE068" w14:textId="77777777" w:rsidR="00426391" w:rsidRDefault="00E00D7C">
      <w:pPr>
        <w:pStyle w:val="20"/>
        <w:tabs>
          <w:tab w:val="right" w:leader="dot" w:pos="8306"/>
        </w:tabs>
        <w:ind w:left="440"/>
        <w:rPr>
          <w:sz w:val="28"/>
          <w:szCs w:val="28"/>
        </w:rPr>
      </w:pPr>
      <w:hyperlink w:anchor="_Toc8225" w:history="1">
        <w:r w:rsidR="005F763F">
          <w:rPr>
            <w:rFonts w:hint="eastAsia"/>
            <w:bCs/>
            <w:sz w:val="28"/>
            <w:szCs w:val="28"/>
          </w:rPr>
          <w:t>（一）</w:t>
        </w:r>
        <w:r w:rsidR="005F763F">
          <w:rPr>
            <w:rFonts w:hint="eastAsia"/>
            <w:bCs/>
            <w:kern w:val="2"/>
            <w:sz w:val="28"/>
            <w:szCs w:val="28"/>
          </w:rPr>
          <w:t>加强内部控制建设</w:t>
        </w:r>
        <w:r w:rsidR="005F763F">
          <w:rPr>
            <w:sz w:val="28"/>
            <w:szCs w:val="28"/>
          </w:rPr>
          <w:tab/>
        </w:r>
        <w:r w:rsidR="005F763F">
          <w:rPr>
            <w:sz w:val="28"/>
            <w:szCs w:val="28"/>
          </w:rPr>
          <w:fldChar w:fldCharType="begin"/>
        </w:r>
        <w:r w:rsidR="005F763F">
          <w:rPr>
            <w:sz w:val="28"/>
            <w:szCs w:val="28"/>
          </w:rPr>
          <w:instrText xml:space="preserve"> PAGEREF _Toc8225 \h </w:instrText>
        </w:r>
        <w:r w:rsidR="005F763F">
          <w:rPr>
            <w:sz w:val="28"/>
            <w:szCs w:val="28"/>
          </w:rPr>
        </w:r>
        <w:r w:rsidR="005F763F">
          <w:rPr>
            <w:sz w:val="28"/>
            <w:szCs w:val="28"/>
          </w:rPr>
          <w:fldChar w:fldCharType="separate"/>
        </w:r>
        <w:r w:rsidR="005F763F">
          <w:rPr>
            <w:sz w:val="28"/>
            <w:szCs w:val="28"/>
          </w:rPr>
          <w:t>35</w:t>
        </w:r>
        <w:r w:rsidR="005F763F">
          <w:rPr>
            <w:sz w:val="28"/>
            <w:szCs w:val="28"/>
          </w:rPr>
          <w:fldChar w:fldCharType="end"/>
        </w:r>
      </w:hyperlink>
    </w:p>
    <w:p w14:paraId="20182E64" w14:textId="77777777" w:rsidR="00426391" w:rsidRDefault="00E00D7C">
      <w:pPr>
        <w:pStyle w:val="20"/>
        <w:tabs>
          <w:tab w:val="right" w:leader="dot" w:pos="8306"/>
        </w:tabs>
        <w:ind w:left="440"/>
        <w:rPr>
          <w:sz w:val="28"/>
          <w:szCs w:val="28"/>
        </w:rPr>
      </w:pPr>
      <w:hyperlink w:anchor="_Toc13066" w:history="1">
        <w:r w:rsidR="005F763F">
          <w:rPr>
            <w:rFonts w:hint="eastAsia"/>
            <w:bCs/>
            <w:sz w:val="28"/>
            <w:szCs w:val="28"/>
          </w:rPr>
          <w:t>（</w:t>
        </w:r>
        <w:r w:rsidR="005F763F">
          <w:rPr>
            <w:rFonts w:hint="eastAsia"/>
            <w:bCs/>
            <w:sz w:val="28"/>
            <w:szCs w:val="28"/>
            <w:lang w:val="en-US"/>
          </w:rPr>
          <w:t>二</w:t>
        </w:r>
        <w:r w:rsidR="005F763F">
          <w:rPr>
            <w:rFonts w:hint="eastAsia"/>
            <w:bCs/>
            <w:sz w:val="28"/>
            <w:szCs w:val="28"/>
          </w:rPr>
          <w:t>）进一步强化</w:t>
        </w:r>
        <w:r w:rsidR="005F763F">
          <w:rPr>
            <w:rFonts w:hint="eastAsia"/>
            <w:bCs/>
            <w:kern w:val="2"/>
            <w:sz w:val="28"/>
            <w:szCs w:val="28"/>
          </w:rPr>
          <w:t>预算绩效管理</w:t>
        </w:r>
        <w:r w:rsidR="005F763F">
          <w:rPr>
            <w:sz w:val="28"/>
            <w:szCs w:val="28"/>
          </w:rPr>
          <w:tab/>
        </w:r>
        <w:r w:rsidR="005F763F">
          <w:rPr>
            <w:sz w:val="28"/>
            <w:szCs w:val="28"/>
          </w:rPr>
          <w:fldChar w:fldCharType="begin"/>
        </w:r>
        <w:r w:rsidR="005F763F">
          <w:rPr>
            <w:sz w:val="28"/>
            <w:szCs w:val="28"/>
          </w:rPr>
          <w:instrText xml:space="preserve"> PAGEREF _Toc13066 \h </w:instrText>
        </w:r>
        <w:r w:rsidR="005F763F">
          <w:rPr>
            <w:sz w:val="28"/>
            <w:szCs w:val="28"/>
          </w:rPr>
        </w:r>
        <w:r w:rsidR="005F763F">
          <w:rPr>
            <w:sz w:val="28"/>
            <w:szCs w:val="28"/>
          </w:rPr>
          <w:fldChar w:fldCharType="separate"/>
        </w:r>
        <w:r w:rsidR="005F763F">
          <w:rPr>
            <w:sz w:val="28"/>
            <w:szCs w:val="28"/>
          </w:rPr>
          <w:t>35</w:t>
        </w:r>
        <w:r w:rsidR="005F763F">
          <w:rPr>
            <w:sz w:val="28"/>
            <w:szCs w:val="28"/>
          </w:rPr>
          <w:fldChar w:fldCharType="end"/>
        </w:r>
      </w:hyperlink>
    </w:p>
    <w:p w14:paraId="7C172318" w14:textId="77777777" w:rsidR="00426391" w:rsidRDefault="00E00D7C">
      <w:pPr>
        <w:pStyle w:val="20"/>
        <w:tabs>
          <w:tab w:val="right" w:leader="dot" w:pos="8306"/>
        </w:tabs>
        <w:ind w:left="440"/>
        <w:rPr>
          <w:sz w:val="28"/>
          <w:szCs w:val="28"/>
        </w:rPr>
      </w:pPr>
      <w:hyperlink w:anchor="_Toc5503" w:history="1">
        <w:r w:rsidR="005F763F">
          <w:rPr>
            <w:rFonts w:hint="eastAsia"/>
            <w:bCs/>
            <w:kern w:val="2"/>
            <w:sz w:val="28"/>
            <w:szCs w:val="28"/>
            <w:lang w:val="en-US"/>
          </w:rPr>
          <w:t>（三）强化项目统筹管理</w:t>
        </w:r>
        <w:r w:rsidR="005F763F">
          <w:rPr>
            <w:sz w:val="28"/>
            <w:szCs w:val="28"/>
          </w:rPr>
          <w:tab/>
        </w:r>
        <w:r w:rsidR="005F763F">
          <w:rPr>
            <w:sz w:val="28"/>
            <w:szCs w:val="28"/>
          </w:rPr>
          <w:fldChar w:fldCharType="begin"/>
        </w:r>
        <w:r w:rsidR="005F763F">
          <w:rPr>
            <w:sz w:val="28"/>
            <w:szCs w:val="28"/>
          </w:rPr>
          <w:instrText xml:space="preserve"> PAGEREF _Toc5503 \h </w:instrText>
        </w:r>
        <w:r w:rsidR="005F763F">
          <w:rPr>
            <w:sz w:val="28"/>
            <w:szCs w:val="28"/>
          </w:rPr>
        </w:r>
        <w:r w:rsidR="005F763F">
          <w:rPr>
            <w:sz w:val="28"/>
            <w:szCs w:val="28"/>
          </w:rPr>
          <w:fldChar w:fldCharType="separate"/>
        </w:r>
        <w:r w:rsidR="005F763F">
          <w:rPr>
            <w:sz w:val="28"/>
            <w:szCs w:val="28"/>
          </w:rPr>
          <w:t>36</w:t>
        </w:r>
        <w:r w:rsidR="005F763F">
          <w:rPr>
            <w:sz w:val="28"/>
            <w:szCs w:val="28"/>
          </w:rPr>
          <w:fldChar w:fldCharType="end"/>
        </w:r>
      </w:hyperlink>
    </w:p>
    <w:p w14:paraId="668382A2" w14:textId="77777777" w:rsidR="00426391" w:rsidRDefault="00E00D7C">
      <w:pPr>
        <w:pStyle w:val="20"/>
        <w:tabs>
          <w:tab w:val="right" w:leader="dot" w:pos="8306"/>
        </w:tabs>
        <w:ind w:left="440"/>
        <w:rPr>
          <w:sz w:val="28"/>
          <w:szCs w:val="28"/>
        </w:rPr>
      </w:pPr>
      <w:hyperlink w:anchor="_Toc24382" w:history="1">
        <w:r w:rsidR="005F763F">
          <w:rPr>
            <w:rFonts w:hint="eastAsia"/>
            <w:bCs/>
            <w:kern w:val="2"/>
            <w:sz w:val="28"/>
            <w:szCs w:val="28"/>
            <w:lang w:val="en-US"/>
          </w:rPr>
          <w:t>（四）加强用水定额管理</w:t>
        </w:r>
        <w:r w:rsidR="005F763F">
          <w:rPr>
            <w:sz w:val="28"/>
            <w:szCs w:val="28"/>
          </w:rPr>
          <w:tab/>
        </w:r>
        <w:r w:rsidR="005F763F">
          <w:rPr>
            <w:sz w:val="28"/>
            <w:szCs w:val="28"/>
          </w:rPr>
          <w:fldChar w:fldCharType="begin"/>
        </w:r>
        <w:r w:rsidR="005F763F">
          <w:rPr>
            <w:sz w:val="28"/>
            <w:szCs w:val="28"/>
          </w:rPr>
          <w:instrText xml:space="preserve"> PAGEREF _Toc24382 \h </w:instrText>
        </w:r>
        <w:r w:rsidR="005F763F">
          <w:rPr>
            <w:sz w:val="28"/>
            <w:szCs w:val="28"/>
          </w:rPr>
        </w:r>
        <w:r w:rsidR="005F763F">
          <w:rPr>
            <w:sz w:val="28"/>
            <w:szCs w:val="28"/>
          </w:rPr>
          <w:fldChar w:fldCharType="separate"/>
        </w:r>
        <w:r w:rsidR="005F763F">
          <w:rPr>
            <w:sz w:val="28"/>
            <w:szCs w:val="28"/>
          </w:rPr>
          <w:t>37</w:t>
        </w:r>
        <w:r w:rsidR="005F763F">
          <w:rPr>
            <w:sz w:val="28"/>
            <w:szCs w:val="28"/>
          </w:rPr>
          <w:fldChar w:fldCharType="end"/>
        </w:r>
      </w:hyperlink>
    </w:p>
    <w:p w14:paraId="73826119" w14:textId="77777777" w:rsidR="00426391" w:rsidRDefault="00E00D7C">
      <w:pPr>
        <w:pStyle w:val="20"/>
        <w:tabs>
          <w:tab w:val="right" w:leader="dot" w:pos="8306"/>
        </w:tabs>
        <w:ind w:left="440"/>
        <w:rPr>
          <w:sz w:val="28"/>
          <w:szCs w:val="28"/>
        </w:rPr>
      </w:pPr>
      <w:hyperlink w:anchor="_Toc9882" w:history="1">
        <w:r w:rsidR="005F763F">
          <w:rPr>
            <w:rFonts w:hint="eastAsia"/>
            <w:bCs/>
            <w:kern w:val="2"/>
            <w:sz w:val="28"/>
            <w:szCs w:val="28"/>
            <w:lang w:val="en-US"/>
          </w:rPr>
          <w:t>（五）加强行业指导监督管理</w:t>
        </w:r>
        <w:r w:rsidR="005F763F">
          <w:rPr>
            <w:sz w:val="28"/>
            <w:szCs w:val="28"/>
          </w:rPr>
          <w:tab/>
        </w:r>
        <w:r w:rsidR="005F763F">
          <w:rPr>
            <w:sz w:val="28"/>
            <w:szCs w:val="28"/>
          </w:rPr>
          <w:fldChar w:fldCharType="begin"/>
        </w:r>
        <w:r w:rsidR="005F763F">
          <w:rPr>
            <w:sz w:val="28"/>
            <w:szCs w:val="28"/>
          </w:rPr>
          <w:instrText xml:space="preserve"> PAGEREF _Toc9882 \h </w:instrText>
        </w:r>
        <w:r w:rsidR="005F763F">
          <w:rPr>
            <w:sz w:val="28"/>
            <w:szCs w:val="28"/>
          </w:rPr>
        </w:r>
        <w:r w:rsidR="005F763F">
          <w:rPr>
            <w:sz w:val="28"/>
            <w:szCs w:val="28"/>
          </w:rPr>
          <w:fldChar w:fldCharType="separate"/>
        </w:r>
        <w:r w:rsidR="005F763F">
          <w:rPr>
            <w:sz w:val="28"/>
            <w:szCs w:val="28"/>
          </w:rPr>
          <w:t>37</w:t>
        </w:r>
        <w:r w:rsidR="005F763F">
          <w:rPr>
            <w:sz w:val="28"/>
            <w:szCs w:val="28"/>
          </w:rPr>
          <w:fldChar w:fldCharType="end"/>
        </w:r>
      </w:hyperlink>
    </w:p>
    <w:p w14:paraId="65BB71AB" w14:textId="77777777" w:rsidR="00426391" w:rsidRDefault="00E00D7C">
      <w:pPr>
        <w:pStyle w:val="10"/>
        <w:tabs>
          <w:tab w:val="right" w:leader="dot" w:pos="8306"/>
        </w:tabs>
      </w:pPr>
      <w:hyperlink w:anchor="_Toc15085" w:history="1">
        <w:r w:rsidR="005F763F">
          <w:rPr>
            <w:rFonts w:hint="eastAsia"/>
            <w:sz w:val="28"/>
            <w:szCs w:val="28"/>
          </w:rPr>
          <w:t>附件：</w:t>
        </w:r>
        <w:r w:rsidR="005F763F">
          <w:rPr>
            <w:rFonts w:hint="eastAsia"/>
            <w:spacing w:val="-6"/>
            <w:sz w:val="28"/>
            <w:szCs w:val="28"/>
          </w:rPr>
          <w:t>2024年南京市</w:t>
        </w:r>
        <w:r w:rsidR="005F763F">
          <w:rPr>
            <w:rFonts w:hint="eastAsia"/>
            <w:spacing w:val="-6"/>
            <w:sz w:val="28"/>
            <w:szCs w:val="28"/>
            <w:lang w:val="en-US"/>
          </w:rPr>
          <w:t>水务</w:t>
        </w:r>
        <w:r w:rsidR="005F763F">
          <w:rPr>
            <w:rFonts w:hint="eastAsia"/>
            <w:spacing w:val="-6"/>
            <w:sz w:val="28"/>
            <w:szCs w:val="28"/>
          </w:rPr>
          <w:t>局部门整体支出绩效评价指标及评分表</w:t>
        </w:r>
        <w:r w:rsidR="005F763F">
          <w:rPr>
            <w:sz w:val="28"/>
            <w:szCs w:val="28"/>
          </w:rPr>
          <w:tab/>
        </w:r>
        <w:r w:rsidR="005F763F">
          <w:rPr>
            <w:sz w:val="28"/>
            <w:szCs w:val="28"/>
          </w:rPr>
          <w:fldChar w:fldCharType="begin"/>
        </w:r>
        <w:r w:rsidR="005F763F">
          <w:rPr>
            <w:sz w:val="28"/>
            <w:szCs w:val="28"/>
          </w:rPr>
          <w:instrText xml:space="preserve"> PAGEREF _Toc15085 \h </w:instrText>
        </w:r>
        <w:r w:rsidR="005F763F">
          <w:rPr>
            <w:sz w:val="28"/>
            <w:szCs w:val="28"/>
          </w:rPr>
        </w:r>
        <w:r w:rsidR="005F763F">
          <w:rPr>
            <w:sz w:val="28"/>
            <w:szCs w:val="28"/>
          </w:rPr>
          <w:fldChar w:fldCharType="separate"/>
        </w:r>
        <w:r w:rsidR="005F763F">
          <w:rPr>
            <w:sz w:val="28"/>
            <w:szCs w:val="28"/>
          </w:rPr>
          <w:t>38</w:t>
        </w:r>
        <w:r w:rsidR="005F763F">
          <w:rPr>
            <w:sz w:val="28"/>
            <w:szCs w:val="28"/>
          </w:rPr>
          <w:fldChar w:fldCharType="end"/>
        </w:r>
      </w:hyperlink>
    </w:p>
    <w:p w14:paraId="7A024D40" w14:textId="77777777" w:rsidR="00426391" w:rsidRDefault="005F763F">
      <w:pPr>
        <w:spacing w:line="360" w:lineRule="exact"/>
        <w:rPr>
          <w:sz w:val="36"/>
          <w:szCs w:val="36"/>
        </w:rPr>
      </w:pPr>
      <w:r>
        <w:rPr>
          <w:sz w:val="28"/>
          <w:szCs w:val="56"/>
        </w:rPr>
        <w:fldChar w:fldCharType="end"/>
      </w:r>
    </w:p>
    <w:p w14:paraId="003E9F79" w14:textId="77777777" w:rsidR="00426391" w:rsidRDefault="00426391">
      <w:pPr>
        <w:pStyle w:val="a4"/>
        <w:spacing w:before="12"/>
        <w:jc w:val="center"/>
        <w:rPr>
          <w:b/>
          <w:sz w:val="52"/>
          <w:szCs w:val="52"/>
        </w:rPr>
        <w:sectPr w:rsidR="00426391">
          <w:footerReference w:type="default" r:id="rId9"/>
          <w:pgSz w:w="11906" w:h="16838"/>
          <w:pgMar w:top="1440" w:right="1800" w:bottom="1440" w:left="1800" w:header="851" w:footer="992" w:gutter="0"/>
          <w:pgNumType w:start="1"/>
          <w:cols w:space="425"/>
          <w:docGrid w:type="lines" w:linePitch="312"/>
        </w:sectPr>
      </w:pPr>
    </w:p>
    <w:p w14:paraId="07DC80FD" w14:textId="77777777" w:rsidR="00426391" w:rsidRDefault="005F763F">
      <w:pPr>
        <w:pStyle w:val="a4"/>
        <w:spacing w:before="12"/>
        <w:jc w:val="center"/>
        <w:rPr>
          <w:b/>
          <w:sz w:val="44"/>
          <w:szCs w:val="44"/>
        </w:rPr>
      </w:pPr>
      <w:r>
        <w:rPr>
          <w:rFonts w:hint="eastAsia"/>
          <w:b/>
          <w:sz w:val="44"/>
          <w:szCs w:val="44"/>
        </w:rPr>
        <w:t>南京市</w:t>
      </w:r>
      <w:r>
        <w:rPr>
          <w:rFonts w:hint="eastAsia"/>
          <w:b/>
          <w:sz w:val="44"/>
          <w:szCs w:val="44"/>
          <w:lang w:val="en-US"/>
        </w:rPr>
        <w:t>水务局</w:t>
      </w:r>
      <w:r>
        <w:rPr>
          <w:rFonts w:hint="eastAsia"/>
          <w:b/>
          <w:sz w:val="44"/>
          <w:szCs w:val="44"/>
        </w:rPr>
        <w:t>部门整体绩效评价报告</w:t>
      </w:r>
    </w:p>
    <w:p w14:paraId="6BCA6650" w14:textId="77777777" w:rsidR="00426391" w:rsidRDefault="00426391">
      <w:pPr>
        <w:pStyle w:val="a4"/>
        <w:spacing w:before="1" w:line="360" w:lineRule="auto"/>
        <w:ind w:firstLineChars="200" w:firstLine="560"/>
        <w:rPr>
          <w:rFonts w:ascii="仿宋" w:eastAsia="仿宋" w:hAnsi="仿宋" w:cs="Times New Roman"/>
          <w:kern w:val="2"/>
          <w:sz w:val="28"/>
          <w:szCs w:val="28"/>
        </w:rPr>
      </w:pPr>
    </w:p>
    <w:p w14:paraId="1C700CFC" w14:textId="77777777" w:rsidR="00426391" w:rsidRDefault="005F763F">
      <w:pPr>
        <w:pStyle w:val="a4"/>
        <w:spacing w:line="560" w:lineRule="exact"/>
        <w:ind w:firstLineChars="200" w:firstLine="600"/>
        <w:jc w:val="both"/>
        <w:rPr>
          <w:rFonts w:ascii="仿宋" w:eastAsia="仿宋" w:hAnsi="仿宋" w:cs="Times New Roman"/>
          <w:color w:val="FFC000"/>
          <w:kern w:val="2"/>
          <w:sz w:val="30"/>
          <w:szCs w:val="30"/>
        </w:rPr>
      </w:pPr>
      <w:r>
        <w:rPr>
          <w:rFonts w:ascii="仿宋" w:eastAsia="仿宋" w:hAnsi="仿宋" w:cs="Times New Roman" w:hint="eastAsia"/>
          <w:kern w:val="2"/>
          <w:sz w:val="30"/>
          <w:szCs w:val="30"/>
        </w:rPr>
        <w:t>为落实全面推进预算绩效管理要求、提升部门整体管理水平，</w:t>
      </w:r>
      <w:r>
        <w:rPr>
          <w:rFonts w:ascii="仿宋" w:eastAsia="仿宋" w:hAnsi="仿宋" w:cs="Times New Roman" w:hint="eastAsia"/>
          <w:kern w:val="2"/>
          <w:sz w:val="30"/>
          <w:szCs w:val="30"/>
          <w:lang w:val="en-US"/>
        </w:rPr>
        <w:t>促使</w:t>
      </w:r>
      <w:r>
        <w:rPr>
          <w:rFonts w:ascii="仿宋" w:eastAsia="仿宋" w:hAnsi="仿宋" w:cs="Times New Roman" w:hint="eastAsia"/>
          <w:kern w:val="2"/>
          <w:sz w:val="30"/>
          <w:szCs w:val="30"/>
        </w:rPr>
        <w:t>部门更好</w:t>
      </w:r>
      <w:r>
        <w:rPr>
          <w:rFonts w:ascii="仿宋" w:eastAsia="仿宋" w:hAnsi="仿宋" w:cs="Times New Roman" w:hint="eastAsia"/>
          <w:kern w:val="2"/>
          <w:sz w:val="30"/>
          <w:szCs w:val="30"/>
          <w:lang w:val="en-US"/>
        </w:rPr>
        <w:t>履职尽责</w:t>
      </w:r>
      <w:r>
        <w:rPr>
          <w:rFonts w:ascii="仿宋" w:eastAsia="仿宋" w:hAnsi="仿宋" w:cs="Times New Roman" w:hint="eastAsia"/>
          <w:kern w:val="2"/>
          <w:sz w:val="30"/>
          <w:szCs w:val="30"/>
        </w:rPr>
        <w:t>、提高财政资金使用</w:t>
      </w:r>
      <w:r>
        <w:rPr>
          <w:rFonts w:ascii="仿宋" w:eastAsia="仿宋" w:hAnsi="仿宋" w:cs="Times New Roman" w:hint="eastAsia"/>
          <w:kern w:val="2"/>
          <w:sz w:val="30"/>
          <w:szCs w:val="30"/>
          <w:lang w:val="en-US"/>
        </w:rPr>
        <w:t>质效</w:t>
      </w:r>
      <w:r>
        <w:rPr>
          <w:rFonts w:ascii="仿宋" w:eastAsia="仿宋" w:hAnsi="仿宋" w:cs="Times New Roman" w:hint="eastAsia"/>
          <w:kern w:val="2"/>
          <w:sz w:val="30"/>
          <w:szCs w:val="30"/>
        </w:rPr>
        <w:t>，根据《关于全面实施预算绩效管理的意见》（中发〔2018〕34号）、《中共江苏省委江苏省人民政府关于全面实施绩效管理的实施意见》（苏发〔2019〕6号）等文件的要求，</w:t>
      </w:r>
      <w:r>
        <w:rPr>
          <w:rFonts w:ascii="仿宋" w:eastAsia="仿宋" w:hAnsi="仿宋" w:cs="Times New Roman" w:hint="eastAsia"/>
          <w:kern w:val="2"/>
          <w:sz w:val="30"/>
          <w:szCs w:val="30"/>
          <w:lang w:val="en-US"/>
        </w:rPr>
        <w:t>江苏益诚会计师事务所（普通合伙）</w:t>
      </w:r>
      <w:r>
        <w:rPr>
          <w:rFonts w:ascii="仿宋" w:eastAsia="仿宋" w:hAnsi="仿宋" w:cs="Times New Roman" w:hint="eastAsia"/>
          <w:kern w:val="2"/>
          <w:sz w:val="30"/>
          <w:szCs w:val="30"/>
        </w:rPr>
        <w:t>接受南京市财政局委托，对南京市</w:t>
      </w:r>
      <w:r>
        <w:rPr>
          <w:rFonts w:ascii="仿宋" w:eastAsia="仿宋" w:hAnsi="仿宋" w:cs="Times New Roman" w:hint="eastAsia"/>
          <w:kern w:val="2"/>
          <w:sz w:val="30"/>
          <w:szCs w:val="30"/>
          <w:lang w:val="en-US"/>
        </w:rPr>
        <w:t>水务</w:t>
      </w:r>
      <w:r>
        <w:rPr>
          <w:rFonts w:ascii="仿宋" w:eastAsia="仿宋" w:hAnsi="仿宋" w:cs="Times New Roman" w:hint="eastAsia"/>
          <w:kern w:val="2"/>
          <w:sz w:val="30"/>
          <w:szCs w:val="30"/>
        </w:rPr>
        <w:t>局（以下简称“</w:t>
      </w:r>
      <w:r>
        <w:rPr>
          <w:rFonts w:ascii="仿宋" w:eastAsia="仿宋" w:hAnsi="仿宋" w:cs="Times New Roman" w:hint="eastAsia"/>
          <w:kern w:val="2"/>
          <w:sz w:val="30"/>
          <w:szCs w:val="30"/>
          <w:lang w:val="en-US"/>
        </w:rPr>
        <w:t>市水务局</w:t>
      </w:r>
      <w:r>
        <w:rPr>
          <w:rFonts w:ascii="仿宋" w:eastAsia="仿宋" w:hAnsi="仿宋" w:cs="Times New Roman" w:hint="eastAsia"/>
          <w:kern w:val="2"/>
          <w:sz w:val="30"/>
          <w:szCs w:val="30"/>
        </w:rPr>
        <w:t>”）2024年度部门整体支出进行绩效评价。评价自20</w:t>
      </w:r>
      <w:r>
        <w:rPr>
          <w:rFonts w:ascii="仿宋" w:eastAsia="仿宋" w:hAnsi="仿宋" w:cs="Times New Roman" w:hint="eastAsia"/>
          <w:kern w:val="2"/>
          <w:sz w:val="30"/>
          <w:szCs w:val="30"/>
          <w:lang w:val="en-US"/>
        </w:rPr>
        <w:t>25</w:t>
      </w:r>
      <w:r>
        <w:rPr>
          <w:rFonts w:ascii="仿宋" w:eastAsia="仿宋" w:hAnsi="仿宋" w:cs="Times New Roman" w:hint="eastAsia"/>
          <w:kern w:val="2"/>
          <w:sz w:val="30"/>
          <w:szCs w:val="30"/>
        </w:rPr>
        <w:t>年</w:t>
      </w:r>
      <w:r>
        <w:rPr>
          <w:rFonts w:ascii="仿宋" w:eastAsia="仿宋" w:hAnsi="仿宋" w:cs="Times New Roman"/>
          <w:kern w:val="2"/>
          <w:sz w:val="30"/>
          <w:szCs w:val="30"/>
        </w:rPr>
        <w:t>6</w:t>
      </w:r>
      <w:r>
        <w:rPr>
          <w:rFonts w:ascii="仿宋" w:eastAsia="仿宋" w:hAnsi="仿宋" w:cs="Times New Roman" w:hint="eastAsia"/>
          <w:kern w:val="2"/>
          <w:sz w:val="30"/>
          <w:szCs w:val="30"/>
        </w:rPr>
        <w:t>月</w:t>
      </w:r>
      <w:r>
        <w:rPr>
          <w:rFonts w:ascii="仿宋" w:eastAsia="仿宋" w:hAnsi="仿宋" w:cs="Times New Roman" w:hint="eastAsia"/>
          <w:kern w:val="2"/>
          <w:sz w:val="30"/>
          <w:szCs w:val="30"/>
          <w:lang w:val="en-US"/>
        </w:rPr>
        <w:t>初</w:t>
      </w:r>
      <w:r>
        <w:rPr>
          <w:rFonts w:ascii="仿宋" w:eastAsia="仿宋" w:hAnsi="仿宋" w:cs="Times New Roman" w:hint="eastAsia"/>
          <w:kern w:val="2"/>
          <w:sz w:val="30"/>
          <w:szCs w:val="30"/>
        </w:rPr>
        <w:t>开始，至</w:t>
      </w:r>
      <w:r>
        <w:rPr>
          <w:rFonts w:ascii="仿宋" w:eastAsia="仿宋" w:hAnsi="仿宋" w:cs="Times New Roman" w:hint="eastAsia"/>
          <w:kern w:val="2"/>
          <w:sz w:val="30"/>
          <w:szCs w:val="30"/>
          <w:lang w:val="en-US"/>
        </w:rPr>
        <w:t>8</w:t>
      </w:r>
      <w:r>
        <w:rPr>
          <w:rFonts w:ascii="仿宋" w:eastAsia="仿宋" w:hAnsi="仿宋" w:cs="Times New Roman" w:hint="eastAsia"/>
          <w:kern w:val="2"/>
          <w:sz w:val="30"/>
          <w:szCs w:val="30"/>
        </w:rPr>
        <w:t>月</w:t>
      </w:r>
      <w:r>
        <w:rPr>
          <w:rFonts w:ascii="仿宋" w:eastAsia="仿宋" w:hAnsi="仿宋" w:cs="Times New Roman" w:hint="eastAsia"/>
          <w:kern w:val="2"/>
          <w:sz w:val="30"/>
          <w:szCs w:val="30"/>
          <w:lang w:val="en-US"/>
        </w:rPr>
        <w:t>初</w:t>
      </w:r>
      <w:r>
        <w:rPr>
          <w:rFonts w:ascii="仿宋" w:eastAsia="仿宋" w:hAnsi="仿宋" w:cs="Times New Roman" w:hint="eastAsia"/>
          <w:kern w:val="2"/>
          <w:sz w:val="30"/>
          <w:szCs w:val="30"/>
        </w:rPr>
        <w:t>结束，历时</w:t>
      </w:r>
      <w:r>
        <w:rPr>
          <w:rFonts w:ascii="仿宋" w:eastAsia="仿宋" w:hAnsi="仿宋" w:cs="Times New Roman"/>
          <w:kern w:val="2"/>
          <w:sz w:val="30"/>
          <w:szCs w:val="30"/>
        </w:rPr>
        <w:t>2</w:t>
      </w:r>
      <w:r>
        <w:rPr>
          <w:rFonts w:ascii="仿宋" w:eastAsia="仿宋" w:hAnsi="仿宋" w:cs="Times New Roman" w:hint="eastAsia"/>
          <w:kern w:val="2"/>
          <w:sz w:val="30"/>
          <w:szCs w:val="30"/>
        </w:rPr>
        <w:t>个月，经过前期准备、实施评价、撰写报告三个阶段，完成了评价工作。现提交绩效评价报告如下：</w:t>
      </w:r>
    </w:p>
    <w:p w14:paraId="434F633F" w14:textId="77777777" w:rsidR="00426391" w:rsidRDefault="005F763F">
      <w:pPr>
        <w:pStyle w:val="1"/>
        <w:spacing w:before="0" w:after="0" w:line="560" w:lineRule="exact"/>
        <w:ind w:firstLineChars="235" w:firstLine="708"/>
        <w:jc w:val="both"/>
        <w:rPr>
          <w:rFonts w:ascii="黑体" w:eastAsia="黑体" w:hAnsi="黑体" w:cs="黑体"/>
          <w:sz w:val="30"/>
          <w:szCs w:val="30"/>
        </w:rPr>
      </w:pPr>
      <w:bookmarkStart w:id="0" w:name="_Toc19028"/>
      <w:bookmarkStart w:id="1" w:name="_Toc31021"/>
      <w:bookmarkStart w:id="2" w:name="_Toc21061"/>
      <w:r>
        <w:rPr>
          <w:rFonts w:ascii="黑体" w:eastAsia="黑体" w:hAnsi="黑体" w:cs="黑体" w:hint="eastAsia"/>
          <w:sz w:val="30"/>
          <w:szCs w:val="30"/>
        </w:rPr>
        <w:t>一、部门概况</w:t>
      </w:r>
      <w:bookmarkEnd w:id="0"/>
      <w:bookmarkEnd w:id="1"/>
      <w:bookmarkEnd w:id="2"/>
    </w:p>
    <w:p w14:paraId="3CC6CE40" w14:textId="77777777" w:rsidR="00426391" w:rsidRDefault="005F763F">
      <w:pPr>
        <w:pStyle w:val="2"/>
        <w:spacing w:before="0" w:after="0" w:line="560" w:lineRule="exact"/>
        <w:ind w:firstLineChars="235" w:firstLine="708"/>
        <w:jc w:val="both"/>
        <w:rPr>
          <w:rFonts w:ascii="仿宋" w:eastAsia="仿宋" w:hAnsi="仿宋"/>
          <w:sz w:val="30"/>
          <w:szCs w:val="30"/>
          <w:lang w:val="en-US"/>
        </w:rPr>
      </w:pPr>
      <w:bookmarkStart w:id="3" w:name="_Toc9839"/>
      <w:bookmarkStart w:id="4" w:name="_Toc21567"/>
      <w:bookmarkStart w:id="5" w:name="_Toc5351"/>
      <w:r>
        <w:rPr>
          <w:rFonts w:ascii="仿宋" w:eastAsia="仿宋" w:hAnsi="仿宋" w:hint="eastAsia"/>
          <w:sz w:val="30"/>
          <w:szCs w:val="30"/>
        </w:rPr>
        <w:t>（</w:t>
      </w:r>
      <w:r>
        <w:rPr>
          <w:rFonts w:ascii="仿宋" w:eastAsia="仿宋" w:hAnsi="仿宋" w:hint="eastAsia"/>
          <w:sz w:val="30"/>
          <w:szCs w:val="30"/>
          <w:lang w:val="en-US"/>
        </w:rPr>
        <w:t>一</w:t>
      </w:r>
      <w:r>
        <w:rPr>
          <w:rFonts w:ascii="仿宋" w:eastAsia="仿宋" w:hAnsi="仿宋" w:hint="eastAsia"/>
          <w:sz w:val="30"/>
          <w:szCs w:val="30"/>
        </w:rPr>
        <w:t>）</w:t>
      </w:r>
      <w:r>
        <w:rPr>
          <w:rFonts w:ascii="仿宋" w:eastAsia="仿宋" w:hAnsi="仿宋" w:hint="eastAsia"/>
          <w:sz w:val="30"/>
          <w:szCs w:val="30"/>
          <w:lang w:val="en-US"/>
        </w:rPr>
        <w:t>部门基本情况</w:t>
      </w:r>
      <w:bookmarkEnd w:id="3"/>
      <w:bookmarkEnd w:id="4"/>
      <w:bookmarkEnd w:id="5"/>
    </w:p>
    <w:p w14:paraId="09F6FC2E"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南京市</w:t>
      </w:r>
      <w:r>
        <w:rPr>
          <w:rFonts w:ascii="仿宋" w:eastAsia="仿宋" w:hAnsi="仿宋" w:cs="Times New Roman" w:hint="eastAsia"/>
          <w:kern w:val="2"/>
          <w:sz w:val="30"/>
          <w:szCs w:val="30"/>
          <w:lang w:val="en-US"/>
        </w:rPr>
        <w:t>水务</w:t>
      </w:r>
      <w:r>
        <w:rPr>
          <w:rFonts w:ascii="仿宋" w:eastAsia="仿宋" w:hAnsi="仿宋" w:cs="Times New Roman" w:hint="eastAsia"/>
          <w:kern w:val="2"/>
          <w:sz w:val="30"/>
          <w:szCs w:val="30"/>
        </w:rPr>
        <w:t>局</w:t>
      </w:r>
      <w:r>
        <w:rPr>
          <w:rFonts w:ascii="仿宋" w:eastAsia="仿宋" w:hAnsi="仿宋" w:cs="Times New Roman" w:hint="eastAsia"/>
          <w:kern w:val="2"/>
          <w:sz w:val="30"/>
          <w:szCs w:val="30"/>
          <w:lang w:val="en-US"/>
        </w:rPr>
        <w:t>为政府工作部门，承担全市水行政管理工作责任</w:t>
      </w:r>
      <w:r>
        <w:rPr>
          <w:rFonts w:ascii="仿宋" w:eastAsia="仿宋" w:hAnsi="仿宋" w:cs="Times New Roman" w:hint="eastAsia"/>
          <w:kern w:val="2"/>
          <w:sz w:val="30"/>
          <w:szCs w:val="30"/>
        </w:rPr>
        <w:t>。</w:t>
      </w:r>
      <w:r>
        <w:rPr>
          <w:rFonts w:ascii="仿宋" w:eastAsia="仿宋" w:hAnsi="仿宋" w:cs="Times New Roman"/>
          <w:kern w:val="2"/>
          <w:sz w:val="30"/>
          <w:szCs w:val="30"/>
        </w:rPr>
        <w:t>2019</w:t>
      </w:r>
      <w:r>
        <w:rPr>
          <w:rFonts w:ascii="仿宋" w:eastAsia="仿宋" w:hAnsi="仿宋" w:cs="Times New Roman" w:hint="eastAsia"/>
          <w:kern w:val="2"/>
          <w:sz w:val="30"/>
          <w:szCs w:val="30"/>
        </w:rPr>
        <w:t>年，</w:t>
      </w:r>
      <w:r>
        <w:rPr>
          <w:rFonts w:ascii="仿宋" w:eastAsia="仿宋" w:hAnsi="仿宋" w:cs="Times New Roman" w:hint="eastAsia"/>
          <w:kern w:val="2"/>
          <w:sz w:val="30"/>
          <w:szCs w:val="30"/>
          <w:lang w:val="en-US"/>
        </w:rPr>
        <w:t>根据中共南京市委机构编制委员会《关于优化调整市水务局职能配置、内设机构和人员编制规定的通知》</w:t>
      </w:r>
      <w:r>
        <w:rPr>
          <w:rFonts w:ascii="仿宋" w:eastAsia="仿宋" w:hAnsi="仿宋" w:cs="Times New Roman" w:hint="eastAsia"/>
          <w:kern w:val="2"/>
          <w:sz w:val="30"/>
          <w:szCs w:val="30"/>
        </w:rPr>
        <w:t>（宁</w:t>
      </w:r>
      <w:r>
        <w:rPr>
          <w:rFonts w:ascii="仿宋" w:eastAsia="仿宋" w:hAnsi="仿宋" w:cs="Times New Roman" w:hint="eastAsia"/>
          <w:kern w:val="2"/>
          <w:sz w:val="30"/>
          <w:szCs w:val="30"/>
          <w:lang w:val="en-US"/>
        </w:rPr>
        <w:t>编</w:t>
      </w:r>
      <w:r>
        <w:rPr>
          <w:rFonts w:ascii="仿宋" w:eastAsia="仿宋" w:hAnsi="仿宋" w:cs="Times New Roman" w:hint="eastAsia"/>
          <w:kern w:val="2"/>
          <w:sz w:val="30"/>
          <w:szCs w:val="30"/>
        </w:rPr>
        <w:t>办发〔</w:t>
      </w:r>
      <w:r>
        <w:rPr>
          <w:rFonts w:ascii="仿宋" w:eastAsia="仿宋" w:hAnsi="仿宋" w:cs="Times New Roman"/>
          <w:kern w:val="2"/>
          <w:sz w:val="30"/>
          <w:szCs w:val="30"/>
        </w:rPr>
        <w:t>2019</w:t>
      </w:r>
      <w:r>
        <w:rPr>
          <w:rFonts w:ascii="仿宋" w:eastAsia="仿宋" w:hAnsi="仿宋" w:cs="Times New Roman" w:hint="eastAsia"/>
          <w:kern w:val="2"/>
          <w:sz w:val="30"/>
          <w:szCs w:val="30"/>
        </w:rPr>
        <w:t>〕</w:t>
      </w:r>
      <w:r>
        <w:rPr>
          <w:rFonts w:ascii="仿宋" w:eastAsia="仿宋" w:hAnsi="仿宋" w:cs="Times New Roman"/>
          <w:kern w:val="2"/>
          <w:sz w:val="30"/>
          <w:szCs w:val="30"/>
        </w:rPr>
        <w:t>53</w:t>
      </w:r>
      <w:r>
        <w:rPr>
          <w:rFonts w:ascii="仿宋" w:eastAsia="仿宋" w:hAnsi="仿宋" w:cs="Times New Roman" w:hint="eastAsia"/>
          <w:kern w:val="2"/>
          <w:sz w:val="30"/>
          <w:szCs w:val="30"/>
        </w:rPr>
        <w:t>号）、《关于优化调整市水务局职能配置、内设机构和人员编制规定的通知》（宁编发〔2019〕4号），</w:t>
      </w:r>
      <w:r>
        <w:rPr>
          <w:rFonts w:ascii="仿宋" w:eastAsia="仿宋" w:hAnsi="仿宋" w:cs="Times New Roman" w:hint="eastAsia"/>
          <w:kern w:val="2"/>
          <w:sz w:val="30"/>
          <w:szCs w:val="30"/>
          <w:lang w:val="en-US"/>
        </w:rPr>
        <w:t>对市水务局职能配置、内设机构和人员编制规定进行了优化调整</w:t>
      </w:r>
      <w:r>
        <w:rPr>
          <w:rFonts w:ascii="仿宋" w:eastAsia="仿宋" w:hAnsi="仿宋" w:cs="Times New Roman" w:hint="eastAsia"/>
          <w:kern w:val="2"/>
          <w:sz w:val="30"/>
          <w:szCs w:val="30"/>
        </w:rPr>
        <w:t>。</w:t>
      </w:r>
    </w:p>
    <w:p w14:paraId="6B14D73F" w14:textId="77777777" w:rsidR="00426391" w:rsidRDefault="005F763F">
      <w:pPr>
        <w:pStyle w:val="3"/>
        <w:spacing w:line="560" w:lineRule="exact"/>
        <w:ind w:firstLineChars="235" w:firstLine="708"/>
        <w:jc w:val="both"/>
        <w:rPr>
          <w:sz w:val="30"/>
          <w:szCs w:val="30"/>
          <w:lang w:val="en-US"/>
        </w:rPr>
      </w:pPr>
      <w:bookmarkStart w:id="6" w:name="_Toc1656"/>
      <w:bookmarkStart w:id="7" w:name="_Toc11865"/>
      <w:bookmarkStart w:id="8" w:name="_Toc12876"/>
      <w:bookmarkStart w:id="9" w:name="_Toc2467"/>
      <w:bookmarkStart w:id="10" w:name="_Toc4921"/>
      <w:bookmarkStart w:id="11" w:name="_Toc11400"/>
      <w:r>
        <w:rPr>
          <w:rFonts w:hint="eastAsia"/>
          <w:sz w:val="30"/>
          <w:szCs w:val="30"/>
          <w:lang w:val="en-US"/>
        </w:rPr>
        <w:t xml:space="preserve">1. </w:t>
      </w:r>
      <w:r>
        <w:rPr>
          <w:rFonts w:hint="eastAsia"/>
          <w:sz w:val="30"/>
          <w:szCs w:val="30"/>
        </w:rPr>
        <w:t>部门职能</w:t>
      </w:r>
      <w:bookmarkEnd w:id="6"/>
      <w:bookmarkEnd w:id="7"/>
      <w:bookmarkEnd w:id="8"/>
      <w:bookmarkEnd w:id="9"/>
      <w:bookmarkEnd w:id="10"/>
      <w:bookmarkEnd w:id="11"/>
    </w:p>
    <w:p w14:paraId="7CC4FB8A"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根据</w:t>
      </w:r>
      <w:r>
        <w:rPr>
          <w:rFonts w:ascii="仿宋" w:eastAsia="仿宋" w:hAnsi="仿宋" w:cs="Times New Roman" w:hint="eastAsia"/>
          <w:kern w:val="2"/>
          <w:sz w:val="30"/>
          <w:szCs w:val="30"/>
          <w:lang w:val="en-US"/>
        </w:rPr>
        <w:t>南京市水务局</w:t>
      </w:r>
      <w:r>
        <w:rPr>
          <w:rFonts w:ascii="仿宋" w:eastAsia="仿宋" w:hAnsi="仿宋" w:cs="Times New Roman" w:hint="eastAsia"/>
          <w:kern w:val="2"/>
          <w:sz w:val="30"/>
          <w:szCs w:val="30"/>
        </w:rPr>
        <w:t>“三定”方案，调整后的部门主要职能如下：</w:t>
      </w:r>
    </w:p>
    <w:p w14:paraId="587CFC49"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1</w:t>
      </w:r>
      <w:r>
        <w:rPr>
          <w:rFonts w:ascii="仿宋" w:eastAsia="仿宋" w:hAnsi="仿宋" w:cs="Times New Roman" w:hint="eastAsia"/>
          <w:kern w:val="2"/>
          <w:sz w:val="30"/>
          <w:szCs w:val="30"/>
        </w:rPr>
        <w:t>）贯彻国家和省有关水行政法律、法规和方针政策。研究起草全市水务行业地方性法规、规章并监督实施，实行依法治水、依法管水。</w:t>
      </w:r>
    </w:p>
    <w:p w14:paraId="63C6EA32"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2</w:t>
      </w:r>
      <w:r>
        <w:rPr>
          <w:rFonts w:ascii="仿宋" w:eastAsia="仿宋" w:hAnsi="仿宋" w:cs="Times New Roman" w:hint="eastAsia"/>
          <w:kern w:val="2"/>
          <w:sz w:val="30"/>
          <w:szCs w:val="30"/>
        </w:rPr>
        <w:t>）研究拟定全市水务发展战略和政策、水务中长期规划、年度计划。负责研究拟定市域主要江河、湖泊和流域（区域）综合规划及水资源保护、防洪、供水、节水、排水、生活污水处理、水土保持和农田水利等专业规划，并监督实施；组织有关国民经济总体规划、城乡规划及重大建设项目中水资源和防洪等水务论证工作；指导各区水务规划编制工作。</w:t>
      </w:r>
    </w:p>
    <w:p w14:paraId="4413AE38"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3</w:t>
      </w:r>
      <w:r>
        <w:rPr>
          <w:rFonts w:ascii="仿宋" w:eastAsia="仿宋" w:hAnsi="仿宋" w:cs="Times New Roman" w:hint="eastAsia"/>
          <w:kern w:val="2"/>
          <w:sz w:val="30"/>
          <w:szCs w:val="30"/>
        </w:rPr>
        <w:t>）负责全市水资源的统一管理和保护。组织拟定全市和跨区中长期水量供求计划和分配方案并监督实施；组织水功能区的划分和管理；负责水域的纳污能力和限制排污总量的核定工作，提出限制排污的总量建议；指导饮用水水源保护工作；负责全市计划用水、节约用水工作；组织实施取水许可制度和水资源有偿使用制度；组织实施河湖引调水工作；指导再生水等非传统水资源开发利用工作；负责全市地表水、地下水开发利用和管理保护工作。承担全市最严格水资源管理制度考核工作。</w:t>
      </w:r>
    </w:p>
    <w:p w14:paraId="6F718654"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4</w:t>
      </w:r>
      <w:r>
        <w:rPr>
          <w:rFonts w:ascii="仿宋" w:eastAsia="仿宋" w:hAnsi="仿宋" w:cs="Times New Roman" w:hint="eastAsia"/>
          <w:kern w:val="2"/>
          <w:sz w:val="30"/>
          <w:szCs w:val="30"/>
        </w:rPr>
        <w:t>）负责全市供水管理工作。监督、检查、考核全市供水规划及年度计划执行、服务指标和供水设施的管理维护工作；负责供水特许经营管理。</w:t>
      </w:r>
    </w:p>
    <w:p w14:paraId="296A8829"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（5）</w:t>
      </w:r>
      <w:r>
        <w:rPr>
          <w:rFonts w:ascii="仿宋" w:eastAsia="仿宋" w:hAnsi="仿宋" w:cs="Times New Roman" w:hint="eastAsia"/>
          <w:kern w:val="2"/>
          <w:sz w:val="30"/>
          <w:szCs w:val="30"/>
        </w:rPr>
        <w:t>负责全市排水管理和生活污水处理、再生水利用管理工作。组织实施排水许可工作。组织实施排水达标区创建工作和雨污分流改造工作。监督、检查、考核排水、生活污水处理规划及年度计划执行情况和设施的运行、维修养护情况；负责生活污水处理、再生水利用行业特许经营工作；负责污水处理费征收和使用管理工作。</w:t>
      </w:r>
    </w:p>
    <w:p w14:paraId="338630D6"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（6）</w:t>
      </w:r>
      <w:r>
        <w:rPr>
          <w:rFonts w:ascii="仿宋" w:eastAsia="仿宋" w:hAnsi="仿宋" w:cs="Times New Roman" w:hint="eastAsia"/>
          <w:kern w:val="2"/>
          <w:sz w:val="30"/>
          <w:szCs w:val="30"/>
        </w:rPr>
        <w:t>负责组织指导全市水行政执法工作。协调处理部门之间、各区之间以及相邻地区间的水事纠纷；依法查处违反水法律、法规和规章的水事案件。</w:t>
      </w:r>
    </w:p>
    <w:p w14:paraId="516768E2"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（7）</w:t>
      </w:r>
      <w:r>
        <w:rPr>
          <w:rFonts w:ascii="仿宋" w:eastAsia="仿宋" w:hAnsi="仿宋" w:cs="Times New Roman" w:hint="eastAsia"/>
          <w:kern w:val="2"/>
          <w:sz w:val="30"/>
          <w:szCs w:val="30"/>
        </w:rPr>
        <w:t>承担本行政区域内长江采砂执法管理和监督检查工作。负责审查从事长江采砂活动的单位和个人的申请，并报上级水行政部门审批；牵头负责其他河道采砂监督管理工作。</w:t>
      </w:r>
    </w:p>
    <w:p w14:paraId="4D115775"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（8）</w:t>
      </w:r>
      <w:r>
        <w:rPr>
          <w:rFonts w:ascii="仿宋" w:eastAsia="仿宋" w:hAnsi="仿宋" w:cs="Times New Roman" w:hint="eastAsia"/>
          <w:kern w:val="2"/>
          <w:sz w:val="30"/>
          <w:szCs w:val="30"/>
        </w:rPr>
        <w:t>负责全市城乡河道、湖泊、水库、塘坝及其水域、岸线以及堤坝、涵闸、泵站、灌区、沟渠等各类水务工程设施的管理与保护。</w:t>
      </w:r>
    </w:p>
    <w:p w14:paraId="404A262F"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（9）</w:t>
      </w:r>
      <w:r>
        <w:rPr>
          <w:rFonts w:ascii="仿宋" w:eastAsia="仿宋" w:hAnsi="仿宋" w:cs="Times New Roman" w:hint="eastAsia"/>
          <w:kern w:val="2"/>
          <w:sz w:val="30"/>
          <w:szCs w:val="30"/>
        </w:rPr>
        <w:t>负责全市农村水利工作，组织协调农田水利建设。指导全市机电排灌、灌区改造与节水灌溉和农村河道疏浚整治工作；指导全市农田基本建设中水利方面的工作以及丘陵山区小流域治理工作；指导全市农村水利服务体系建设。</w:t>
      </w:r>
    </w:p>
    <w:p w14:paraId="7CA32C56"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（10）</w:t>
      </w:r>
      <w:r>
        <w:rPr>
          <w:rFonts w:ascii="仿宋" w:eastAsia="仿宋" w:hAnsi="仿宋" w:cs="Times New Roman" w:hint="eastAsia"/>
          <w:kern w:val="2"/>
          <w:sz w:val="30"/>
          <w:szCs w:val="30"/>
        </w:rPr>
        <w:t>负责组织指导全市水土保持工作。研究制定水土保持规划并监督实施；组织水土流失的监测和综合防治；负责并指导开发项目的水土保持工作的监督和管理。</w:t>
      </w:r>
    </w:p>
    <w:p w14:paraId="13ED15AB"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（11）</w:t>
      </w:r>
      <w:r>
        <w:rPr>
          <w:rFonts w:ascii="仿宋" w:eastAsia="仿宋" w:hAnsi="仿宋" w:cs="Times New Roman" w:hint="eastAsia"/>
          <w:kern w:val="2"/>
          <w:sz w:val="30"/>
          <w:szCs w:val="30"/>
        </w:rPr>
        <w:t>负责全市水务工程建设管理。组织实施国家、省水务工程相关技术质量标准、规程、规范，起草地方相关工程建设标准并组织实施；组织建设和管理具有控制性的或跨区的重要水务工程；负责组织和协调城乡建设中涉及水务设施的配套工作；负责水务工程建设和运行的质量与安全监管工作；负责水务工程建设项目招标、投标活动的组织监督管理工作。</w:t>
      </w:r>
    </w:p>
    <w:p w14:paraId="5189B4C5"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（12）</w:t>
      </w:r>
      <w:r>
        <w:rPr>
          <w:rFonts w:ascii="仿宋" w:eastAsia="仿宋" w:hAnsi="仿宋" w:cs="Times New Roman" w:hint="eastAsia"/>
          <w:kern w:val="2"/>
          <w:sz w:val="30"/>
          <w:szCs w:val="30"/>
        </w:rPr>
        <w:t>负责全市水务科技信息工作。组织重大水务科学技术研究、推广与应用；负责国内外先进技术的引进、消化与吸收；负责水务行业技术标准、规程规范的监督与实施，并补充与完善；负责全市水务行业对外技术合作与交流；指导全市水务信息化工作。</w:t>
      </w:r>
    </w:p>
    <w:p w14:paraId="1C9302FD"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（13）</w:t>
      </w:r>
      <w:r>
        <w:rPr>
          <w:rFonts w:ascii="仿宋" w:eastAsia="仿宋" w:hAnsi="仿宋" w:cs="Times New Roman" w:hint="eastAsia"/>
          <w:kern w:val="2"/>
          <w:sz w:val="30"/>
          <w:szCs w:val="30"/>
        </w:rPr>
        <w:t>负责编制全市水务年度建设资金计划并组织实施。负责市本级水务建设资金的管理使用；负责提出有关水务价格、收费、税收、信贷、财务等方面的意见；负责市水务局系统国有资产的监督管理工作；指导全市水务系统财务、内部审计工作。</w:t>
      </w:r>
    </w:p>
    <w:p w14:paraId="76A8F9AD" w14:textId="2CC9BD4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（14）</w:t>
      </w:r>
      <w:r>
        <w:rPr>
          <w:rFonts w:ascii="仿宋" w:eastAsia="仿宋" w:hAnsi="仿宋" w:cs="Times New Roman" w:hint="eastAsia"/>
          <w:kern w:val="2"/>
          <w:sz w:val="30"/>
          <w:szCs w:val="30"/>
        </w:rPr>
        <w:t>负责组织、协调、监督、指导全市防汛防旱防台排水防涝工作。负责对流域性河湖、城乡骨干河道和主要水务工程设施实施防汛</w:t>
      </w:r>
      <w:r w:rsidR="00923323">
        <w:rPr>
          <w:rFonts w:ascii="仿宋" w:eastAsia="仿宋" w:hAnsi="仿宋" w:cs="Times New Roman" w:hint="eastAsia"/>
          <w:kern w:val="2"/>
          <w:sz w:val="30"/>
          <w:szCs w:val="30"/>
        </w:rPr>
        <w:t>防</w:t>
      </w:r>
      <w:r>
        <w:rPr>
          <w:rFonts w:ascii="仿宋" w:eastAsia="仿宋" w:hAnsi="仿宋" w:cs="Times New Roman" w:hint="eastAsia"/>
          <w:kern w:val="2"/>
          <w:sz w:val="30"/>
          <w:szCs w:val="30"/>
        </w:rPr>
        <w:t>旱防台排水防涝调度，负责市</w:t>
      </w:r>
      <w:bookmarkStart w:id="12" w:name="_GoBack"/>
      <w:r>
        <w:rPr>
          <w:rFonts w:ascii="仿宋" w:eastAsia="仿宋" w:hAnsi="仿宋" w:cs="Times New Roman" w:hint="eastAsia"/>
          <w:kern w:val="2"/>
          <w:sz w:val="30"/>
          <w:szCs w:val="30"/>
        </w:rPr>
        <w:t>防汛</w:t>
      </w:r>
      <w:r w:rsidR="00AF2B2A">
        <w:rPr>
          <w:rFonts w:ascii="仿宋" w:eastAsia="仿宋" w:hAnsi="仿宋" w:cs="Times New Roman" w:hint="eastAsia"/>
          <w:kern w:val="2"/>
          <w:sz w:val="30"/>
          <w:szCs w:val="30"/>
        </w:rPr>
        <w:t>抗</w:t>
      </w:r>
      <w:r>
        <w:rPr>
          <w:rFonts w:ascii="仿宋" w:eastAsia="仿宋" w:hAnsi="仿宋" w:cs="Times New Roman" w:hint="eastAsia"/>
          <w:kern w:val="2"/>
          <w:sz w:val="30"/>
          <w:szCs w:val="30"/>
        </w:rPr>
        <w:t>旱</w:t>
      </w:r>
      <w:bookmarkEnd w:id="12"/>
      <w:r>
        <w:rPr>
          <w:rFonts w:ascii="仿宋" w:eastAsia="仿宋" w:hAnsi="仿宋" w:cs="Times New Roman" w:hint="eastAsia"/>
          <w:kern w:val="2"/>
          <w:sz w:val="30"/>
          <w:szCs w:val="30"/>
        </w:rPr>
        <w:t>指挥部的日常工作及防汛指挥调度应急处置等工作。</w:t>
      </w:r>
    </w:p>
    <w:p w14:paraId="637D5F1C"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（15）</w:t>
      </w:r>
      <w:r>
        <w:rPr>
          <w:rFonts w:ascii="仿宋" w:eastAsia="仿宋" w:hAnsi="仿宋" w:cs="Times New Roman" w:hint="eastAsia"/>
          <w:kern w:val="2"/>
          <w:sz w:val="30"/>
          <w:szCs w:val="30"/>
        </w:rPr>
        <w:t>承办市政府交办的其他事项。</w:t>
      </w:r>
    </w:p>
    <w:p w14:paraId="15F48AEC"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根据市编办《关于优化调整市水务局职能配置、内设机构和人员编制规定的通知》（宁编发〔2019〕4号），本部门主要职责调整</w:t>
      </w:r>
      <w:r>
        <w:rPr>
          <w:rFonts w:ascii="仿宋" w:eastAsia="仿宋" w:hAnsi="仿宋" w:cs="Times New Roman" w:hint="eastAsia"/>
          <w:kern w:val="2"/>
          <w:sz w:val="30"/>
          <w:szCs w:val="30"/>
          <w:lang w:val="en-US"/>
        </w:rPr>
        <w:t>如下</w:t>
      </w:r>
      <w:r>
        <w:rPr>
          <w:rFonts w:ascii="仿宋" w:eastAsia="仿宋" w:hAnsi="仿宋" w:cs="Times New Roman" w:hint="eastAsia"/>
          <w:kern w:val="2"/>
          <w:sz w:val="30"/>
          <w:szCs w:val="30"/>
        </w:rPr>
        <w:t>：</w:t>
      </w:r>
    </w:p>
    <w:p w14:paraId="7C5275E2" w14:textId="77777777" w:rsidR="00426391" w:rsidRDefault="005F763F">
      <w:pPr>
        <w:pStyle w:val="a4"/>
        <w:numPr>
          <w:ilvl w:val="255"/>
          <w:numId w:val="0"/>
        </w:numPr>
        <w:autoSpaceDE/>
        <w:autoSpaceDN/>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划出职责：</w:t>
      </w:r>
    </w:p>
    <w:p w14:paraId="689B3F9E"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①</w:t>
      </w:r>
      <w:r>
        <w:rPr>
          <w:rFonts w:ascii="仿宋" w:eastAsia="仿宋" w:hAnsi="仿宋" w:cs="Times New Roman" w:hint="eastAsia"/>
          <w:kern w:val="2"/>
          <w:sz w:val="30"/>
          <w:szCs w:val="30"/>
        </w:rPr>
        <w:t>将水资源调查和确权登记管理职责划转至市规划和自然资源局。</w:t>
      </w:r>
    </w:p>
    <w:p w14:paraId="4C4A2401"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②</w:t>
      </w:r>
      <w:r>
        <w:rPr>
          <w:rFonts w:ascii="仿宋" w:eastAsia="仿宋" w:hAnsi="仿宋" w:cs="Times New Roman" w:hint="eastAsia"/>
          <w:kern w:val="2"/>
          <w:sz w:val="30"/>
          <w:szCs w:val="30"/>
        </w:rPr>
        <w:t>将编制水功能区划、排污口设置管理和流域水环境保护职责划转至市生态环境局。</w:t>
      </w:r>
    </w:p>
    <w:p w14:paraId="49FB788B"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③</w:t>
      </w:r>
      <w:r>
        <w:rPr>
          <w:rFonts w:ascii="仿宋" w:eastAsia="仿宋" w:hAnsi="仿宋" w:cs="Times New Roman" w:hint="eastAsia"/>
          <w:kern w:val="2"/>
          <w:sz w:val="30"/>
          <w:szCs w:val="30"/>
        </w:rPr>
        <w:t>将农田水利建设项目管理职责划转至市农业农村局。</w:t>
      </w:r>
    </w:p>
    <w:p w14:paraId="2983B800" w14:textId="43A3166B"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④</w:t>
      </w:r>
      <w:r>
        <w:rPr>
          <w:rFonts w:ascii="仿宋" w:eastAsia="仿宋" w:hAnsi="仿宋" w:cs="Times New Roman" w:hint="eastAsia"/>
          <w:kern w:val="2"/>
          <w:sz w:val="30"/>
          <w:szCs w:val="30"/>
        </w:rPr>
        <w:t>将水灾害防治相关职责、市人民政府防汛</w:t>
      </w:r>
      <w:r w:rsidR="00923323">
        <w:rPr>
          <w:rFonts w:ascii="仿宋" w:eastAsia="仿宋" w:hAnsi="仿宋" w:cs="Times New Roman" w:hint="eastAsia"/>
          <w:kern w:val="2"/>
          <w:sz w:val="30"/>
          <w:szCs w:val="30"/>
        </w:rPr>
        <w:t>抗</w:t>
      </w:r>
      <w:r>
        <w:rPr>
          <w:rFonts w:ascii="仿宋" w:eastAsia="仿宋" w:hAnsi="仿宋" w:cs="Times New Roman" w:hint="eastAsia"/>
          <w:kern w:val="2"/>
          <w:sz w:val="30"/>
          <w:szCs w:val="30"/>
        </w:rPr>
        <w:t>旱指挥部职责及市人民政府防汛</w:t>
      </w:r>
      <w:r w:rsidR="00923323">
        <w:rPr>
          <w:rFonts w:ascii="仿宋" w:eastAsia="仿宋" w:hAnsi="仿宋" w:cs="Times New Roman" w:hint="eastAsia"/>
          <w:kern w:val="2"/>
          <w:sz w:val="30"/>
          <w:szCs w:val="30"/>
        </w:rPr>
        <w:t>抗</w:t>
      </w:r>
      <w:ins w:id="13" w:author="liul" w:date="2025-10-10T09:35:00Z">
        <w:r w:rsidR="00305646">
          <w:rPr>
            <w:rFonts w:ascii="仿宋" w:eastAsia="仿宋" w:hAnsi="仿宋" w:cs="Times New Roman" w:hint="eastAsia"/>
            <w:kern w:val="2"/>
            <w:sz w:val="30"/>
            <w:szCs w:val="30"/>
          </w:rPr>
          <w:t>旱</w:t>
        </w:r>
      </w:ins>
      <w:r>
        <w:rPr>
          <w:rFonts w:ascii="仿宋" w:eastAsia="仿宋" w:hAnsi="仿宋" w:cs="Times New Roman" w:hint="eastAsia"/>
          <w:kern w:val="2"/>
          <w:sz w:val="30"/>
          <w:szCs w:val="30"/>
        </w:rPr>
        <w:t>指挥部办公室日常工作职责、城区防汛指挥部办公室承担的日常工作职责划转至市应急管理局。</w:t>
      </w:r>
    </w:p>
    <w:p w14:paraId="73D0E3D4" w14:textId="77777777" w:rsidR="00426391" w:rsidRDefault="005F763F">
      <w:pPr>
        <w:pStyle w:val="a4"/>
        <w:numPr>
          <w:ilvl w:val="255"/>
          <w:numId w:val="0"/>
        </w:numPr>
        <w:autoSpaceDE/>
        <w:autoSpaceDN/>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增加职责：</w:t>
      </w:r>
    </w:p>
    <w:p w14:paraId="0E71C15C"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增加城区排水设施调度、设施维护及积淹水点整治等消险项目建设管理职责。</w:t>
      </w:r>
    </w:p>
    <w:p w14:paraId="7C1A7BC5" w14:textId="77777777" w:rsidR="00426391" w:rsidRDefault="005F763F">
      <w:pPr>
        <w:pStyle w:val="a4"/>
        <w:numPr>
          <w:ilvl w:val="255"/>
          <w:numId w:val="0"/>
        </w:numPr>
        <w:autoSpaceDE/>
        <w:autoSpaceDN/>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加强职责：</w:t>
      </w:r>
    </w:p>
    <w:p w14:paraId="2C92B311"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①</w:t>
      </w:r>
      <w:r>
        <w:rPr>
          <w:rFonts w:ascii="仿宋" w:eastAsia="仿宋" w:hAnsi="仿宋" w:cs="Times New Roman" w:hint="eastAsia"/>
          <w:kern w:val="2"/>
          <w:sz w:val="30"/>
          <w:szCs w:val="30"/>
        </w:rPr>
        <w:t>加强全市水环境建设工作。</w:t>
      </w:r>
    </w:p>
    <w:p w14:paraId="00BE65D1"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②</w:t>
      </w:r>
      <w:r>
        <w:rPr>
          <w:rFonts w:ascii="仿宋" w:eastAsia="仿宋" w:hAnsi="仿宋" w:cs="Times New Roman" w:hint="eastAsia"/>
          <w:kern w:val="2"/>
          <w:sz w:val="30"/>
          <w:szCs w:val="30"/>
        </w:rPr>
        <w:t>加强水资源的合理利用、优化配置和节约保护。坚持节水优先，保障合理用水需求和水资源的可持续利用。</w:t>
      </w:r>
    </w:p>
    <w:p w14:paraId="7AC02CF6"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③</w:t>
      </w:r>
      <w:r>
        <w:rPr>
          <w:rFonts w:ascii="仿宋" w:eastAsia="仿宋" w:hAnsi="仿宋" w:cs="Times New Roman" w:hint="eastAsia"/>
          <w:kern w:val="2"/>
          <w:sz w:val="30"/>
          <w:szCs w:val="30"/>
        </w:rPr>
        <w:t>加强水域和水利工程的管理保护，加强长江治理与保护工作。</w:t>
      </w:r>
    </w:p>
    <w:p w14:paraId="7AF4B8DA"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④</w:t>
      </w:r>
      <w:r>
        <w:rPr>
          <w:rFonts w:ascii="仿宋" w:eastAsia="仿宋" w:hAnsi="仿宋" w:cs="Times New Roman" w:hint="eastAsia"/>
          <w:kern w:val="2"/>
          <w:sz w:val="30"/>
          <w:szCs w:val="30"/>
        </w:rPr>
        <w:t>会同市有关部门对南京水务集团进行绩效考核。</w:t>
      </w:r>
    </w:p>
    <w:p w14:paraId="362ECE07" w14:textId="77777777" w:rsidR="00426391" w:rsidRDefault="005F763F">
      <w:pPr>
        <w:pStyle w:val="3"/>
        <w:spacing w:line="560" w:lineRule="exact"/>
        <w:ind w:firstLineChars="200" w:firstLine="602"/>
        <w:jc w:val="both"/>
        <w:rPr>
          <w:sz w:val="30"/>
          <w:szCs w:val="30"/>
        </w:rPr>
      </w:pPr>
      <w:bookmarkStart w:id="14" w:name="_Toc5827"/>
      <w:bookmarkStart w:id="15" w:name="_Toc2030"/>
      <w:bookmarkStart w:id="16" w:name="_Toc20903"/>
      <w:bookmarkStart w:id="17" w:name="_Toc31220"/>
      <w:bookmarkStart w:id="18" w:name="_Toc31242"/>
      <w:bookmarkStart w:id="19" w:name="_Toc8274"/>
      <w:r>
        <w:rPr>
          <w:rFonts w:hint="eastAsia"/>
          <w:sz w:val="30"/>
          <w:szCs w:val="30"/>
          <w:lang w:val="en-US"/>
        </w:rPr>
        <w:t xml:space="preserve">2. </w:t>
      </w:r>
      <w:r>
        <w:rPr>
          <w:rFonts w:hint="eastAsia"/>
          <w:sz w:val="30"/>
          <w:szCs w:val="30"/>
        </w:rPr>
        <w:t>机构设置和人员编制</w:t>
      </w:r>
      <w:bookmarkEnd w:id="14"/>
      <w:bookmarkEnd w:id="15"/>
      <w:bookmarkEnd w:id="16"/>
      <w:bookmarkEnd w:id="17"/>
      <w:bookmarkEnd w:id="18"/>
      <w:bookmarkEnd w:id="19"/>
    </w:p>
    <w:p w14:paraId="07F1984F"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kern w:val="2"/>
          <w:sz w:val="30"/>
          <w:szCs w:val="30"/>
        </w:rPr>
        <w:t>20</w:t>
      </w:r>
      <w:r>
        <w:rPr>
          <w:rFonts w:ascii="仿宋" w:eastAsia="仿宋" w:hAnsi="仿宋" w:cs="Times New Roman"/>
          <w:kern w:val="2"/>
          <w:sz w:val="30"/>
          <w:szCs w:val="30"/>
          <w:lang w:val="en-US"/>
        </w:rPr>
        <w:t>2</w:t>
      </w:r>
      <w:r>
        <w:rPr>
          <w:rFonts w:ascii="仿宋" w:eastAsia="仿宋" w:hAnsi="仿宋" w:cs="Times New Roman" w:hint="eastAsia"/>
          <w:kern w:val="2"/>
          <w:sz w:val="30"/>
          <w:szCs w:val="30"/>
          <w:lang w:val="en-US"/>
        </w:rPr>
        <w:t>4</w:t>
      </w:r>
      <w:r>
        <w:rPr>
          <w:rFonts w:ascii="仿宋" w:eastAsia="仿宋" w:hAnsi="仿宋" w:cs="Times New Roman" w:hint="eastAsia"/>
          <w:kern w:val="2"/>
          <w:sz w:val="30"/>
          <w:szCs w:val="30"/>
        </w:rPr>
        <w:t>年市</w:t>
      </w:r>
      <w:r>
        <w:rPr>
          <w:rFonts w:ascii="仿宋" w:eastAsia="仿宋" w:hAnsi="仿宋" w:cs="Times New Roman" w:hint="eastAsia"/>
          <w:kern w:val="2"/>
          <w:sz w:val="30"/>
          <w:szCs w:val="30"/>
          <w:lang w:val="en-US"/>
        </w:rPr>
        <w:t>水务局</w:t>
      </w:r>
      <w:r>
        <w:rPr>
          <w:rFonts w:ascii="仿宋" w:eastAsia="仿宋" w:hAnsi="仿宋" w:cs="Times New Roman" w:hint="eastAsia"/>
          <w:kern w:val="2"/>
          <w:sz w:val="30"/>
          <w:szCs w:val="30"/>
        </w:rPr>
        <w:t>有</w:t>
      </w:r>
      <w:r>
        <w:rPr>
          <w:rFonts w:ascii="仿宋" w:eastAsia="仿宋" w:hAnsi="仿宋" w:cs="Times New Roman"/>
          <w:kern w:val="2"/>
          <w:sz w:val="30"/>
          <w:szCs w:val="30"/>
        </w:rPr>
        <w:t>1</w:t>
      </w:r>
      <w:r>
        <w:rPr>
          <w:rFonts w:ascii="仿宋" w:eastAsia="仿宋" w:hAnsi="仿宋" w:cs="Times New Roman"/>
          <w:kern w:val="2"/>
          <w:sz w:val="30"/>
          <w:szCs w:val="30"/>
          <w:lang w:val="en-US"/>
        </w:rPr>
        <w:t>5</w:t>
      </w:r>
      <w:r>
        <w:rPr>
          <w:rFonts w:ascii="仿宋" w:eastAsia="仿宋" w:hAnsi="仿宋" w:cs="Times New Roman" w:hint="eastAsia"/>
          <w:kern w:val="2"/>
          <w:sz w:val="30"/>
          <w:szCs w:val="30"/>
        </w:rPr>
        <w:t>个内设机构，</w:t>
      </w:r>
      <w:r>
        <w:rPr>
          <w:rFonts w:ascii="仿宋" w:eastAsia="仿宋" w:hAnsi="仿宋" w:cs="Times New Roman" w:hint="eastAsia"/>
          <w:kern w:val="2"/>
          <w:sz w:val="30"/>
          <w:szCs w:val="30"/>
          <w:lang w:val="en-US"/>
        </w:rPr>
        <w:t>另设机关党委和离退休干部处</w:t>
      </w:r>
      <w:r>
        <w:rPr>
          <w:rFonts w:ascii="仿宋" w:eastAsia="仿宋" w:hAnsi="仿宋" w:cs="Times New Roman" w:hint="eastAsia"/>
          <w:kern w:val="2"/>
          <w:sz w:val="30"/>
          <w:szCs w:val="30"/>
        </w:rPr>
        <w:t>，</w:t>
      </w:r>
      <w:r>
        <w:rPr>
          <w:rFonts w:ascii="仿宋" w:eastAsia="仿宋" w:hAnsi="仿宋" w:cs="Times New Roman"/>
          <w:kern w:val="2"/>
          <w:sz w:val="30"/>
          <w:szCs w:val="30"/>
        </w:rPr>
        <w:t>1</w:t>
      </w:r>
      <w:r>
        <w:rPr>
          <w:rFonts w:ascii="仿宋" w:eastAsia="仿宋" w:hAnsi="仿宋" w:cs="Times New Roman"/>
          <w:kern w:val="2"/>
          <w:sz w:val="30"/>
          <w:szCs w:val="30"/>
          <w:lang w:val="en-US"/>
        </w:rPr>
        <w:t>0</w:t>
      </w:r>
      <w:r>
        <w:rPr>
          <w:rFonts w:ascii="仿宋" w:eastAsia="仿宋" w:hAnsi="仿宋" w:cs="Times New Roman" w:hint="eastAsia"/>
          <w:kern w:val="2"/>
          <w:sz w:val="30"/>
          <w:szCs w:val="30"/>
        </w:rPr>
        <w:t>个下属事业单位。截至</w:t>
      </w:r>
      <w:r>
        <w:rPr>
          <w:rFonts w:ascii="仿宋" w:eastAsia="仿宋" w:hAnsi="仿宋" w:cs="Times New Roman"/>
          <w:kern w:val="2"/>
          <w:sz w:val="30"/>
          <w:szCs w:val="30"/>
        </w:rPr>
        <w:t>20</w:t>
      </w:r>
      <w:r>
        <w:rPr>
          <w:rFonts w:ascii="仿宋" w:eastAsia="仿宋" w:hAnsi="仿宋" w:cs="Times New Roman"/>
          <w:kern w:val="2"/>
          <w:sz w:val="30"/>
          <w:szCs w:val="30"/>
          <w:lang w:val="en-US"/>
        </w:rPr>
        <w:t>2</w:t>
      </w:r>
      <w:r>
        <w:rPr>
          <w:rFonts w:ascii="仿宋" w:eastAsia="仿宋" w:hAnsi="仿宋" w:cs="Times New Roman" w:hint="eastAsia"/>
          <w:kern w:val="2"/>
          <w:sz w:val="30"/>
          <w:szCs w:val="30"/>
          <w:lang w:val="en-US"/>
        </w:rPr>
        <w:t>4</w:t>
      </w:r>
      <w:r>
        <w:rPr>
          <w:rFonts w:ascii="仿宋" w:eastAsia="仿宋" w:hAnsi="仿宋" w:cs="Times New Roman" w:hint="eastAsia"/>
          <w:kern w:val="2"/>
          <w:sz w:val="30"/>
          <w:szCs w:val="30"/>
        </w:rPr>
        <w:t>年末，市</w:t>
      </w:r>
      <w:r>
        <w:rPr>
          <w:rFonts w:ascii="仿宋" w:eastAsia="仿宋" w:hAnsi="仿宋" w:cs="Times New Roman" w:hint="eastAsia"/>
          <w:kern w:val="2"/>
          <w:sz w:val="30"/>
          <w:szCs w:val="30"/>
          <w:lang w:val="en-US"/>
        </w:rPr>
        <w:t>水务</w:t>
      </w:r>
      <w:r>
        <w:rPr>
          <w:rFonts w:ascii="仿宋" w:eastAsia="仿宋" w:hAnsi="仿宋" w:cs="Times New Roman" w:hint="eastAsia"/>
          <w:kern w:val="2"/>
          <w:sz w:val="30"/>
          <w:szCs w:val="30"/>
        </w:rPr>
        <w:t>局本级行政编制</w:t>
      </w:r>
      <w:r>
        <w:rPr>
          <w:rFonts w:ascii="仿宋" w:eastAsia="仿宋" w:hAnsi="仿宋" w:cs="Times New Roman" w:hint="eastAsia"/>
          <w:kern w:val="2"/>
          <w:sz w:val="30"/>
          <w:szCs w:val="30"/>
          <w:lang w:val="en-US"/>
        </w:rPr>
        <w:t>86</w:t>
      </w:r>
      <w:r>
        <w:rPr>
          <w:rFonts w:ascii="仿宋" w:eastAsia="仿宋" w:hAnsi="仿宋" w:cs="Times New Roman" w:hint="eastAsia"/>
          <w:kern w:val="2"/>
          <w:sz w:val="30"/>
          <w:szCs w:val="30"/>
        </w:rPr>
        <w:t>名，实有在职人员</w:t>
      </w:r>
      <w:r>
        <w:rPr>
          <w:rFonts w:ascii="仿宋" w:eastAsia="仿宋" w:hAnsi="仿宋" w:cs="Times New Roman" w:hint="eastAsia"/>
          <w:kern w:val="2"/>
          <w:sz w:val="30"/>
          <w:szCs w:val="30"/>
          <w:lang w:val="en-US"/>
        </w:rPr>
        <w:t>86</w:t>
      </w:r>
      <w:r>
        <w:rPr>
          <w:rFonts w:ascii="仿宋" w:eastAsia="仿宋" w:hAnsi="仿宋" w:cs="Times New Roman" w:hint="eastAsia"/>
          <w:kern w:val="2"/>
          <w:sz w:val="30"/>
          <w:szCs w:val="30"/>
        </w:rPr>
        <w:t>人、离休人员</w:t>
      </w:r>
      <w:r>
        <w:rPr>
          <w:rFonts w:ascii="仿宋" w:eastAsia="仿宋" w:hAnsi="仿宋" w:cs="Times New Roman" w:hint="eastAsia"/>
          <w:kern w:val="2"/>
          <w:sz w:val="30"/>
          <w:szCs w:val="30"/>
          <w:lang w:val="en-US"/>
        </w:rPr>
        <w:t>3</w:t>
      </w:r>
      <w:r>
        <w:rPr>
          <w:rFonts w:ascii="仿宋" w:eastAsia="仿宋" w:hAnsi="仿宋" w:cs="Times New Roman" w:hint="eastAsia"/>
          <w:kern w:val="2"/>
          <w:sz w:val="30"/>
          <w:szCs w:val="30"/>
        </w:rPr>
        <w:t>人、</w:t>
      </w:r>
      <w:r>
        <w:rPr>
          <w:rFonts w:ascii="仿宋" w:eastAsia="仿宋" w:hAnsi="仿宋" w:cs="Times New Roman" w:hint="eastAsia"/>
          <w:kern w:val="2"/>
          <w:sz w:val="30"/>
          <w:szCs w:val="30"/>
          <w:lang w:val="en-US"/>
        </w:rPr>
        <w:t>退休57人、劳务派遣人员</w:t>
      </w:r>
      <w:r>
        <w:rPr>
          <w:rFonts w:ascii="仿宋" w:eastAsia="仿宋" w:hAnsi="仿宋" w:cs="Times New Roman"/>
          <w:kern w:val="2"/>
          <w:sz w:val="30"/>
          <w:szCs w:val="30"/>
          <w:lang w:val="en-US"/>
        </w:rPr>
        <w:t>1</w:t>
      </w:r>
      <w:r>
        <w:rPr>
          <w:rFonts w:ascii="仿宋" w:eastAsia="仿宋" w:hAnsi="仿宋" w:cs="Times New Roman" w:hint="eastAsia"/>
          <w:kern w:val="2"/>
          <w:sz w:val="30"/>
          <w:szCs w:val="30"/>
          <w:lang w:val="en-US"/>
        </w:rPr>
        <w:t>6人、工勤编制人员1人</w:t>
      </w: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具体情况</w:t>
      </w:r>
      <w:r>
        <w:rPr>
          <w:rFonts w:ascii="仿宋" w:eastAsia="仿宋" w:hAnsi="仿宋" w:cs="Times New Roman" w:hint="eastAsia"/>
          <w:kern w:val="2"/>
          <w:sz w:val="30"/>
          <w:szCs w:val="30"/>
        </w:rPr>
        <w:t>见表</w:t>
      </w:r>
      <w:r>
        <w:rPr>
          <w:rFonts w:ascii="仿宋" w:eastAsia="仿宋" w:hAnsi="仿宋" w:cs="Times New Roman"/>
          <w:kern w:val="2"/>
          <w:sz w:val="30"/>
          <w:szCs w:val="30"/>
        </w:rPr>
        <w:t>1</w:t>
      </w:r>
      <w:r>
        <w:rPr>
          <w:rFonts w:ascii="仿宋" w:eastAsia="仿宋" w:hAnsi="仿宋" w:cs="Times New Roman" w:hint="eastAsia"/>
          <w:kern w:val="2"/>
          <w:sz w:val="30"/>
          <w:szCs w:val="30"/>
          <w:lang w:val="en-US"/>
        </w:rPr>
        <w:t>和表2</w:t>
      </w:r>
      <w:r>
        <w:rPr>
          <w:rFonts w:ascii="仿宋" w:eastAsia="仿宋" w:hAnsi="仿宋" w:cs="Times New Roman" w:hint="eastAsia"/>
          <w:kern w:val="2"/>
          <w:sz w:val="30"/>
          <w:szCs w:val="30"/>
        </w:rPr>
        <w:t>：</w:t>
      </w:r>
    </w:p>
    <w:tbl>
      <w:tblPr>
        <w:tblW w:w="8303" w:type="dxa"/>
        <w:tblCellMar>
          <w:left w:w="0" w:type="dxa"/>
          <w:right w:w="0" w:type="dxa"/>
        </w:tblCellMar>
        <w:tblLook w:val="04A0" w:firstRow="1" w:lastRow="0" w:firstColumn="1" w:lastColumn="0" w:noHBand="0" w:noVBand="1"/>
      </w:tblPr>
      <w:tblGrid>
        <w:gridCol w:w="1137"/>
        <w:gridCol w:w="7166"/>
      </w:tblGrid>
      <w:tr w:rsidR="00426391" w14:paraId="43E4A5D8" w14:textId="77777777">
        <w:trPr>
          <w:trHeight w:val="300"/>
        </w:trPr>
        <w:tc>
          <w:tcPr>
            <w:tcW w:w="8303" w:type="dxa"/>
            <w:gridSpan w:val="2"/>
            <w:tcBorders>
              <w:top w:val="nil"/>
              <w:left w:val="nil"/>
              <w:bottom w:val="single" w:sz="4" w:space="0" w:color="000000"/>
              <w:right w:val="nil"/>
            </w:tcBorders>
            <w:noWrap/>
            <w:tcMar>
              <w:top w:w="10" w:type="dxa"/>
              <w:left w:w="10" w:type="dxa"/>
              <w:right w:w="10" w:type="dxa"/>
            </w:tcMar>
            <w:vAlign w:val="center"/>
          </w:tcPr>
          <w:p w14:paraId="557D1D41" w14:textId="77777777" w:rsidR="00426391" w:rsidRDefault="005F763F">
            <w:pPr>
              <w:widowControl/>
              <w:jc w:val="center"/>
              <w:textAlignment w:val="center"/>
              <w:rPr>
                <w:b/>
                <w:color w:val="000000"/>
                <w:sz w:val="28"/>
                <w:szCs w:val="28"/>
              </w:rPr>
            </w:pPr>
            <w:r>
              <w:rPr>
                <w:rFonts w:hint="eastAsia"/>
                <w:b/>
                <w:color w:val="000000"/>
                <w:sz w:val="28"/>
                <w:szCs w:val="28"/>
                <w:lang w:val="en-US"/>
              </w:rPr>
              <w:t>表</w:t>
            </w:r>
            <w:r>
              <w:rPr>
                <w:rFonts w:ascii="Times New Roman" w:hAnsi="Times New Roman" w:cs="Times New Roman"/>
                <w:b/>
                <w:color w:val="000000"/>
                <w:sz w:val="28"/>
                <w:szCs w:val="28"/>
                <w:lang w:val="en-US"/>
              </w:rPr>
              <w:t>1</w:t>
            </w:r>
            <w:r>
              <w:rPr>
                <w:rFonts w:ascii="Times New Roman" w:hAnsi="Times New Roman" w:cs="Times New Roman" w:hint="eastAsia"/>
                <w:b/>
                <w:color w:val="000000"/>
                <w:sz w:val="28"/>
                <w:szCs w:val="28"/>
                <w:lang w:val="en-US"/>
              </w:rPr>
              <w:t xml:space="preserve"> </w:t>
            </w:r>
            <w:r>
              <w:rPr>
                <w:rFonts w:ascii="Times New Roman" w:hAnsi="Times New Roman" w:cs="Times New Roman" w:hint="eastAsia"/>
                <w:b/>
                <w:color w:val="000000"/>
                <w:sz w:val="28"/>
                <w:szCs w:val="28"/>
                <w:lang w:val="en-US"/>
              </w:rPr>
              <w:t>南京</w:t>
            </w:r>
            <w:r>
              <w:rPr>
                <w:rFonts w:hint="eastAsia"/>
                <w:b/>
                <w:color w:val="000000"/>
                <w:sz w:val="28"/>
                <w:szCs w:val="28"/>
                <w:lang w:val="en-US"/>
              </w:rPr>
              <w:t>市水务局内设机构</w:t>
            </w:r>
          </w:p>
        </w:tc>
      </w:tr>
      <w:tr w:rsidR="00426391" w14:paraId="4C53BAD9" w14:textId="77777777">
        <w:trPr>
          <w:trHeight w:val="300"/>
        </w:trPr>
        <w:tc>
          <w:tcPr>
            <w:tcW w:w="1137" w:type="dxa"/>
            <w:tcBorders>
              <w:top w:val="nil"/>
              <w:left w:val="single" w:sz="4" w:space="0" w:color="000000"/>
              <w:bottom w:val="single" w:sz="4" w:space="0" w:color="000000"/>
              <w:right w:val="single" w:sz="4" w:space="0" w:color="000000"/>
            </w:tcBorders>
            <w:noWrap/>
            <w:tcMar>
              <w:top w:w="10" w:type="dxa"/>
              <w:left w:w="10" w:type="dxa"/>
              <w:right w:w="10" w:type="dxa"/>
            </w:tcMar>
            <w:vAlign w:val="center"/>
          </w:tcPr>
          <w:p w14:paraId="68EF9255" w14:textId="77777777" w:rsidR="00426391" w:rsidRDefault="005F763F">
            <w:pPr>
              <w:widowControl/>
              <w:jc w:val="center"/>
              <w:textAlignment w:val="center"/>
              <w:rPr>
                <w:b/>
                <w:bCs/>
                <w:color w:val="000000"/>
                <w:sz w:val="24"/>
                <w:szCs w:val="24"/>
              </w:rPr>
            </w:pPr>
            <w:r>
              <w:rPr>
                <w:rFonts w:hint="eastAsia"/>
                <w:b/>
                <w:bCs/>
                <w:color w:val="000000"/>
                <w:sz w:val="24"/>
                <w:szCs w:val="24"/>
                <w:lang w:val="en-US"/>
              </w:rPr>
              <w:t>序号</w:t>
            </w:r>
          </w:p>
        </w:tc>
        <w:tc>
          <w:tcPr>
            <w:tcW w:w="7166" w:type="dxa"/>
            <w:tcBorders>
              <w:top w:val="nil"/>
              <w:left w:val="single" w:sz="4" w:space="0" w:color="000000"/>
              <w:bottom w:val="single" w:sz="4" w:space="0" w:color="000000"/>
              <w:right w:val="single" w:sz="4" w:space="0" w:color="000000"/>
            </w:tcBorders>
            <w:tcMar>
              <w:top w:w="10" w:type="dxa"/>
              <w:left w:w="10" w:type="dxa"/>
              <w:right w:w="10" w:type="dxa"/>
            </w:tcMar>
            <w:vAlign w:val="center"/>
          </w:tcPr>
          <w:p w14:paraId="080DE3EB" w14:textId="77777777" w:rsidR="00426391" w:rsidRDefault="005F763F">
            <w:pPr>
              <w:widowControl/>
              <w:jc w:val="center"/>
              <w:textAlignment w:val="center"/>
              <w:rPr>
                <w:b/>
                <w:bCs/>
                <w:color w:val="000000"/>
                <w:sz w:val="24"/>
                <w:szCs w:val="24"/>
              </w:rPr>
            </w:pPr>
            <w:r>
              <w:rPr>
                <w:rFonts w:hint="eastAsia"/>
                <w:b/>
                <w:bCs/>
                <w:color w:val="000000"/>
                <w:sz w:val="24"/>
                <w:szCs w:val="24"/>
                <w:lang w:val="en-US"/>
              </w:rPr>
              <w:t>内设机构</w:t>
            </w:r>
          </w:p>
        </w:tc>
      </w:tr>
      <w:tr w:rsidR="00426391" w14:paraId="580FD3B0"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28FD3C19" w14:textId="77777777" w:rsidR="00426391" w:rsidRDefault="005F763F">
            <w:pPr>
              <w:widowControl/>
              <w:jc w:val="center"/>
              <w:textAlignment w:val="center"/>
              <w:rPr>
                <w:color w:val="000000"/>
                <w:sz w:val="24"/>
                <w:szCs w:val="24"/>
              </w:rPr>
            </w:pPr>
            <w:r>
              <w:rPr>
                <w:rFonts w:hint="eastAsia"/>
                <w:color w:val="000000"/>
                <w:sz w:val="24"/>
                <w:szCs w:val="24"/>
                <w:lang w:val="en-US"/>
              </w:rPr>
              <w:t>1</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4FE461BC" w14:textId="77777777" w:rsidR="00426391" w:rsidRDefault="005F763F">
            <w:pPr>
              <w:widowControl/>
              <w:textAlignment w:val="center"/>
              <w:rPr>
                <w:color w:val="000000"/>
                <w:sz w:val="24"/>
                <w:szCs w:val="24"/>
              </w:rPr>
            </w:pPr>
            <w:r>
              <w:rPr>
                <w:rFonts w:hint="eastAsia"/>
                <w:color w:val="000000"/>
                <w:sz w:val="24"/>
                <w:szCs w:val="24"/>
                <w:lang w:val="en-US"/>
              </w:rPr>
              <w:t>办公室</w:t>
            </w:r>
          </w:p>
        </w:tc>
      </w:tr>
      <w:tr w:rsidR="00426391" w14:paraId="089F75C0"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265933EC" w14:textId="77777777" w:rsidR="00426391" w:rsidRDefault="005F763F">
            <w:pPr>
              <w:widowControl/>
              <w:jc w:val="center"/>
              <w:textAlignment w:val="center"/>
              <w:rPr>
                <w:color w:val="000000"/>
                <w:sz w:val="24"/>
                <w:szCs w:val="24"/>
              </w:rPr>
            </w:pPr>
            <w:r>
              <w:rPr>
                <w:rFonts w:hint="eastAsia"/>
                <w:color w:val="000000"/>
                <w:sz w:val="24"/>
                <w:szCs w:val="24"/>
                <w:lang w:val="en-US"/>
              </w:rPr>
              <w:t>2</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039B264C" w14:textId="77777777" w:rsidR="00426391" w:rsidRDefault="005F763F">
            <w:pPr>
              <w:widowControl/>
              <w:textAlignment w:val="center"/>
              <w:rPr>
                <w:color w:val="000000"/>
                <w:sz w:val="24"/>
                <w:szCs w:val="24"/>
              </w:rPr>
            </w:pPr>
            <w:r>
              <w:rPr>
                <w:rFonts w:hint="eastAsia"/>
                <w:color w:val="000000"/>
                <w:sz w:val="24"/>
                <w:szCs w:val="24"/>
                <w:lang w:val="en-US"/>
              </w:rPr>
              <w:t>规划计划处（市水务工程建设招标投标管理办公室）</w:t>
            </w:r>
          </w:p>
        </w:tc>
      </w:tr>
      <w:tr w:rsidR="00426391" w14:paraId="24465465"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681095D2" w14:textId="77777777" w:rsidR="00426391" w:rsidRDefault="005F763F">
            <w:pPr>
              <w:widowControl/>
              <w:jc w:val="center"/>
              <w:textAlignment w:val="center"/>
              <w:rPr>
                <w:color w:val="000000"/>
                <w:sz w:val="24"/>
                <w:szCs w:val="24"/>
              </w:rPr>
            </w:pPr>
            <w:r>
              <w:rPr>
                <w:rFonts w:hint="eastAsia"/>
                <w:color w:val="000000"/>
                <w:sz w:val="24"/>
                <w:szCs w:val="24"/>
                <w:lang w:val="en-US"/>
              </w:rPr>
              <w:t>3</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52AFE02B" w14:textId="77777777" w:rsidR="00426391" w:rsidRDefault="005F763F">
            <w:pPr>
              <w:widowControl/>
              <w:textAlignment w:val="center"/>
              <w:rPr>
                <w:color w:val="000000"/>
                <w:sz w:val="24"/>
                <w:szCs w:val="24"/>
              </w:rPr>
            </w:pPr>
            <w:r>
              <w:rPr>
                <w:rFonts w:hint="eastAsia"/>
                <w:color w:val="000000"/>
                <w:sz w:val="24"/>
                <w:szCs w:val="24"/>
                <w:lang w:val="en-US"/>
              </w:rPr>
              <w:t>行政审批服务处（政策法规处）</w:t>
            </w:r>
          </w:p>
        </w:tc>
      </w:tr>
      <w:tr w:rsidR="00426391" w14:paraId="77D1C0BE"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2F91AD70" w14:textId="77777777" w:rsidR="00426391" w:rsidRDefault="005F763F">
            <w:pPr>
              <w:widowControl/>
              <w:jc w:val="center"/>
              <w:textAlignment w:val="center"/>
              <w:rPr>
                <w:color w:val="000000"/>
                <w:sz w:val="24"/>
                <w:szCs w:val="24"/>
              </w:rPr>
            </w:pPr>
            <w:r>
              <w:rPr>
                <w:rFonts w:hint="eastAsia"/>
                <w:color w:val="000000"/>
                <w:sz w:val="24"/>
                <w:szCs w:val="24"/>
                <w:lang w:val="en-US"/>
              </w:rPr>
              <w:t>4</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0A6BE0DC" w14:textId="77777777" w:rsidR="00426391" w:rsidRDefault="005F763F">
            <w:pPr>
              <w:widowControl/>
              <w:textAlignment w:val="center"/>
              <w:rPr>
                <w:color w:val="000000"/>
                <w:sz w:val="24"/>
                <w:szCs w:val="24"/>
              </w:rPr>
            </w:pPr>
            <w:r>
              <w:rPr>
                <w:rFonts w:hint="eastAsia"/>
                <w:color w:val="000000"/>
                <w:sz w:val="24"/>
                <w:szCs w:val="24"/>
                <w:lang w:val="en-US"/>
              </w:rPr>
              <w:t>财务处（审计处）</w:t>
            </w:r>
          </w:p>
        </w:tc>
      </w:tr>
      <w:tr w:rsidR="00426391" w14:paraId="196EAA0B"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04EC2269" w14:textId="77777777" w:rsidR="00426391" w:rsidRDefault="005F763F">
            <w:pPr>
              <w:widowControl/>
              <w:jc w:val="center"/>
              <w:textAlignment w:val="center"/>
              <w:rPr>
                <w:color w:val="000000"/>
                <w:sz w:val="24"/>
                <w:szCs w:val="24"/>
              </w:rPr>
            </w:pPr>
            <w:r>
              <w:rPr>
                <w:rFonts w:hint="eastAsia"/>
                <w:color w:val="000000"/>
                <w:sz w:val="24"/>
                <w:szCs w:val="24"/>
                <w:lang w:val="en-US"/>
              </w:rPr>
              <w:t>5</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31B39316" w14:textId="77777777" w:rsidR="00426391" w:rsidRDefault="005F763F">
            <w:pPr>
              <w:widowControl/>
              <w:textAlignment w:val="center"/>
              <w:rPr>
                <w:color w:val="000000"/>
                <w:sz w:val="24"/>
                <w:szCs w:val="24"/>
              </w:rPr>
            </w:pPr>
            <w:r>
              <w:rPr>
                <w:rFonts w:hint="eastAsia"/>
                <w:color w:val="000000"/>
                <w:sz w:val="24"/>
                <w:szCs w:val="24"/>
                <w:lang w:val="en-US"/>
              </w:rPr>
              <w:t>水资源管理处（市节约用水办公室）</w:t>
            </w:r>
          </w:p>
        </w:tc>
      </w:tr>
      <w:tr w:rsidR="00426391" w14:paraId="181C3A45"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45EBCB02" w14:textId="77777777" w:rsidR="00426391" w:rsidRDefault="005F763F">
            <w:pPr>
              <w:widowControl/>
              <w:jc w:val="center"/>
              <w:textAlignment w:val="center"/>
              <w:rPr>
                <w:color w:val="000000"/>
                <w:sz w:val="24"/>
                <w:szCs w:val="24"/>
              </w:rPr>
            </w:pPr>
            <w:r>
              <w:rPr>
                <w:rFonts w:hint="eastAsia"/>
                <w:color w:val="000000"/>
                <w:sz w:val="24"/>
                <w:szCs w:val="24"/>
                <w:lang w:val="en-US"/>
              </w:rPr>
              <w:t>6</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11F6CB11" w14:textId="77777777" w:rsidR="00426391" w:rsidRDefault="005F763F">
            <w:pPr>
              <w:widowControl/>
              <w:textAlignment w:val="center"/>
              <w:rPr>
                <w:color w:val="000000"/>
                <w:sz w:val="24"/>
                <w:szCs w:val="24"/>
              </w:rPr>
            </w:pPr>
            <w:r>
              <w:rPr>
                <w:rFonts w:hint="eastAsia"/>
                <w:color w:val="000000"/>
                <w:sz w:val="24"/>
                <w:szCs w:val="24"/>
                <w:lang w:val="en-US"/>
              </w:rPr>
              <w:t>基本建设和科技处（安全生产监督处、市水务工程建设项目稽察办公室）</w:t>
            </w:r>
          </w:p>
        </w:tc>
      </w:tr>
      <w:tr w:rsidR="00426391" w14:paraId="39C59A0B"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040C9AD2" w14:textId="77777777" w:rsidR="00426391" w:rsidRDefault="005F763F">
            <w:pPr>
              <w:widowControl/>
              <w:jc w:val="center"/>
              <w:textAlignment w:val="center"/>
              <w:rPr>
                <w:color w:val="000000"/>
                <w:sz w:val="24"/>
                <w:szCs w:val="24"/>
              </w:rPr>
            </w:pPr>
            <w:r>
              <w:rPr>
                <w:rFonts w:hint="eastAsia"/>
                <w:color w:val="000000"/>
                <w:sz w:val="24"/>
                <w:szCs w:val="24"/>
                <w:lang w:val="en-US"/>
              </w:rPr>
              <w:t>7</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2F741ED8" w14:textId="77777777" w:rsidR="00426391" w:rsidRDefault="005F763F">
            <w:pPr>
              <w:widowControl/>
              <w:textAlignment w:val="center"/>
              <w:rPr>
                <w:color w:val="000000"/>
                <w:sz w:val="24"/>
                <w:szCs w:val="24"/>
              </w:rPr>
            </w:pPr>
            <w:r>
              <w:rPr>
                <w:rFonts w:hint="eastAsia"/>
                <w:color w:val="000000"/>
                <w:sz w:val="24"/>
                <w:szCs w:val="24"/>
                <w:lang w:val="en-US"/>
              </w:rPr>
              <w:t>工程运行管理处（市水务工程调度办公室）</w:t>
            </w:r>
          </w:p>
        </w:tc>
      </w:tr>
      <w:tr w:rsidR="00426391" w14:paraId="3605AB4C"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211D6151" w14:textId="77777777" w:rsidR="00426391" w:rsidRDefault="005F763F">
            <w:pPr>
              <w:widowControl/>
              <w:jc w:val="center"/>
              <w:textAlignment w:val="center"/>
              <w:rPr>
                <w:color w:val="000000"/>
                <w:sz w:val="24"/>
                <w:szCs w:val="24"/>
              </w:rPr>
            </w:pPr>
            <w:r>
              <w:rPr>
                <w:rFonts w:hint="eastAsia"/>
                <w:color w:val="000000"/>
                <w:sz w:val="24"/>
                <w:szCs w:val="24"/>
                <w:lang w:val="en-US"/>
              </w:rPr>
              <w:t>8</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5818DAD6" w14:textId="77777777" w:rsidR="00426391" w:rsidRDefault="005F763F">
            <w:pPr>
              <w:widowControl/>
              <w:textAlignment w:val="center"/>
              <w:rPr>
                <w:color w:val="000000"/>
                <w:sz w:val="24"/>
                <w:szCs w:val="24"/>
              </w:rPr>
            </w:pPr>
            <w:r>
              <w:rPr>
                <w:rFonts w:hint="eastAsia"/>
                <w:color w:val="000000"/>
                <w:sz w:val="24"/>
                <w:szCs w:val="24"/>
                <w:lang w:val="en-US"/>
              </w:rPr>
              <w:t>生态河湖处（水利工程移民处）</w:t>
            </w:r>
          </w:p>
        </w:tc>
      </w:tr>
      <w:tr w:rsidR="00426391" w14:paraId="14C5143D"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6CAB770A" w14:textId="77777777" w:rsidR="00426391" w:rsidRDefault="005F763F">
            <w:pPr>
              <w:widowControl/>
              <w:jc w:val="center"/>
              <w:textAlignment w:val="center"/>
              <w:rPr>
                <w:color w:val="000000"/>
                <w:sz w:val="24"/>
                <w:szCs w:val="24"/>
              </w:rPr>
            </w:pPr>
            <w:r>
              <w:rPr>
                <w:rFonts w:hint="eastAsia"/>
                <w:color w:val="000000"/>
                <w:sz w:val="24"/>
                <w:szCs w:val="24"/>
                <w:lang w:val="en-US"/>
              </w:rPr>
              <w:t>9</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2205CD80" w14:textId="77777777" w:rsidR="00426391" w:rsidRDefault="005F763F">
            <w:pPr>
              <w:widowControl/>
              <w:textAlignment w:val="center"/>
              <w:rPr>
                <w:color w:val="000000"/>
                <w:sz w:val="24"/>
                <w:szCs w:val="24"/>
              </w:rPr>
            </w:pPr>
            <w:r>
              <w:rPr>
                <w:rFonts w:hint="eastAsia"/>
                <w:color w:val="000000"/>
                <w:sz w:val="24"/>
                <w:szCs w:val="24"/>
                <w:lang w:val="en-US"/>
              </w:rPr>
              <w:t>农村水利处（市水土保持办公室）</w:t>
            </w:r>
          </w:p>
        </w:tc>
      </w:tr>
      <w:tr w:rsidR="00426391" w14:paraId="7E5874DE"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089929C8" w14:textId="77777777" w:rsidR="00426391" w:rsidRDefault="005F763F">
            <w:pPr>
              <w:widowControl/>
              <w:jc w:val="center"/>
              <w:textAlignment w:val="center"/>
              <w:rPr>
                <w:color w:val="000000"/>
                <w:sz w:val="24"/>
                <w:szCs w:val="24"/>
              </w:rPr>
            </w:pPr>
            <w:r>
              <w:rPr>
                <w:rFonts w:hint="eastAsia"/>
                <w:color w:val="000000"/>
                <w:sz w:val="24"/>
                <w:szCs w:val="24"/>
                <w:lang w:val="en-US"/>
              </w:rPr>
              <w:t>10</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5AD3DD9F" w14:textId="77777777" w:rsidR="00426391" w:rsidRDefault="005F763F">
            <w:pPr>
              <w:widowControl/>
              <w:textAlignment w:val="center"/>
              <w:rPr>
                <w:color w:val="000000"/>
                <w:sz w:val="24"/>
                <w:szCs w:val="24"/>
              </w:rPr>
            </w:pPr>
            <w:r>
              <w:rPr>
                <w:rFonts w:hint="eastAsia"/>
                <w:color w:val="000000"/>
                <w:sz w:val="24"/>
                <w:szCs w:val="24"/>
                <w:lang w:val="en-US"/>
              </w:rPr>
              <w:t>河长制综合处</w:t>
            </w:r>
          </w:p>
        </w:tc>
      </w:tr>
      <w:tr w:rsidR="00426391" w14:paraId="117D5DC2"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03B1AC61" w14:textId="77777777" w:rsidR="00426391" w:rsidRDefault="005F763F">
            <w:pPr>
              <w:widowControl/>
              <w:jc w:val="center"/>
              <w:textAlignment w:val="center"/>
              <w:rPr>
                <w:color w:val="000000"/>
                <w:sz w:val="24"/>
                <w:szCs w:val="24"/>
              </w:rPr>
            </w:pPr>
            <w:r>
              <w:rPr>
                <w:rFonts w:hint="eastAsia"/>
                <w:color w:val="000000"/>
                <w:sz w:val="24"/>
                <w:szCs w:val="24"/>
                <w:lang w:val="en-US"/>
              </w:rPr>
              <w:t>11</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341C4A18" w14:textId="77777777" w:rsidR="00426391" w:rsidRDefault="005F763F">
            <w:pPr>
              <w:widowControl/>
              <w:textAlignment w:val="center"/>
              <w:rPr>
                <w:color w:val="000000"/>
                <w:sz w:val="24"/>
                <w:szCs w:val="24"/>
              </w:rPr>
            </w:pPr>
            <w:r>
              <w:rPr>
                <w:rFonts w:hint="eastAsia"/>
                <w:color w:val="000000"/>
                <w:sz w:val="24"/>
                <w:szCs w:val="24"/>
                <w:lang w:val="en-US"/>
              </w:rPr>
              <w:t>水环境建设处</w:t>
            </w:r>
          </w:p>
        </w:tc>
      </w:tr>
      <w:tr w:rsidR="00426391" w14:paraId="7E27FFD4"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28541BB2" w14:textId="77777777" w:rsidR="00426391" w:rsidRDefault="005F763F">
            <w:pPr>
              <w:widowControl/>
              <w:jc w:val="center"/>
              <w:textAlignment w:val="center"/>
              <w:rPr>
                <w:color w:val="000000"/>
                <w:sz w:val="24"/>
                <w:szCs w:val="24"/>
              </w:rPr>
            </w:pPr>
            <w:r>
              <w:rPr>
                <w:rFonts w:hint="eastAsia"/>
                <w:color w:val="000000"/>
                <w:sz w:val="24"/>
                <w:szCs w:val="24"/>
                <w:lang w:val="en-US"/>
              </w:rPr>
              <w:t>12</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344A0787" w14:textId="77777777" w:rsidR="00426391" w:rsidRDefault="005F763F">
            <w:pPr>
              <w:widowControl/>
              <w:textAlignment w:val="center"/>
              <w:rPr>
                <w:color w:val="000000"/>
                <w:sz w:val="24"/>
                <w:szCs w:val="24"/>
              </w:rPr>
            </w:pPr>
            <w:r>
              <w:rPr>
                <w:rFonts w:hint="eastAsia"/>
                <w:color w:val="000000"/>
                <w:sz w:val="24"/>
                <w:szCs w:val="24"/>
                <w:lang w:val="en-US"/>
              </w:rPr>
              <w:t>供水管理处</w:t>
            </w:r>
          </w:p>
        </w:tc>
      </w:tr>
      <w:tr w:rsidR="00426391" w14:paraId="74CFBEBD"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344B52DD" w14:textId="77777777" w:rsidR="00426391" w:rsidRDefault="005F763F">
            <w:pPr>
              <w:widowControl/>
              <w:jc w:val="center"/>
              <w:textAlignment w:val="center"/>
              <w:rPr>
                <w:color w:val="000000"/>
                <w:sz w:val="24"/>
                <w:szCs w:val="24"/>
              </w:rPr>
            </w:pPr>
            <w:r>
              <w:rPr>
                <w:rFonts w:hint="eastAsia"/>
                <w:color w:val="000000"/>
                <w:sz w:val="24"/>
                <w:szCs w:val="24"/>
                <w:lang w:val="en-US"/>
              </w:rPr>
              <w:t>13</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54B3A04D" w14:textId="77777777" w:rsidR="00426391" w:rsidRDefault="005F763F">
            <w:pPr>
              <w:widowControl/>
              <w:textAlignment w:val="center"/>
              <w:rPr>
                <w:color w:val="000000"/>
                <w:sz w:val="24"/>
                <w:szCs w:val="24"/>
              </w:rPr>
            </w:pPr>
            <w:r>
              <w:rPr>
                <w:rFonts w:hint="eastAsia"/>
                <w:color w:val="000000"/>
                <w:sz w:val="24"/>
                <w:szCs w:val="24"/>
                <w:lang w:val="en-US"/>
              </w:rPr>
              <w:t>污水设施建设处</w:t>
            </w:r>
          </w:p>
        </w:tc>
      </w:tr>
      <w:tr w:rsidR="00426391" w14:paraId="0DA6FB23"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59892B99" w14:textId="77777777" w:rsidR="00426391" w:rsidRDefault="005F763F">
            <w:pPr>
              <w:widowControl/>
              <w:jc w:val="center"/>
              <w:textAlignment w:val="center"/>
              <w:rPr>
                <w:color w:val="000000"/>
                <w:sz w:val="24"/>
                <w:szCs w:val="24"/>
              </w:rPr>
            </w:pPr>
            <w:r>
              <w:rPr>
                <w:rFonts w:hint="eastAsia"/>
                <w:color w:val="000000"/>
                <w:sz w:val="24"/>
                <w:szCs w:val="24"/>
                <w:lang w:val="en-US"/>
              </w:rPr>
              <w:t>14</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4C0CFB0F" w14:textId="77777777" w:rsidR="00426391" w:rsidRDefault="005F763F">
            <w:pPr>
              <w:widowControl/>
              <w:textAlignment w:val="center"/>
              <w:rPr>
                <w:color w:val="000000"/>
                <w:sz w:val="24"/>
                <w:szCs w:val="24"/>
              </w:rPr>
            </w:pPr>
            <w:r>
              <w:rPr>
                <w:rFonts w:hint="eastAsia"/>
                <w:color w:val="000000"/>
                <w:sz w:val="24"/>
                <w:szCs w:val="24"/>
                <w:lang w:val="en-US"/>
              </w:rPr>
              <w:t>排水管理处</w:t>
            </w:r>
          </w:p>
        </w:tc>
      </w:tr>
      <w:tr w:rsidR="00426391" w14:paraId="4987640B"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3275AF18" w14:textId="77777777" w:rsidR="00426391" w:rsidRDefault="005F763F">
            <w:pPr>
              <w:widowControl/>
              <w:jc w:val="center"/>
              <w:textAlignment w:val="center"/>
              <w:rPr>
                <w:color w:val="000000"/>
                <w:sz w:val="24"/>
                <w:szCs w:val="24"/>
              </w:rPr>
            </w:pPr>
            <w:r>
              <w:rPr>
                <w:rFonts w:hint="eastAsia"/>
                <w:color w:val="000000"/>
                <w:sz w:val="24"/>
                <w:szCs w:val="24"/>
                <w:lang w:val="en-US"/>
              </w:rPr>
              <w:t>15</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1FDAA435" w14:textId="77777777" w:rsidR="00426391" w:rsidRDefault="005F763F">
            <w:pPr>
              <w:widowControl/>
              <w:textAlignment w:val="center"/>
              <w:rPr>
                <w:color w:val="000000"/>
                <w:sz w:val="24"/>
                <w:szCs w:val="24"/>
              </w:rPr>
            </w:pPr>
            <w:r>
              <w:rPr>
                <w:rFonts w:hint="eastAsia"/>
                <w:color w:val="000000"/>
                <w:sz w:val="24"/>
                <w:szCs w:val="24"/>
                <w:lang w:val="en-US"/>
              </w:rPr>
              <w:t>人事处</w:t>
            </w:r>
          </w:p>
        </w:tc>
      </w:tr>
      <w:tr w:rsidR="00426391" w14:paraId="1B78EF44"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247CDFAA" w14:textId="77777777" w:rsidR="00426391" w:rsidRDefault="005F763F">
            <w:pPr>
              <w:widowControl/>
              <w:jc w:val="center"/>
              <w:textAlignment w:val="center"/>
              <w:rPr>
                <w:color w:val="000000"/>
                <w:sz w:val="24"/>
                <w:szCs w:val="24"/>
              </w:rPr>
            </w:pPr>
            <w:r>
              <w:rPr>
                <w:rFonts w:hint="eastAsia"/>
                <w:color w:val="000000"/>
                <w:sz w:val="24"/>
                <w:szCs w:val="24"/>
                <w:lang w:val="en-US"/>
              </w:rPr>
              <w:t>16</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769ECC57" w14:textId="77777777" w:rsidR="00426391" w:rsidRDefault="005F763F">
            <w:pPr>
              <w:widowControl/>
              <w:textAlignment w:val="bottom"/>
              <w:rPr>
                <w:color w:val="000000"/>
                <w:sz w:val="24"/>
                <w:szCs w:val="24"/>
              </w:rPr>
            </w:pPr>
            <w:r>
              <w:rPr>
                <w:rFonts w:hint="eastAsia"/>
                <w:color w:val="000000"/>
                <w:sz w:val="24"/>
                <w:szCs w:val="24"/>
                <w:lang w:val="en-US"/>
              </w:rPr>
              <w:t>机关党委</w:t>
            </w:r>
          </w:p>
        </w:tc>
      </w:tr>
      <w:tr w:rsidR="00426391" w14:paraId="7D45DFB9"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14:paraId="6EFD0DB2" w14:textId="77777777" w:rsidR="00426391" w:rsidRDefault="005F763F">
            <w:pPr>
              <w:widowControl/>
              <w:jc w:val="center"/>
              <w:textAlignment w:val="center"/>
              <w:rPr>
                <w:color w:val="000000"/>
                <w:sz w:val="24"/>
                <w:szCs w:val="24"/>
              </w:rPr>
            </w:pPr>
            <w:r>
              <w:rPr>
                <w:rFonts w:hint="eastAsia"/>
                <w:color w:val="000000"/>
                <w:sz w:val="24"/>
                <w:szCs w:val="24"/>
                <w:lang w:val="en-US"/>
              </w:rPr>
              <w:t>17</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14:paraId="5B245C92" w14:textId="77777777" w:rsidR="00426391" w:rsidRDefault="005F763F">
            <w:pPr>
              <w:widowControl/>
              <w:textAlignment w:val="bottom"/>
              <w:rPr>
                <w:color w:val="000000"/>
                <w:sz w:val="24"/>
                <w:szCs w:val="24"/>
              </w:rPr>
            </w:pPr>
            <w:r>
              <w:rPr>
                <w:rFonts w:hint="eastAsia"/>
                <w:color w:val="000000"/>
                <w:sz w:val="24"/>
                <w:szCs w:val="24"/>
                <w:lang w:val="en-US"/>
              </w:rPr>
              <w:t>离退休干部处</w:t>
            </w:r>
          </w:p>
        </w:tc>
      </w:tr>
      <w:tr w:rsidR="00426391" w14:paraId="7C8603E9" w14:textId="77777777">
        <w:trPr>
          <w:trHeight w:val="300"/>
        </w:trPr>
        <w:tc>
          <w:tcPr>
            <w:tcW w:w="8303" w:type="dxa"/>
            <w:gridSpan w:val="2"/>
            <w:tcBorders>
              <w:top w:val="nil"/>
              <w:left w:val="nil"/>
              <w:bottom w:val="single" w:sz="4" w:space="0" w:color="000000"/>
              <w:right w:val="nil"/>
            </w:tcBorders>
            <w:noWrap/>
            <w:tcMar>
              <w:top w:w="10" w:type="dxa"/>
              <w:left w:w="10" w:type="dxa"/>
              <w:right w:w="10" w:type="dxa"/>
            </w:tcMar>
            <w:vAlign w:val="center"/>
          </w:tcPr>
          <w:p w14:paraId="24892893" w14:textId="77777777" w:rsidR="00426391" w:rsidRDefault="005F763F">
            <w:pPr>
              <w:widowControl/>
              <w:jc w:val="center"/>
              <w:textAlignment w:val="center"/>
              <w:rPr>
                <w:b/>
                <w:color w:val="000000"/>
                <w:sz w:val="28"/>
                <w:szCs w:val="28"/>
              </w:rPr>
            </w:pPr>
            <w:r>
              <w:rPr>
                <w:rFonts w:hint="eastAsia"/>
                <w:b/>
                <w:color w:val="000000"/>
                <w:sz w:val="28"/>
                <w:szCs w:val="28"/>
                <w:lang w:val="en-US"/>
              </w:rPr>
              <w:t>表</w:t>
            </w:r>
            <w:r>
              <w:rPr>
                <w:rFonts w:ascii="Times New Roman" w:hAnsi="Times New Roman" w:cs="Times New Roman"/>
                <w:b/>
                <w:color w:val="000000"/>
                <w:sz w:val="28"/>
                <w:szCs w:val="28"/>
                <w:lang w:val="en-US"/>
              </w:rPr>
              <w:t>2</w:t>
            </w:r>
            <w:r>
              <w:rPr>
                <w:rFonts w:ascii="Times New Roman" w:hAnsi="Times New Roman" w:cs="Times New Roman" w:hint="eastAsia"/>
                <w:b/>
                <w:color w:val="000000"/>
                <w:sz w:val="28"/>
                <w:szCs w:val="28"/>
                <w:lang w:val="en-US"/>
              </w:rPr>
              <w:t xml:space="preserve"> </w:t>
            </w:r>
            <w:r>
              <w:rPr>
                <w:rFonts w:ascii="Times New Roman" w:hAnsi="Times New Roman" w:cs="Times New Roman" w:hint="eastAsia"/>
                <w:b/>
                <w:color w:val="000000"/>
                <w:sz w:val="28"/>
                <w:szCs w:val="28"/>
                <w:lang w:val="en-US"/>
              </w:rPr>
              <w:t>南京</w:t>
            </w:r>
            <w:r>
              <w:rPr>
                <w:rFonts w:hint="eastAsia"/>
                <w:b/>
                <w:color w:val="000000"/>
                <w:sz w:val="28"/>
                <w:szCs w:val="28"/>
                <w:lang w:val="en-US"/>
              </w:rPr>
              <w:t>市水务局下属事业单位</w:t>
            </w:r>
          </w:p>
        </w:tc>
      </w:tr>
      <w:tr w:rsidR="00426391" w14:paraId="326C1970" w14:textId="77777777">
        <w:trPr>
          <w:trHeight w:val="300"/>
        </w:trPr>
        <w:tc>
          <w:tcPr>
            <w:tcW w:w="1137" w:type="dxa"/>
            <w:tcBorders>
              <w:top w:val="nil"/>
              <w:left w:val="single" w:sz="4" w:space="0" w:color="000000"/>
              <w:bottom w:val="single" w:sz="4" w:space="0" w:color="000000"/>
              <w:right w:val="single" w:sz="4" w:space="0" w:color="000000"/>
            </w:tcBorders>
            <w:noWrap/>
            <w:tcMar>
              <w:top w:w="10" w:type="dxa"/>
              <w:left w:w="10" w:type="dxa"/>
              <w:right w:w="10" w:type="dxa"/>
            </w:tcMar>
            <w:vAlign w:val="bottom"/>
          </w:tcPr>
          <w:p w14:paraId="30177F1D" w14:textId="77777777" w:rsidR="00426391" w:rsidRDefault="005F763F">
            <w:pPr>
              <w:widowControl/>
              <w:jc w:val="center"/>
              <w:textAlignment w:val="bottom"/>
              <w:rPr>
                <w:b/>
                <w:bCs/>
                <w:color w:val="000000"/>
                <w:sz w:val="24"/>
                <w:szCs w:val="24"/>
              </w:rPr>
            </w:pPr>
            <w:r>
              <w:rPr>
                <w:rFonts w:hint="eastAsia"/>
                <w:b/>
                <w:bCs/>
                <w:color w:val="000000"/>
                <w:sz w:val="24"/>
                <w:szCs w:val="24"/>
                <w:lang w:val="en-US"/>
              </w:rPr>
              <w:t>序号</w:t>
            </w:r>
          </w:p>
        </w:tc>
        <w:tc>
          <w:tcPr>
            <w:tcW w:w="7166" w:type="dxa"/>
            <w:tcBorders>
              <w:top w:val="nil"/>
              <w:left w:val="single" w:sz="4" w:space="0" w:color="000000"/>
              <w:bottom w:val="single" w:sz="4" w:space="0" w:color="000000"/>
              <w:right w:val="single" w:sz="4" w:space="0" w:color="000000"/>
            </w:tcBorders>
            <w:tcMar>
              <w:top w:w="10" w:type="dxa"/>
              <w:left w:w="10" w:type="dxa"/>
              <w:right w:w="10" w:type="dxa"/>
            </w:tcMar>
            <w:vAlign w:val="center"/>
          </w:tcPr>
          <w:p w14:paraId="6E25AF5D" w14:textId="77777777" w:rsidR="00426391" w:rsidRDefault="005F763F">
            <w:pPr>
              <w:widowControl/>
              <w:jc w:val="center"/>
              <w:textAlignment w:val="center"/>
              <w:rPr>
                <w:b/>
                <w:bCs/>
                <w:color w:val="000000"/>
                <w:sz w:val="24"/>
                <w:szCs w:val="24"/>
              </w:rPr>
            </w:pPr>
            <w:r>
              <w:rPr>
                <w:rFonts w:hint="eastAsia"/>
                <w:b/>
                <w:bCs/>
                <w:color w:val="000000"/>
                <w:sz w:val="24"/>
                <w:szCs w:val="24"/>
                <w:lang w:val="en-US"/>
              </w:rPr>
              <w:t>下属事业单位</w:t>
            </w:r>
          </w:p>
        </w:tc>
      </w:tr>
      <w:tr w:rsidR="00426391" w14:paraId="35550F18"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bottom"/>
          </w:tcPr>
          <w:p w14:paraId="48E87860" w14:textId="77777777" w:rsidR="00426391" w:rsidRDefault="005F763F">
            <w:pPr>
              <w:widowControl/>
              <w:jc w:val="center"/>
              <w:textAlignment w:val="bottom"/>
              <w:rPr>
                <w:color w:val="000000"/>
                <w:sz w:val="24"/>
                <w:szCs w:val="24"/>
              </w:rPr>
            </w:pPr>
            <w:r>
              <w:rPr>
                <w:rFonts w:hint="eastAsia"/>
                <w:color w:val="000000"/>
                <w:sz w:val="24"/>
                <w:szCs w:val="24"/>
                <w:lang w:val="en-US"/>
              </w:rPr>
              <w:t>1</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4EC96A0A" w14:textId="77777777" w:rsidR="00426391" w:rsidRDefault="005F763F">
            <w:pPr>
              <w:widowControl/>
              <w:textAlignment w:val="center"/>
              <w:rPr>
                <w:color w:val="000000"/>
                <w:sz w:val="24"/>
                <w:szCs w:val="24"/>
              </w:rPr>
            </w:pPr>
            <w:r>
              <w:rPr>
                <w:rFonts w:hint="eastAsia"/>
                <w:color w:val="000000"/>
                <w:sz w:val="24"/>
                <w:szCs w:val="24"/>
                <w:lang w:val="en-US"/>
              </w:rPr>
              <w:t>南京市水务监管保障中心</w:t>
            </w:r>
          </w:p>
        </w:tc>
      </w:tr>
      <w:tr w:rsidR="00426391" w14:paraId="65D879BC"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bottom"/>
          </w:tcPr>
          <w:p w14:paraId="0366CFB5" w14:textId="77777777" w:rsidR="00426391" w:rsidRDefault="005F763F">
            <w:pPr>
              <w:widowControl/>
              <w:jc w:val="center"/>
              <w:textAlignment w:val="bottom"/>
              <w:rPr>
                <w:color w:val="000000"/>
                <w:sz w:val="24"/>
                <w:szCs w:val="24"/>
              </w:rPr>
            </w:pPr>
            <w:r>
              <w:rPr>
                <w:rFonts w:hint="eastAsia"/>
                <w:color w:val="000000"/>
                <w:sz w:val="24"/>
                <w:szCs w:val="24"/>
                <w:lang w:val="en-US"/>
              </w:rPr>
              <w:t>2</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77C17A04" w14:textId="77777777" w:rsidR="00426391" w:rsidRDefault="005F763F">
            <w:pPr>
              <w:widowControl/>
              <w:textAlignment w:val="center"/>
              <w:rPr>
                <w:color w:val="000000"/>
                <w:sz w:val="24"/>
                <w:szCs w:val="24"/>
              </w:rPr>
            </w:pPr>
            <w:r>
              <w:rPr>
                <w:rFonts w:hint="eastAsia"/>
                <w:color w:val="000000"/>
                <w:sz w:val="24"/>
                <w:szCs w:val="24"/>
                <w:lang w:val="en-US"/>
              </w:rPr>
              <w:t>南京市长江河道管理处</w:t>
            </w:r>
          </w:p>
        </w:tc>
      </w:tr>
      <w:tr w:rsidR="00426391" w14:paraId="0B24ABEE"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bottom"/>
          </w:tcPr>
          <w:p w14:paraId="38124327" w14:textId="77777777" w:rsidR="00426391" w:rsidRDefault="005F763F">
            <w:pPr>
              <w:widowControl/>
              <w:jc w:val="center"/>
              <w:textAlignment w:val="bottom"/>
              <w:rPr>
                <w:color w:val="000000"/>
                <w:sz w:val="24"/>
                <w:szCs w:val="24"/>
              </w:rPr>
            </w:pPr>
            <w:r>
              <w:rPr>
                <w:rFonts w:hint="eastAsia"/>
                <w:color w:val="000000"/>
                <w:sz w:val="24"/>
                <w:szCs w:val="24"/>
                <w:lang w:val="en-US"/>
              </w:rPr>
              <w:t>3</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694BAF85" w14:textId="77777777" w:rsidR="00426391" w:rsidRDefault="005F763F">
            <w:pPr>
              <w:widowControl/>
              <w:textAlignment w:val="center"/>
              <w:rPr>
                <w:color w:val="000000"/>
                <w:sz w:val="24"/>
                <w:szCs w:val="24"/>
              </w:rPr>
            </w:pPr>
            <w:r>
              <w:rPr>
                <w:rFonts w:hint="eastAsia"/>
                <w:color w:val="000000"/>
                <w:sz w:val="24"/>
                <w:szCs w:val="24"/>
                <w:lang w:val="en-US"/>
              </w:rPr>
              <w:t>南京市滁河河道管理处</w:t>
            </w:r>
          </w:p>
        </w:tc>
      </w:tr>
      <w:tr w:rsidR="00426391" w14:paraId="285697E9"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bottom"/>
          </w:tcPr>
          <w:p w14:paraId="38DDB49B" w14:textId="77777777" w:rsidR="00426391" w:rsidRDefault="005F763F">
            <w:pPr>
              <w:widowControl/>
              <w:jc w:val="center"/>
              <w:textAlignment w:val="bottom"/>
              <w:rPr>
                <w:color w:val="000000"/>
                <w:sz w:val="24"/>
                <w:szCs w:val="24"/>
              </w:rPr>
            </w:pPr>
            <w:r>
              <w:rPr>
                <w:rFonts w:hint="eastAsia"/>
                <w:color w:val="000000"/>
                <w:sz w:val="24"/>
                <w:szCs w:val="24"/>
                <w:lang w:val="en-US"/>
              </w:rPr>
              <w:t>4</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68EA323C" w14:textId="77777777" w:rsidR="00426391" w:rsidRDefault="005F763F">
            <w:pPr>
              <w:widowControl/>
              <w:textAlignment w:val="center"/>
              <w:rPr>
                <w:color w:val="000000"/>
                <w:sz w:val="24"/>
                <w:szCs w:val="24"/>
              </w:rPr>
            </w:pPr>
            <w:r>
              <w:rPr>
                <w:rFonts w:hint="eastAsia"/>
                <w:color w:val="000000"/>
                <w:sz w:val="24"/>
                <w:szCs w:val="24"/>
                <w:lang w:val="en-US"/>
              </w:rPr>
              <w:t>南京市秦淮河河道管理处</w:t>
            </w:r>
          </w:p>
        </w:tc>
      </w:tr>
      <w:tr w:rsidR="00426391" w14:paraId="7A260878"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bottom"/>
          </w:tcPr>
          <w:p w14:paraId="494FE2E8" w14:textId="77777777" w:rsidR="00426391" w:rsidRDefault="005F763F">
            <w:pPr>
              <w:widowControl/>
              <w:jc w:val="center"/>
              <w:textAlignment w:val="bottom"/>
              <w:rPr>
                <w:color w:val="000000"/>
                <w:sz w:val="24"/>
                <w:szCs w:val="24"/>
              </w:rPr>
            </w:pPr>
            <w:r>
              <w:rPr>
                <w:rFonts w:hint="eastAsia"/>
                <w:color w:val="000000"/>
                <w:sz w:val="24"/>
                <w:szCs w:val="24"/>
                <w:lang w:val="en-US"/>
              </w:rPr>
              <w:t>5</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26AAE28A" w14:textId="77777777" w:rsidR="00426391" w:rsidRDefault="005F763F">
            <w:pPr>
              <w:widowControl/>
              <w:textAlignment w:val="center"/>
              <w:rPr>
                <w:color w:val="000000"/>
                <w:sz w:val="24"/>
                <w:szCs w:val="24"/>
              </w:rPr>
            </w:pPr>
            <w:r>
              <w:rPr>
                <w:rFonts w:hint="eastAsia"/>
                <w:color w:val="000000"/>
                <w:sz w:val="24"/>
                <w:szCs w:val="24"/>
                <w:lang w:val="en-US"/>
              </w:rPr>
              <w:t>南京市三汊河河口闸管理处（南京市水务信息中心）</w:t>
            </w:r>
          </w:p>
        </w:tc>
      </w:tr>
      <w:tr w:rsidR="00426391" w14:paraId="24072586"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bottom"/>
          </w:tcPr>
          <w:p w14:paraId="77C3D6F9" w14:textId="77777777" w:rsidR="00426391" w:rsidRDefault="005F763F">
            <w:pPr>
              <w:widowControl/>
              <w:jc w:val="center"/>
              <w:textAlignment w:val="bottom"/>
              <w:rPr>
                <w:color w:val="000000"/>
                <w:sz w:val="24"/>
                <w:szCs w:val="24"/>
              </w:rPr>
            </w:pPr>
            <w:r>
              <w:rPr>
                <w:rFonts w:hint="eastAsia"/>
                <w:color w:val="000000"/>
                <w:sz w:val="24"/>
                <w:szCs w:val="24"/>
                <w:lang w:val="en-US"/>
              </w:rPr>
              <w:t>6</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021D9C7B" w14:textId="77777777" w:rsidR="00426391" w:rsidRDefault="005F763F">
            <w:pPr>
              <w:widowControl/>
              <w:textAlignment w:val="center"/>
              <w:rPr>
                <w:color w:val="000000"/>
                <w:sz w:val="24"/>
                <w:szCs w:val="24"/>
              </w:rPr>
            </w:pPr>
            <w:r>
              <w:rPr>
                <w:rFonts w:hint="eastAsia"/>
                <w:color w:val="000000"/>
                <w:sz w:val="24"/>
                <w:szCs w:val="24"/>
                <w:lang w:val="en-US"/>
              </w:rPr>
              <w:t>南京市水资源管理中心</w:t>
            </w:r>
          </w:p>
        </w:tc>
      </w:tr>
      <w:tr w:rsidR="00426391" w14:paraId="1469DC53"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bottom"/>
          </w:tcPr>
          <w:p w14:paraId="54349F01" w14:textId="77777777" w:rsidR="00426391" w:rsidRDefault="005F763F">
            <w:pPr>
              <w:widowControl/>
              <w:jc w:val="center"/>
              <w:textAlignment w:val="bottom"/>
              <w:rPr>
                <w:color w:val="000000"/>
                <w:sz w:val="24"/>
                <w:szCs w:val="24"/>
              </w:rPr>
            </w:pPr>
            <w:r>
              <w:rPr>
                <w:rFonts w:hint="eastAsia"/>
                <w:color w:val="000000"/>
                <w:sz w:val="24"/>
                <w:szCs w:val="24"/>
                <w:lang w:val="en-US"/>
              </w:rPr>
              <w:t>7</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0094155A" w14:textId="77777777" w:rsidR="00426391" w:rsidRDefault="005F763F">
            <w:pPr>
              <w:widowControl/>
              <w:textAlignment w:val="center"/>
              <w:rPr>
                <w:color w:val="000000"/>
                <w:sz w:val="24"/>
                <w:szCs w:val="24"/>
              </w:rPr>
            </w:pPr>
            <w:r>
              <w:rPr>
                <w:rFonts w:hint="eastAsia"/>
                <w:color w:val="000000"/>
                <w:sz w:val="24"/>
                <w:szCs w:val="24"/>
                <w:lang w:val="en-US"/>
              </w:rPr>
              <w:t>南京市防汛机动抢险队</w:t>
            </w:r>
          </w:p>
        </w:tc>
      </w:tr>
      <w:tr w:rsidR="00426391" w14:paraId="5A9626D5"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bottom"/>
          </w:tcPr>
          <w:p w14:paraId="56D9F5BA" w14:textId="77777777" w:rsidR="00426391" w:rsidRDefault="005F763F">
            <w:pPr>
              <w:widowControl/>
              <w:jc w:val="center"/>
              <w:textAlignment w:val="bottom"/>
              <w:rPr>
                <w:color w:val="000000"/>
                <w:sz w:val="24"/>
                <w:szCs w:val="24"/>
              </w:rPr>
            </w:pPr>
            <w:r>
              <w:rPr>
                <w:rFonts w:hint="eastAsia"/>
                <w:color w:val="000000"/>
                <w:sz w:val="24"/>
                <w:szCs w:val="24"/>
                <w:lang w:val="en-US"/>
              </w:rPr>
              <w:t>8</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13F00562" w14:textId="77777777" w:rsidR="00426391" w:rsidRDefault="005F763F">
            <w:pPr>
              <w:widowControl/>
              <w:textAlignment w:val="center"/>
              <w:rPr>
                <w:color w:val="000000"/>
                <w:sz w:val="24"/>
                <w:szCs w:val="24"/>
              </w:rPr>
            </w:pPr>
            <w:r>
              <w:rPr>
                <w:rFonts w:hint="eastAsia"/>
                <w:color w:val="000000"/>
                <w:sz w:val="24"/>
                <w:szCs w:val="24"/>
                <w:lang w:val="en-US"/>
              </w:rPr>
              <w:t>南京市水务工程建设管理中心</w:t>
            </w:r>
          </w:p>
        </w:tc>
      </w:tr>
      <w:tr w:rsidR="00426391" w14:paraId="1BAFB3F3"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bottom"/>
          </w:tcPr>
          <w:p w14:paraId="2A3DF42D" w14:textId="77777777" w:rsidR="00426391" w:rsidRDefault="005F763F">
            <w:pPr>
              <w:widowControl/>
              <w:jc w:val="center"/>
              <w:textAlignment w:val="bottom"/>
              <w:rPr>
                <w:color w:val="000000"/>
                <w:sz w:val="24"/>
                <w:szCs w:val="24"/>
              </w:rPr>
            </w:pPr>
            <w:r>
              <w:rPr>
                <w:rFonts w:hint="eastAsia"/>
                <w:color w:val="000000"/>
                <w:sz w:val="24"/>
                <w:szCs w:val="24"/>
                <w:lang w:val="en-US"/>
              </w:rPr>
              <w:t>9</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011CEB0D" w14:textId="77777777" w:rsidR="00426391" w:rsidRDefault="005F763F">
            <w:pPr>
              <w:widowControl/>
              <w:textAlignment w:val="center"/>
              <w:rPr>
                <w:color w:val="000000"/>
                <w:sz w:val="24"/>
                <w:szCs w:val="24"/>
              </w:rPr>
            </w:pPr>
            <w:r>
              <w:rPr>
                <w:rFonts w:hint="eastAsia"/>
                <w:color w:val="000000"/>
                <w:sz w:val="24"/>
                <w:szCs w:val="24"/>
                <w:lang w:val="en-US"/>
              </w:rPr>
              <w:t>南京市水务设施管理中心</w:t>
            </w:r>
          </w:p>
        </w:tc>
      </w:tr>
      <w:tr w:rsidR="00426391" w14:paraId="2995F60D" w14:textId="77777777">
        <w:trPr>
          <w:trHeight w:val="300"/>
        </w:trPr>
        <w:tc>
          <w:tcPr>
            <w:tcW w:w="113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bottom"/>
          </w:tcPr>
          <w:p w14:paraId="58E844AC" w14:textId="77777777" w:rsidR="00426391" w:rsidRDefault="005F763F">
            <w:pPr>
              <w:widowControl/>
              <w:jc w:val="center"/>
              <w:textAlignment w:val="bottom"/>
              <w:rPr>
                <w:color w:val="000000"/>
                <w:sz w:val="24"/>
                <w:szCs w:val="24"/>
                <w:lang w:val="en-US"/>
              </w:rPr>
            </w:pPr>
            <w:r>
              <w:rPr>
                <w:rFonts w:hint="eastAsia"/>
                <w:color w:val="000000"/>
                <w:sz w:val="24"/>
                <w:szCs w:val="24"/>
                <w:lang w:val="en-US"/>
              </w:rPr>
              <w:t>10</w:t>
            </w:r>
          </w:p>
        </w:tc>
        <w:tc>
          <w:tcPr>
            <w:tcW w:w="716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14:paraId="1BACD1AD" w14:textId="77777777" w:rsidR="00426391" w:rsidRDefault="005F763F">
            <w:pPr>
              <w:widowControl/>
              <w:textAlignment w:val="center"/>
              <w:rPr>
                <w:color w:val="000000"/>
                <w:sz w:val="24"/>
                <w:szCs w:val="24"/>
              </w:rPr>
            </w:pPr>
            <w:r>
              <w:rPr>
                <w:rFonts w:hint="eastAsia"/>
                <w:color w:val="000000"/>
                <w:sz w:val="24"/>
                <w:szCs w:val="24"/>
                <w:lang w:val="en-US"/>
              </w:rPr>
              <w:t>南京市供水节水指导中心</w:t>
            </w:r>
          </w:p>
        </w:tc>
      </w:tr>
    </w:tbl>
    <w:p w14:paraId="05D6DE27" w14:textId="77777777" w:rsidR="00426391" w:rsidRDefault="005F763F">
      <w:pPr>
        <w:pStyle w:val="3"/>
        <w:spacing w:line="560" w:lineRule="exact"/>
        <w:ind w:firstLineChars="200" w:firstLine="602"/>
        <w:jc w:val="both"/>
        <w:rPr>
          <w:color w:val="000000" w:themeColor="text1"/>
          <w:sz w:val="30"/>
          <w:szCs w:val="30"/>
          <w:lang w:val="en-US"/>
        </w:rPr>
      </w:pPr>
      <w:bookmarkStart w:id="20" w:name="_Toc19428"/>
      <w:bookmarkStart w:id="21" w:name="_Toc19411"/>
      <w:bookmarkStart w:id="22" w:name="_Toc22212"/>
      <w:bookmarkStart w:id="23" w:name="_Toc24640"/>
      <w:bookmarkStart w:id="24" w:name="_Toc1277"/>
      <w:bookmarkStart w:id="25" w:name="_Toc2559"/>
      <w:r>
        <w:rPr>
          <w:rFonts w:hint="eastAsia"/>
          <w:color w:val="000000" w:themeColor="text1"/>
          <w:sz w:val="30"/>
          <w:szCs w:val="30"/>
          <w:lang w:val="en-US"/>
        </w:rPr>
        <w:t xml:space="preserve">3. </w:t>
      </w:r>
      <w:r>
        <w:rPr>
          <w:color w:val="000000" w:themeColor="text1"/>
          <w:sz w:val="30"/>
          <w:szCs w:val="30"/>
        </w:rPr>
        <w:t>20</w:t>
      </w:r>
      <w:r>
        <w:rPr>
          <w:color w:val="000000" w:themeColor="text1"/>
          <w:sz w:val="30"/>
          <w:szCs w:val="30"/>
          <w:lang w:val="en-US"/>
        </w:rPr>
        <w:t>2</w:t>
      </w:r>
      <w:r>
        <w:rPr>
          <w:rFonts w:hint="eastAsia"/>
          <w:color w:val="000000" w:themeColor="text1"/>
          <w:sz w:val="30"/>
          <w:szCs w:val="30"/>
          <w:lang w:val="en-US"/>
        </w:rPr>
        <w:t>4</w:t>
      </w:r>
      <w:r>
        <w:rPr>
          <w:rFonts w:hint="eastAsia"/>
          <w:color w:val="000000" w:themeColor="text1"/>
          <w:sz w:val="30"/>
          <w:szCs w:val="30"/>
        </w:rPr>
        <w:t>年度主要工作任务</w:t>
      </w:r>
      <w:bookmarkEnd w:id="20"/>
      <w:bookmarkEnd w:id="21"/>
      <w:bookmarkEnd w:id="22"/>
      <w:bookmarkEnd w:id="23"/>
      <w:bookmarkEnd w:id="24"/>
      <w:bookmarkEnd w:id="25"/>
    </w:p>
    <w:p w14:paraId="3B01C3DC"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2024年市水务局聚焦五个关键，全力推进水务治理现代化再上新台阶，为城市的高质量发展和人民的幸福生活提供坚实的水务支撑。</w:t>
      </w:r>
    </w:p>
    <w:p w14:paraId="736D30DF" w14:textId="77777777" w:rsidR="00426391" w:rsidRDefault="005F763F">
      <w:pPr>
        <w:pStyle w:val="a4"/>
        <w:numPr>
          <w:ilvl w:val="0"/>
          <w:numId w:val="1"/>
        </w:numPr>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聚焦底线红线，答好引领引航考题。持续深化主题教育成果转化，扎实做好“后半篇”文章，严格执行“第一议题”制度，确保“两个确立”的政治共识、“两个维护”的行动自觉贯穿水务规划、建设、管理、服务全流程，为水务工作定向领航；压紧压实意识形态工作责任，规范党内政治生活开展流程，不断深化党建品牌的内涵建设与实践成效，以党建品牌影响力凝聚水务系统干事合力。同时落细中央八项规定及其实施细则精神，以零容忍态度纠治形式主义、官僚主义等 “四风” 问题，营造风清气正的水务政治生态，为新阶段南京水务高质量发展提供坚实政治保障与作风支撑。</w:t>
      </w:r>
    </w:p>
    <w:p w14:paraId="2A4ABEB0"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2）聚焦环境提升，答好整改整治考题。2024年计划完成60公里主城区污水管网改造，序时推进警示片7项强化巩固措施；对已整改的35处河道点位开展常态化“回头看”，确保销号问题不反弹；落实《水环境综合治理规划》和“行动计划”，推进工程项目实施；加快推进污水收集处理设施建设，加强污水厂运行管理，深入推进污水处理“提质增效达标区”建设，力争提前完成80%覆盖率目标，城市生活污水集中收集处理率达82.3%；完成河湖保护专项整治共26项问题清单整改。实现巩固水环境治理在全省领先地位，保障城市水体“消劣提质”任务100%完成、所有国省考断面水质100%合格的目标。</w:t>
      </w:r>
    </w:p>
    <w:p w14:paraId="06B0EC76"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3）聚焦韧性发展，答好强网强基考题。以全市河湖水系为基础，不断提升河湖库闸站工程建管能级。强化年度水务建设计划执行，多渠道争取专项债、特别国债等资金；探究深化“厂网一体化”模式。实施流域河湖治理，保障秦淮新河枢纽工程2024年一季度有序开工建设；加快外秦淮河主城区段防洪能力提升、秦淮东河一期等重点工程前期工作；实施24个防汛消险、8个水库清淤和3座中型灌区节水改造等项目建设；巩固水库工程建设和运行管理、水利工程建设专项排查整治行动成效；推进109座重点塘坝注册登记水库工作。</w:t>
      </w:r>
    </w:p>
    <w:p w14:paraId="6941174B"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4）聚焦民生福祉，答好保安保供考题。一是回应群众急难愁盼，围绕保障水安全、做优水供给等方面，坚持管好水、治好水、用好水。二是继续深化洪涝治理研究，修订完善极端暴雨城市防洪避险预案、主城区水务设施综合调度方案等，开展特大暴雨城市防洪排涝预警调度模型建设，细化重点险工险段和城市积淹水点防御“一点一案”，2024年计划实施24个积淹水整治工程，推进广州路等重难点积淹水整治方案研究。三是加强防范城乡供水隐患风险，落实老旧供水管道改造实施方案，实施90公里供水管网新建改造，持续推进老旧小区供水设施改造，启动龙潭水厂扩建工程。四是强化安全生产责任落实，巩固提升重点领域安全生产风险专项整治，健全落实安全生产风险管控“六项机制”。</w:t>
      </w:r>
    </w:p>
    <w:p w14:paraId="3C160EFA"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（5）聚焦创新驱动，答好提标提质考题。在幸福河湖建设领域，南京市已制定《南京市幸福河湖建设行动计划（2024-2025 年）》，明确提出关键阶段目标：到2025年，实现建成区河湖基本建成幸福河湖，让城市核心区域的水环境品质与居民生活幸福感深度融合。同时，针对农村生态治理短板，计划完成190公里农村生态河道的改造与建设，实现城乡水环境治理的均衡发展。在水务法规体系完善层面，推进《南京市水库保护条例》修订和《南京市河道管理条例》立法调研，推动河道管理工作迈入规范化、法治化轨道。为确保各项水务工作落地见效，进一步强化河湖长制体系支撑，建立健全考核奖惩机制，压紧压实履职责任。</w:t>
      </w:r>
    </w:p>
    <w:p w14:paraId="11670A2E" w14:textId="77777777" w:rsidR="00426391" w:rsidRDefault="005F763F">
      <w:pPr>
        <w:pStyle w:val="a4"/>
        <w:spacing w:line="560" w:lineRule="exact"/>
        <w:ind w:firstLineChars="200" w:firstLine="602"/>
        <w:jc w:val="both"/>
        <w:outlineLvl w:val="2"/>
        <w:rPr>
          <w:rFonts w:ascii="仿宋" w:eastAsia="仿宋" w:hAnsi="仿宋" w:cs="Times New Roman"/>
          <w:b/>
          <w:bCs/>
          <w:kern w:val="2"/>
          <w:sz w:val="30"/>
          <w:szCs w:val="30"/>
          <w:lang w:val="en-US"/>
        </w:rPr>
      </w:pPr>
      <w:bookmarkStart w:id="26" w:name="_Toc26900"/>
      <w:bookmarkStart w:id="27" w:name="_Toc11051"/>
      <w:bookmarkStart w:id="28" w:name="_Toc14658"/>
      <w:bookmarkStart w:id="29" w:name="_Toc7727"/>
      <w:bookmarkStart w:id="30" w:name="_Toc11984"/>
      <w:r>
        <w:rPr>
          <w:rFonts w:ascii="仿宋" w:eastAsia="仿宋" w:hAnsi="仿宋" w:cs="Times New Roman" w:hint="eastAsia"/>
          <w:b/>
          <w:bCs/>
          <w:kern w:val="2"/>
          <w:sz w:val="30"/>
          <w:szCs w:val="30"/>
          <w:lang w:val="en-US"/>
        </w:rPr>
        <w:t>4.资产情况</w:t>
      </w:r>
      <w:bookmarkEnd w:id="26"/>
      <w:bookmarkEnd w:id="27"/>
      <w:bookmarkEnd w:id="28"/>
      <w:bookmarkEnd w:id="29"/>
      <w:bookmarkEnd w:id="30"/>
    </w:p>
    <w:p w14:paraId="2217271B"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截至2024年底，市水务局本级资产总额为57,408,882.89元，其中流动资产14,529,813.91元，占比25.31%；固定资产净值2,226,428.74元，占比3.88%；无形资产净值40,652,640.24元，占比70.81%。固定资产中无房屋，单价100万（含）以上（不含车辆）净值为0。总资产增长率-11.65%，其中流动资产增长率1.93%，主要为货币资金增加；固定资产增长率-23.18%，主要为固定资产折旧增加；无形资产增长率-15%，主要为无形资产摊销增加。</w:t>
      </w:r>
    </w:p>
    <w:p w14:paraId="1AD477B8"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2024年度固定资产新购置25件，总金额103,301.00元，其中：设备增加20件，金额92,921.00元；家具、用具增加5件，金额10,380.00元；无形资产等无新增。</w:t>
      </w:r>
    </w:p>
    <w:p w14:paraId="1036A97D"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市水务局实际使用房屋为南京鼓楼区汉江路6号，房屋面积5962.37平方米，其中本单位实际使用办公室用房1850.67平方米，房屋产权为机关事务管理局。</w:t>
      </w:r>
    </w:p>
    <w:p w14:paraId="6E152BAE" w14:textId="77777777" w:rsidR="00426391" w:rsidRDefault="005F763F">
      <w:pPr>
        <w:pStyle w:val="2"/>
        <w:spacing w:before="0" w:after="0" w:line="560" w:lineRule="exact"/>
        <w:ind w:firstLineChars="165" w:firstLine="497"/>
        <w:jc w:val="both"/>
        <w:rPr>
          <w:rFonts w:ascii="仿宋" w:eastAsia="仿宋" w:hAnsi="仿宋" w:cs="仿宋"/>
          <w:sz w:val="30"/>
          <w:szCs w:val="30"/>
        </w:rPr>
      </w:pPr>
      <w:bookmarkStart w:id="31" w:name="_Toc18349"/>
      <w:bookmarkStart w:id="32" w:name="_Toc32183"/>
      <w:bookmarkStart w:id="33" w:name="_Toc32647"/>
      <w:r>
        <w:rPr>
          <w:rFonts w:ascii="仿宋" w:eastAsia="仿宋" w:hAnsi="仿宋" w:cs="仿宋" w:hint="eastAsia"/>
          <w:sz w:val="30"/>
          <w:szCs w:val="30"/>
        </w:rPr>
        <w:t>（</w:t>
      </w:r>
      <w:r>
        <w:rPr>
          <w:rFonts w:ascii="仿宋" w:eastAsia="仿宋" w:hAnsi="仿宋" w:cs="仿宋" w:hint="eastAsia"/>
          <w:sz w:val="30"/>
          <w:szCs w:val="30"/>
          <w:lang w:val="en-US"/>
        </w:rPr>
        <w:t>二</w:t>
      </w:r>
      <w:r>
        <w:rPr>
          <w:rFonts w:ascii="仿宋" w:eastAsia="仿宋" w:hAnsi="仿宋" w:cs="仿宋" w:hint="eastAsia"/>
          <w:sz w:val="30"/>
          <w:szCs w:val="30"/>
        </w:rPr>
        <w:t>）部门收支情况</w:t>
      </w:r>
      <w:bookmarkEnd w:id="31"/>
      <w:bookmarkEnd w:id="32"/>
      <w:bookmarkEnd w:id="33"/>
    </w:p>
    <w:p w14:paraId="7FE66AB1"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市</w:t>
      </w:r>
      <w:r>
        <w:rPr>
          <w:rFonts w:ascii="仿宋" w:eastAsia="仿宋" w:hAnsi="仿宋" w:cs="Times New Roman" w:hint="eastAsia"/>
          <w:kern w:val="2"/>
          <w:sz w:val="30"/>
          <w:szCs w:val="30"/>
          <w:lang w:val="en-US"/>
        </w:rPr>
        <w:t>水务局</w:t>
      </w:r>
      <w:r>
        <w:rPr>
          <w:rFonts w:ascii="仿宋" w:eastAsia="仿宋" w:hAnsi="仿宋" w:cs="Times New Roman" w:hint="eastAsia"/>
          <w:kern w:val="2"/>
          <w:sz w:val="30"/>
          <w:szCs w:val="30"/>
        </w:rPr>
        <w:t>经费包括部门预算经费和专项资金经费两部分。</w:t>
      </w:r>
    </w:p>
    <w:p w14:paraId="0DC6675A" w14:textId="77777777" w:rsidR="00426391" w:rsidRDefault="005F763F">
      <w:pPr>
        <w:pStyle w:val="a4"/>
        <w:spacing w:line="560" w:lineRule="exact"/>
        <w:ind w:firstLineChars="200" w:firstLine="602"/>
        <w:jc w:val="both"/>
        <w:rPr>
          <w:rFonts w:ascii="仿宋" w:eastAsia="仿宋" w:hAnsi="仿宋" w:cs="Times New Roman"/>
          <w:b/>
          <w:bCs/>
          <w:kern w:val="2"/>
          <w:sz w:val="30"/>
          <w:szCs w:val="30"/>
        </w:rPr>
      </w:pPr>
      <w:r>
        <w:rPr>
          <w:rFonts w:ascii="仿宋" w:eastAsia="仿宋" w:hAnsi="仿宋" w:cs="Times New Roman"/>
          <w:b/>
          <w:bCs/>
          <w:kern w:val="2"/>
          <w:sz w:val="30"/>
          <w:szCs w:val="30"/>
        </w:rPr>
        <w:t>1.</w:t>
      </w:r>
      <w:r>
        <w:rPr>
          <w:rFonts w:ascii="仿宋" w:eastAsia="仿宋" w:hAnsi="仿宋" w:cs="Times New Roman" w:hint="eastAsia"/>
          <w:b/>
          <w:bCs/>
          <w:kern w:val="2"/>
          <w:sz w:val="30"/>
          <w:szCs w:val="30"/>
        </w:rPr>
        <w:t>部门预算执行情况</w:t>
      </w:r>
    </w:p>
    <w:p w14:paraId="3013D815"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w:t>
      </w:r>
      <w:r>
        <w:rPr>
          <w:rFonts w:ascii="仿宋" w:eastAsia="仿宋" w:hAnsi="仿宋" w:cs="Times New Roman"/>
          <w:kern w:val="2"/>
          <w:sz w:val="30"/>
          <w:szCs w:val="30"/>
        </w:rPr>
        <w:t>1</w:t>
      </w:r>
      <w:r>
        <w:rPr>
          <w:rFonts w:ascii="仿宋" w:eastAsia="仿宋" w:hAnsi="仿宋" w:cs="Times New Roman" w:hint="eastAsia"/>
          <w:kern w:val="2"/>
          <w:sz w:val="30"/>
          <w:szCs w:val="30"/>
        </w:rPr>
        <w:t>）市</w:t>
      </w:r>
      <w:r>
        <w:rPr>
          <w:rFonts w:ascii="仿宋" w:eastAsia="仿宋" w:hAnsi="仿宋" w:cs="Times New Roman" w:hint="eastAsia"/>
          <w:kern w:val="2"/>
          <w:sz w:val="30"/>
          <w:szCs w:val="30"/>
          <w:lang w:val="en-US"/>
        </w:rPr>
        <w:t>水务局</w:t>
      </w:r>
      <w:r>
        <w:rPr>
          <w:rFonts w:ascii="仿宋" w:eastAsia="仿宋" w:hAnsi="仿宋" w:cs="Times New Roman" w:hint="eastAsia"/>
          <w:kern w:val="2"/>
          <w:sz w:val="30"/>
          <w:szCs w:val="30"/>
        </w:rPr>
        <w:t>系统部门预算执行情况</w:t>
      </w:r>
    </w:p>
    <w:p w14:paraId="4FB0FFB5" w14:textId="77777777" w:rsidR="00426391" w:rsidRDefault="005F763F">
      <w:pPr>
        <w:pStyle w:val="a4"/>
        <w:spacing w:line="560" w:lineRule="exact"/>
        <w:ind w:firstLineChars="200" w:firstLine="600"/>
        <w:jc w:val="both"/>
        <w:rPr>
          <w:rFonts w:ascii="仿宋" w:eastAsia="仿宋" w:hAnsi="仿宋" w:cs="Times New Roman"/>
          <w:kern w:val="2"/>
          <w:sz w:val="28"/>
          <w:szCs w:val="28"/>
        </w:rPr>
      </w:pPr>
      <w:r>
        <w:rPr>
          <w:rFonts w:ascii="仿宋" w:eastAsia="仿宋" w:hAnsi="仿宋" w:cs="Times New Roman" w:hint="eastAsia"/>
          <w:kern w:val="2"/>
          <w:sz w:val="30"/>
          <w:szCs w:val="30"/>
        </w:rPr>
        <w:t>根据市</w:t>
      </w:r>
      <w:r>
        <w:rPr>
          <w:rFonts w:ascii="仿宋" w:eastAsia="仿宋" w:hAnsi="仿宋" w:cs="Times New Roman" w:hint="eastAsia"/>
          <w:kern w:val="2"/>
          <w:sz w:val="30"/>
          <w:szCs w:val="30"/>
          <w:lang w:val="en-US"/>
        </w:rPr>
        <w:t>水务局</w:t>
      </w:r>
      <w:r>
        <w:rPr>
          <w:rFonts w:ascii="仿宋" w:eastAsia="仿宋" w:hAnsi="仿宋" w:cs="Times New Roman"/>
          <w:kern w:val="2"/>
          <w:sz w:val="30"/>
          <w:szCs w:val="30"/>
        </w:rPr>
        <w:t>20</w:t>
      </w:r>
      <w:r>
        <w:rPr>
          <w:rFonts w:ascii="仿宋" w:eastAsia="仿宋" w:hAnsi="仿宋" w:cs="Times New Roman"/>
          <w:kern w:val="2"/>
          <w:sz w:val="30"/>
          <w:szCs w:val="30"/>
          <w:lang w:val="en-US"/>
        </w:rPr>
        <w:t>2</w:t>
      </w:r>
      <w:r>
        <w:rPr>
          <w:rFonts w:ascii="仿宋" w:eastAsia="仿宋" w:hAnsi="仿宋" w:cs="Times New Roman" w:hint="eastAsia"/>
          <w:kern w:val="2"/>
          <w:sz w:val="30"/>
          <w:szCs w:val="30"/>
          <w:lang w:val="en-US"/>
        </w:rPr>
        <w:t>4</w:t>
      </w:r>
      <w:r>
        <w:rPr>
          <w:rFonts w:ascii="仿宋" w:eastAsia="仿宋" w:hAnsi="仿宋" w:cs="Times New Roman" w:hint="eastAsia"/>
          <w:kern w:val="2"/>
          <w:sz w:val="30"/>
          <w:szCs w:val="30"/>
        </w:rPr>
        <w:t>年度部门决算信息，</w:t>
      </w:r>
      <w:r>
        <w:rPr>
          <w:rFonts w:ascii="仿宋" w:eastAsia="仿宋" w:hAnsi="仿宋" w:cs="Times New Roman"/>
          <w:kern w:val="2"/>
          <w:sz w:val="30"/>
          <w:szCs w:val="30"/>
        </w:rPr>
        <w:t>20</w:t>
      </w:r>
      <w:r>
        <w:rPr>
          <w:rFonts w:ascii="仿宋" w:eastAsia="仿宋" w:hAnsi="仿宋" w:cs="Times New Roman"/>
          <w:kern w:val="2"/>
          <w:sz w:val="30"/>
          <w:szCs w:val="30"/>
          <w:lang w:val="en-US"/>
        </w:rPr>
        <w:t>2</w:t>
      </w:r>
      <w:r>
        <w:rPr>
          <w:rFonts w:ascii="仿宋" w:eastAsia="仿宋" w:hAnsi="仿宋" w:cs="Times New Roman" w:hint="eastAsia"/>
          <w:kern w:val="2"/>
          <w:sz w:val="30"/>
          <w:szCs w:val="30"/>
          <w:lang w:val="en-US"/>
        </w:rPr>
        <w:t>4</w:t>
      </w:r>
      <w:r>
        <w:rPr>
          <w:rFonts w:ascii="仿宋" w:eastAsia="仿宋" w:hAnsi="仿宋" w:cs="Times New Roman" w:hint="eastAsia"/>
          <w:kern w:val="2"/>
          <w:sz w:val="30"/>
          <w:szCs w:val="30"/>
        </w:rPr>
        <w:t>年局系统部门预算年初预算数为</w:t>
      </w:r>
      <w:r>
        <w:rPr>
          <w:rFonts w:ascii="仿宋" w:eastAsia="仿宋" w:hAnsi="仿宋" w:cs="Times New Roman" w:hint="eastAsia"/>
          <w:kern w:val="2"/>
          <w:sz w:val="30"/>
          <w:szCs w:val="30"/>
          <w:lang w:val="en-US"/>
        </w:rPr>
        <w:t>21,891.82</w:t>
      </w:r>
      <w:r>
        <w:rPr>
          <w:rFonts w:ascii="仿宋" w:eastAsia="仿宋" w:hAnsi="仿宋" w:cs="Times New Roman" w:hint="eastAsia"/>
          <w:kern w:val="2"/>
          <w:sz w:val="30"/>
          <w:szCs w:val="30"/>
        </w:rPr>
        <w:t>万元，其中：基本支出18,428.70万元、项目支出3,463.12万元；调整预算数为</w:t>
      </w:r>
      <w:r>
        <w:rPr>
          <w:rFonts w:ascii="仿宋" w:eastAsia="仿宋" w:hAnsi="仿宋" w:cs="Times New Roman" w:hint="eastAsia"/>
          <w:kern w:val="2"/>
          <w:sz w:val="30"/>
          <w:szCs w:val="30"/>
          <w:lang w:val="en-US"/>
        </w:rPr>
        <w:t>70,022.65 万元，其中：基本支出19,343.68万元、项目支出50,611.97万元</w:t>
      </w: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其中基本建设类项目0万元</w:t>
      </w:r>
      <w:r>
        <w:rPr>
          <w:rFonts w:ascii="仿宋" w:eastAsia="仿宋" w:hAnsi="仿宋" w:cs="Times New Roman" w:hint="eastAsia"/>
          <w:kern w:val="2"/>
          <w:sz w:val="30"/>
          <w:szCs w:val="30"/>
        </w:rPr>
        <w:t>）；决算支出数为69,949.70万元，其中：基本支出19,260.71万元、项目支出50,434.43万元（</w:t>
      </w:r>
      <w:r>
        <w:rPr>
          <w:rFonts w:ascii="仿宋" w:eastAsia="仿宋" w:hAnsi="仿宋" w:cs="Times New Roman" w:hint="eastAsia"/>
          <w:kern w:val="2"/>
          <w:sz w:val="30"/>
          <w:szCs w:val="30"/>
          <w:lang w:val="en-US"/>
        </w:rPr>
        <w:t>其中基本建设类项目0万元</w:t>
      </w:r>
      <w:r>
        <w:rPr>
          <w:rFonts w:ascii="仿宋" w:eastAsia="仿宋" w:hAnsi="仿宋" w:cs="Times New Roman" w:hint="eastAsia"/>
          <w:kern w:val="2"/>
          <w:sz w:val="30"/>
          <w:szCs w:val="30"/>
        </w:rPr>
        <w:t>）。基本支出预算调整数和决算数较年初预算数增加的主要原因系单位增人增资，项目支出预算调整数和决算数较年初预算数增加的主要原因系项目支出年初预算数为部门预算安排的单位事业发展专项，预算调整数和决算数还包括了通过机关及下属事业单位拨付的中央、省、市专项资金。部门预算支出明细详见表</w:t>
      </w:r>
      <w:r>
        <w:rPr>
          <w:rFonts w:ascii="仿宋" w:eastAsia="仿宋" w:hAnsi="仿宋" w:cs="Times New Roman" w:hint="eastAsia"/>
          <w:kern w:val="2"/>
          <w:sz w:val="30"/>
          <w:szCs w:val="30"/>
          <w:lang w:val="en-US"/>
        </w:rPr>
        <w:t>3</w:t>
      </w:r>
      <w:r>
        <w:rPr>
          <w:rFonts w:ascii="仿宋" w:eastAsia="仿宋" w:hAnsi="仿宋" w:cs="Times New Roman" w:hint="eastAsia"/>
          <w:kern w:val="2"/>
          <w:sz w:val="30"/>
          <w:szCs w:val="30"/>
        </w:rPr>
        <w:t>。</w:t>
      </w:r>
    </w:p>
    <w:tbl>
      <w:tblPr>
        <w:tblW w:w="5000" w:type="pct"/>
        <w:tblLook w:val="04A0" w:firstRow="1" w:lastRow="0" w:firstColumn="1" w:lastColumn="0" w:noHBand="0" w:noVBand="1"/>
      </w:tblPr>
      <w:tblGrid>
        <w:gridCol w:w="779"/>
        <w:gridCol w:w="2654"/>
        <w:gridCol w:w="1912"/>
        <w:gridCol w:w="1587"/>
        <w:gridCol w:w="1590"/>
      </w:tblGrid>
      <w:tr w:rsidR="00426391" w14:paraId="2EF61ECE" w14:textId="77777777">
        <w:trPr>
          <w:trHeight w:val="90"/>
        </w:trPr>
        <w:tc>
          <w:tcPr>
            <w:tcW w:w="5000" w:type="pct"/>
            <w:gridSpan w:val="5"/>
            <w:tcBorders>
              <w:top w:val="nil"/>
              <w:left w:val="nil"/>
              <w:bottom w:val="nil"/>
              <w:right w:val="nil"/>
            </w:tcBorders>
            <w:noWrap/>
            <w:vAlign w:val="center"/>
          </w:tcPr>
          <w:p w14:paraId="040CE6E1" w14:textId="77777777" w:rsidR="00426391" w:rsidRDefault="005F763F">
            <w:pPr>
              <w:widowControl/>
              <w:autoSpaceDE/>
              <w:autoSpaceDN/>
              <w:jc w:val="center"/>
              <w:rPr>
                <w:rFonts w:cs="宋体"/>
                <w:b/>
                <w:color w:val="000000"/>
                <w:sz w:val="28"/>
                <w:szCs w:val="28"/>
                <w:lang w:val="en-US"/>
              </w:rPr>
            </w:pPr>
            <w:r>
              <w:rPr>
                <w:rFonts w:cs="宋体" w:hint="eastAsia"/>
                <w:b/>
                <w:color w:val="000000"/>
                <w:sz w:val="28"/>
                <w:szCs w:val="28"/>
                <w:lang w:val="en-US"/>
              </w:rPr>
              <w:t>表</w:t>
            </w:r>
            <w:r>
              <w:rPr>
                <w:rFonts w:ascii="Times New Roman" w:hAnsi="Times New Roman" w:cs="Times New Roman"/>
                <w:b/>
                <w:color w:val="000000"/>
                <w:sz w:val="28"/>
                <w:szCs w:val="28"/>
                <w:lang w:val="en-US"/>
              </w:rPr>
              <w:t>3</w:t>
            </w:r>
            <w:r>
              <w:rPr>
                <w:rFonts w:ascii="Times New Roman" w:hAnsi="Times New Roman" w:cs="Times New Roman" w:hint="eastAsia"/>
                <w:b/>
                <w:color w:val="000000"/>
                <w:sz w:val="28"/>
                <w:szCs w:val="28"/>
                <w:lang w:val="en-US"/>
              </w:rPr>
              <w:t xml:space="preserve"> </w:t>
            </w:r>
            <w:r>
              <w:rPr>
                <w:rFonts w:ascii="Times New Roman" w:hAnsi="Times New Roman" w:cs="Times New Roman"/>
                <w:b/>
                <w:color w:val="000000"/>
                <w:sz w:val="28"/>
                <w:szCs w:val="28"/>
                <w:lang w:val="en-US"/>
              </w:rPr>
              <w:t>20</w:t>
            </w:r>
            <w:r>
              <w:rPr>
                <w:rFonts w:ascii="Times New Roman" w:hAnsi="Times New Roman" w:cs="Times New Roman"/>
                <w:b/>
                <w:sz w:val="28"/>
                <w:szCs w:val="28"/>
                <w:lang w:val="en-US"/>
              </w:rPr>
              <w:t>24</w:t>
            </w:r>
            <w:r>
              <w:rPr>
                <w:rFonts w:cs="宋体" w:hint="eastAsia"/>
                <w:b/>
                <w:color w:val="000000"/>
                <w:sz w:val="28"/>
                <w:szCs w:val="28"/>
                <w:lang w:val="en-US"/>
              </w:rPr>
              <w:t>年度部门整体预算执行情况</w:t>
            </w:r>
          </w:p>
        </w:tc>
      </w:tr>
      <w:tr w:rsidR="00426391" w14:paraId="704B087E" w14:textId="77777777">
        <w:trPr>
          <w:trHeight w:val="270"/>
        </w:trPr>
        <w:tc>
          <w:tcPr>
            <w:tcW w:w="457" w:type="pct"/>
            <w:tcBorders>
              <w:top w:val="nil"/>
              <w:left w:val="nil"/>
              <w:bottom w:val="single" w:sz="4" w:space="0" w:color="auto"/>
              <w:right w:val="nil"/>
            </w:tcBorders>
            <w:noWrap/>
            <w:vAlign w:val="center"/>
          </w:tcPr>
          <w:p w14:paraId="1733C250" w14:textId="77777777" w:rsidR="00426391" w:rsidRDefault="00426391">
            <w:pPr>
              <w:widowControl/>
              <w:autoSpaceDE/>
              <w:autoSpaceDN/>
              <w:rPr>
                <w:rFonts w:cs="宋体"/>
                <w:color w:val="000000"/>
                <w:sz w:val="24"/>
                <w:szCs w:val="24"/>
                <w:lang w:val="en-US"/>
              </w:rPr>
            </w:pPr>
          </w:p>
        </w:tc>
        <w:tc>
          <w:tcPr>
            <w:tcW w:w="1556" w:type="pct"/>
            <w:tcBorders>
              <w:top w:val="nil"/>
              <w:left w:val="nil"/>
              <w:bottom w:val="single" w:sz="4" w:space="0" w:color="auto"/>
              <w:right w:val="nil"/>
            </w:tcBorders>
            <w:noWrap/>
            <w:vAlign w:val="center"/>
          </w:tcPr>
          <w:p w14:paraId="2DB5A0BD" w14:textId="77777777" w:rsidR="00426391" w:rsidRDefault="00426391">
            <w:pPr>
              <w:widowControl/>
              <w:autoSpaceDE/>
              <w:autoSpaceDN/>
              <w:rPr>
                <w:rFonts w:cs="宋体"/>
                <w:color w:val="000000"/>
                <w:sz w:val="24"/>
                <w:szCs w:val="24"/>
                <w:lang w:val="en-US"/>
              </w:rPr>
            </w:pPr>
          </w:p>
        </w:tc>
        <w:tc>
          <w:tcPr>
            <w:tcW w:w="1122" w:type="pct"/>
            <w:tcBorders>
              <w:top w:val="nil"/>
              <w:left w:val="nil"/>
              <w:bottom w:val="single" w:sz="4" w:space="0" w:color="auto"/>
              <w:right w:val="nil"/>
            </w:tcBorders>
            <w:noWrap/>
            <w:vAlign w:val="center"/>
          </w:tcPr>
          <w:p w14:paraId="40A40DEE" w14:textId="77777777" w:rsidR="00426391" w:rsidRDefault="00426391">
            <w:pPr>
              <w:widowControl/>
              <w:autoSpaceDE/>
              <w:autoSpaceDN/>
              <w:rPr>
                <w:rFonts w:cs="宋体"/>
                <w:color w:val="000000"/>
                <w:sz w:val="24"/>
                <w:szCs w:val="24"/>
                <w:lang w:val="en-US"/>
              </w:rPr>
            </w:pPr>
          </w:p>
        </w:tc>
        <w:tc>
          <w:tcPr>
            <w:tcW w:w="931" w:type="pct"/>
            <w:tcBorders>
              <w:top w:val="nil"/>
              <w:left w:val="nil"/>
              <w:bottom w:val="single" w:sz="4" w:space="0" w:color="auto"/>
              <w:right w:val="nil"/>
            </w:tcBorders>
            <w:noWrap/>
            <w:vAlign w:val="center"/>
          </w:tcPr>
          <w:p w14:paraId="14612E5C" w14:textId="77777777" w:rsidR="00426391" w:rsidRDefault="00426391">
            <w:pPr>
              <w:widowControl/>
              <w:autoSpaceDE/>
              <w:autoSpaceDN/>
              <w:rPr>
                <w:rFonts w:cs="宋体"/>
                <w:color w:val="000000"/>
                <w:sz w:val="24"/>
                <w:szCs w:val="24"/>
                <w:lang w:val="en-US"/>
              </w:rPr>
            </w:pPr>
          </w:p>
        </w:tc>
        <w:tc>
          <w:tcPr>
            <w:tcW w:w="932" w:type="pct"/>
            <w:tcBorders>
              <w:top w:val="nil"/>
              <w:left w:val="nil"/>
              <w:bottom w:val="single" w:sz="4" w:space="0" w:color="auto"/>
              <w:right w:val="nil"/>
            </w:tcBorders>
            <w:noWrap/>
            <w:vAlign w:val="center"/>
          </w:tcPr>
          <w:p w14:paraId="4C9E57EE" w14:textId="77777777" w:rsidR="00426391" w:rsidRDefault="005F763F">
            <w:pPr>
              <w:widowControl/>
              <w:autoSpaceDE/>
              <w:autoSpaceDN/>
              <w:rPr>
                <w:rFonts w:cs="宋体"/>
                <w:color w:val="000000"/>
                <w:sz w:val="24"/>
                <w:szCs w:val="24"/>
                <w:lang w:val="en-US"/>
              </w:rPr>
            </w:pPr>
            <w:r>
              <w:rPr>
                <w:rFonts w:cs="宋体" w:hint="eastAsia"/>
                <w:color w:val="000000"/>
                <w:lang w:val="en-US"/>
              </w:rPr>
              <w:t>金额：万元</w:t>
            </w:r>
          </w:p>
        </w:tc>
      </w:tr>
      <w:tr w:rsidR="00426391" w14:paraId="676D9249" w14:textId="77777777">
        <w:trPr>
          <w:cantSplit/>
          <w:trHeight w:hRule="exact" w:val="340"/>
        </w:trPr>
        <w:tc>
          <w:tcPr>
            <w:tcW w:w="457" w:type="pct"/>
            <w:tcBorders>
              <w:top w:val="single" w:sz="4" w:space="0" w:color="auto"/>
              <w:left w:val="single" w:sz="4" w:space="0" w:color="auto"/>
              <w:bottom w:val="single" w:sz="4" w:space="0" w:color="auto"/>
              <w:right w:val="single" w:sz="4" w:space="0" w:color="auto"/>
            </w:tcBorders>
            <w:noWrap/>
            <w:vAlign w:val="center"/>
          </w:tcPr>
          <w:p w14:paraId="69220897" w14:textId="77777777" w:rsidR="00426391" w:rsidRDefault="005F763F">
            <w:pPr>
              <w:widowControl/>
              <w:jc w:val="center"/>
              <w:textAlignment w:val="center"/>
              <w:rPr>
                <w:rFonts w:cs="宋体"/>
                <w:b/>
                <w:bCs/>
                <w:color w:val="000000"/>
                <w:sz w:val="24"/>
                <w:szCs w:val="24"/>
                <w:lang w:val="en-US"/>
              </w:rPr>
            </w:pPr>
            <w:r>
              <w:rPr>
                <w:rFonts w:hint="eastAsia"/>
                <w:b/>
                <w:bCs/>
                <w:color w:val="000000"/>
                <w:sz w:val="24"/>
                <w:szCs w:val="24"/>
                <w:lang w:val="en-US"/>
              </w:rPr>
              <w:t>序号</w:t>
            </w:r>
          </w:p>
        </w:tc>
        <w:tc>
          <w:tcPr>
            <w:tcW w:w="1556" w:type="pct"/>
            <w:tcBorders>
              <w:top w:val="single" w:sz="4" w:space="0" w:color="auto"/>
              <w:left w:val="single" w:sz="4" w:space="0" w:color="auto"/>
              <w:bottom w:val="single" w:sz="4" w:space="0" w:color="auto"/>
              <w:right w:val="single" w:sz="4" w:space="0" w:color="auto"/>
            </w:tcBorders>
            <w:vAlign w:val="center"/>
          </w:tcPr>
          <w:p w14:paraId="1862FEF2" w14:textId="77777777" w:rsidR="00426391" w:rsidRDefault="005F763F">
            <w:pPr>
              <w:widowControl/>
              <w:jc w:val="center"/>
              <w:textAlignment w:val="center"/>
              <w:rPr>
                <w:rFonts w:cs="宋体"/>
                <w:b/>
                <w:bCs/>
                <w:color w:val="000000"/>
                <w:sz w:val="24"/>
                <w:szCs w:val="24"/>
                <w:lang w:val="en-US"/>
              </w:rPr>
            </w:pPr>
            <w:r>
              <w:rPr>
                <w:rFonts w:hint="eastAsia"/>
                <w:b/>
                <w:bCs/>
                <w:color w:val="000000"/>
                <w:sz w:val="24"/>
                <w:szCs w:val="24"/>
                <w:lang w:val="en-US"/>
              </w:rPr>
              <w:t>科目</w:t>
            </w:r>
          </w:p>
        </w:tc>
        <w:tc>
          <w:tcPr>
            <w:tcW w:w="1122" w:type="pct"/>
            <w:tcBorders>
              <w:top w:val="single" w:sz="4" w:space="0" w:color="auto"/>
              <w:left w:val="single" w:sz="4" w:space="0" w:color="auto"/>
              <w:bottom w:val="single" w:sz="4" w:space="0" w:color="auto"/>
              <w:right w:val="single" w:sz="4" w:space="0" w:color="auto"/>
            </w:tcBorders>
            <w:noWrap/>
            <w:vAlign w:val="center"/>
          </w:tcPr>
          <w:p w14:paraId="7221EC08" w14:textId="77777777" w:rsidR="00426391" w:rsidRDefault="005F763F">
            <w:pPr>
              <w:widowControl/>
              <w:jc w:val="center"/>
              <w:textAlignment w:val="center"/>
              <w:rPr>
                <w:rFonts w:cs="宋体"/>
                <w:b/>
                <w:bCs/>
                <w:color w:val="000000"/>
                <w:sz w:val="24"/>
                <w:szCs w:val="24"/>
                <w:lang w:val="en-US"/>
              </w:rPr>
            </w:pPr>
            <w:r>
              <w:rPr>
                <w:rFonts w:hint="eastAsia"/>
                <w:b/>
                <w:bCs/>
                <w:color w:val="000000"/>
                <w:sz w:val="24"/>
                <w:szCs w:val="24"/>
                <w:lang w:val="en-US"/>
              </w:rPr>
              <w:t>年初预算</w:t>
            </w:r>
          </w:p>
        </w:tc>
        <w:tc>
          <w:tcPr>
            <w:tcW w:w="931" w:type="pct"/>
            <w:tcBorders>
              <w:top w:val="single" w:sz="4" w:space="0" w:color="auto"/>
              <w:left w:val="single" w:sz="4" w:space="0" w:color="auto"/>
              <w:bottom w:val="single" w:sz="4" w:space="0" w:color="auto"/>
              <w:right w:val="single" w:sz="4" w:space="0" w:color="auto"/>
            </w:tcBorders>
            <w:noWrap/>
            <w:vAlign w:val="center"/>
          </w:tcPr>
          <w:p w14:paraId="501C281B" w14:textId="77777777" w:rsidR="00426391" w:rsidRDefault="005F763F">
            <w:pPr>
              <w:widowControl/>
              <w:jc w:val="center"/>
              <w:textAlignment w:val="center"/>
              <w:rPr>
                <w:rFonts w:cs="宋体"/>
                <w:b/>
                <w:bCs/>
                <w:color w:val="000000"/>
                <w:sz w:val="24"/>
                <w:szCs w:val="24"/>
                <w:lang w:val="en-US"/>
              </w:rPr>
            </w:pPr>
            <w:r>
              <w:rPr>
                <w:rFonts w:hint="eastAsia"/>
                <w:b/>
                <w:bCs/>
                <w:color w:val="000000"/>
                <w:sz w:val="24"/>
                <w:szCs w:val="24"/>
                <w:lang w:val="en-US"/>
              </w:rPr>
              <w:t>调整预算数</w:t>
            </w:r>
          </w:p>
        </w:tc>
        <w:tc>
          <w:tcPr>
            <w:tcW w:w="932" w:type="pct"/>
            <w:tcBorders>
              <w:top w:val="single" w:sz="4" w:space="0" w:color="auto"/>
              <w:left w:val="single" w:sz="4" w:space="0" w:color="auto"/>
              <w:bottom w:val="single" w:sz="4" w:space="0" w:color="auto"/>
              <w:right w:val="single" w:sz="4" w:space="0" w:color="auto"/>
            </w:tcBorders>
            <w:noWrap/>
            <w:vAlign w:val="center"/>
          </w:tcPr>
          <w:p w14:paraId="00596500" w14:textId="77777777" w:rsidR="00426391" w:rsidRDefault="005F763F">
            <w:pPr>
              <w:widowControl/>
              <w:jc w:val="center"/>
              <w:textAlignment w:val="center"/>
              <w:rPr>
                <w:rFonts w:cs="宋体"/>
                <w:b/>
                <w:bCs/>
                <w:color w:val="000000"/>
                <w:sz w:val="24"/>
                <w:szCs w:val="24"/>
                <w:lang w:val="en-US"/>
              </w:rPr>
            </w:pPr>
            <w:r>
              <w:rPr>
                <w:rFonts w:hint="eastAsia"/>
                <w:b/>
                <w:bCs/>
                <w:color w:val="000000"/>
                <w:sz w:val="24"/>
                <w:szCs w:val="24"/>
                <w:lang w:val="en-US"/>
              </w:rPr>
              <w:t>决算数</w:t>
            </w:r>
          </w:p>
        </w:tc>
      </w:tr>
      <w:tr w:rsidR="00426391" w14:paraId="0F96EEEF" w14:textId="77777777">
        <w:trPr>
          <w:trHeight w:hRule="exact" w:val="340"/>
        </w:trPr>
        <w:tc>
          <w:tcPr>
            <w:tcW w:w="457" w:type="pct"/>
            <w:tcBorders>
              <w:top w:val="single" w:sz="4" w:space="0" w:color="auto"/>
              <w:left w:val="single" w:sz="4" w:space="0" w:color="auto"/>
              <w:bottom w:val="single" w:sz="4" w:space="0" w:color="auto"/>
              <w:right w:val="single" w:sz="4" w:space="0" w:color="auto"/>
            </w:tcBorders>
            <w:noWrap/>
            <w:vAlign w:val="center"/>
          </w:tcPr>
          <w:p w14:paraId="2B0E5B2D" w14:textId="77777777" w:rsidR="00426391" w:rsidRDefault="005F763F">
            <w:pPr>
              <w:widowControl/>
              <w:jc w:val="center"/>
              <w:textAlignment w:val="center"/>
              <w:rPr>
                <w:rFonts w:cs="宋体"/>
                <w:color w:val="000000"/>
                <w:sz w:val="24"/>
                <w:szCs w:val="24"/>
                <w:lang w:val="en-US"/>
              </w:rPr>
            </w:pPr>
            <w:r>
              <w:rPr>
                <w:rFonts w:hint="eastAsia"/>
                <w:color w:val="000000"/>
                <w:sz w:val="24"/>
                <w:szCs w:val="24"/>
                <w:lang w:val="en-US"/>
              </w:rPr>
              <w:t>一</w:t>
            </w:r>
          </w:p>
        </w:tc>
        <w:tc>
          <w:tcPr>
            <w:tcW w:w="1556" w:type="pct"/>
            <w:tcBorders>
              <w:top w:val="single" w:sz="4" w:space="0" w:color="auto"/>
              <w:left w:val="single" w:sz="4" w:space="0" w:color="auto"/>
              <w:bottom w:val="single" w:sz="4" w:space="0" w:color="auto"/>
              <w:right w:val="single" w:sz="4" w:space="0" w:color="auto"/>
            </w:tcBorders>
            <w:vAlign w:val="center"/>
          </w:tcPr>
          <w:p w14:paraId="2711770B" w14:textId="77777777" w:rsidR="00426391" w:rsidRDefault="005F763F">
            <w:pPr>
              <w:widowControl/>
              <w:textAlignment w:val="center"/>
              <w:rPr>
                <w:rFonts w:cs="宋体"/>
                <w:color w:val="000000"/>
                <w:sz w:val="24"/>
                <w:szCs w:val="24"/>
                <w:lang w:val="en-US"/>
              </w:rPr>
            </w:pPr>
            <w:r>
              <w:rPr>
                <w:rFonts w:hint="eastAsia"/>
                <w:color w:val="000000"/>
                <w:sz w:val="24"/>
                <w:szCs w:val="24"/>
                <w:lang w:val="en-US"/>
              </w:rPr>
              <w:t>基本支出</w:t>
            </w:r>
          </w:p>
        </w:tc>
        <w:tc>
          <w:tcPr>
            <w:tcW w:w="1122" w:type="pct"/>
            <w:tcBorders>
              <w:top w:val="single" w:sz="4" w:space="0" w:color="auto"/>
              <w:left w:val="single" w:sz="4" w:space="0" w:color="auto"/>
              <w:bottom w:val="single" w:sz="4" w:space="0" w:color="auto"/>
              <w:right w:val="single" w:sz="4" w:space="0" w:color="auto"/>
            </w:tcBorders>
            <w:noWrap/>
            <w:vAlign w:val="center"/>
          </w:tcPr>
          <w:p w14:paraId="6285BA09" w14:textId="77777777" w:rsidR="00426391" w:rsidRDefault="005F763F">
            <w:pPr>
              <w:widowControl/>
              <w:jc w:val="right"/>
              <w:textAlignment w:val="center"/>
              <w:rPr>
                <w:color w:val="000000"/>
                <w:sz w:val="24"/>
                <w:szCs w:val="24"/>
                <w:lang w:val="en-US"/>
              </w:rPr>
            </w:pPr>
            <w:r>
              <w:rPr>
                <w:rFonts w:hint="eastAsia"/>
                <w:sz w:val="24"/>
                <w:szCs w:val="24"/>
                <w:lang w:val="en-US"/>
              </w:rPr>
              <w:t>18,428.70</w:t>
            </w:r>
          </w:p>
        </w:tc>
        <w:tc>
          <w:tcPr>
            <w:tcW w:w="931" w:type="pct"/>
            <w:tcBorders>
              <w:top w:val="single" w:sz="4" w:space="0" w:color="auto"/>
              <w:left w:val="single" w:sz="4" w:space="0" w:color="auto"/>
              <w:bottom w:val="single" w:sz="4" w:space="0" w:color="auto"/>
              <w:right w:val="single" w:sz="4" w:space="0" w:color="auto"/>
            </w:tcBorders>
            <w:noWrap/>
            <w:vAlign w:val="bottom"/>
          </w:tcPr>
          <w:p w14:paraId="5E2AAA0F" w14:textId="77777777" w:rsidR="00426391" w:rsidRDefault="005F763F">
            <w:pPr>
              <w:widowControl/>
              <w:jc w:val="right"/>
              <w:textAlignment w:val="center"/>
              <w:rPr>
                <w:sz w:val="24"/>
                <w:szCs w:val="24"/>
                <w:lang w:val="en-US"/>
              </w:rPr>
            </w:pPr>
            <w:r>
              <w:rPr>
                <w:rFonts w:hint="eastAsia"/>
                <w:sz w:val="24"/>
                <w:szCs w:val="24"/>
                <w:lang w:val="en-US"/>
              </w:rPr>
              <w:t xml:space="preserve">19,343.68 </w:t>
            </w:r>
          </w:p>
        </w:tc>
        <w:tc>
          <w:tcPr>
            <w:tcW w:w="932" w:type="pct"/>
            <w:tcBorders>
              <w:top w:val="single" w:sz="4" w:space="0" w:color="auto"/>
              <w:left w:val="single" w:sz="4" w:space="0" w:color="auto"/>
              <w:bottom w:val="single" w:sz="4" w:space="0" w:color="auto"/>
              <w:right w:val="single" w:sz="4" w:space="0" w:color="auto"/>
            </w:tcBorders>
            <w:noWrap/>
            <w:vAlign w:val="center"/>
          </w:tcPr>
          <w:p w14:paraId="1962F6B2" w14:textId="77777777" w:rsidR="00426391" w:rsidRDefault="005F763F">
            <w:pPr>
              <w:widowControl/>
              <w:jc w:val="right"/>
              <w:textAlignment w:val="center"/>
              <w:rPr>
                <w:sz w:val="24"/>
                <w:szCs w:val="24"/>
                <w:lang w:val="en-US"/>
              </w:rPr>
            </w:pPr>
            <w:r>
              <w:rPr>
                <w:rFonts w:hint="eastAsia"/>
                <w:sz w:val="24"/>
                <w:szCs w:val="24"/>
                <w:lang w:val="en-US"/>
              </w:rPr>
              <w:t xml:space="preserve">19,260.71 </w:t>
            </w:r>
          </w:p>
        </w:tc>
      </w:tr>
      <w:tr w:rsidR="00426391" w14:paraId="4E40D41A" w14:textId="77777777">
        <w:trPr>
          <w:trHeight w:hRule="exact" w:val="340"/>
        </w:trPr>
        <w:tc>
          <w:tcPr>
            <w:tcW w:w="457" w:type="pct"/>
            <w:tcBorders>
              <w:top w:val="single" w:sz="4" w:space="0" w:color="auto"/>
              <w:left w:val="single" w:sz="4" w:space="0" w:color="auto"/>
              <w:bottom w:val="single" w:sz="4" w:space="0" w:color="auto"/>
              <w:right w:val="single" w:sz="4" w:space="0" w:color="auto"/>
            </w:tcBorders>
            <w:noWrap/>
            <w:vAlign w:val="center"/>
          </w:tcPr>
          <w:p w14:paraId="42BB2296" w14:textId="77777777" w:rsidR="00426391" w:rsidRDefault="005F763F">
            <w:pPr>
              <w:widowControl/>
              <w:jc w:val="center"/>
              <w:textAlignment w:val="center"/>
              <w:rPr>
                <w:rFonts w:cs="宋体"/>
                <w:color w:val="000000"/>
                <w:sz w:val="24"/>
                <w:szCs w:val="24"/>
                <w:lang w:val="en-US"/>
              </w:rPr>
            </w:pPr>
            <w:r>
              <w:rPr>
                <w:color w:val="000000"/>
                <w:sz w:val="24"/>
                <w:szCs w:val="24"/>
                <w:lang w:val="en-US"/>
              </w:rPr>
              <w:t>1</w:t>
            </w:r>
          </w:p>
        </w:tc>
        <w:tc>
          <w:tcPr>
            <w:tcW w:w="1556" w:type="pct"/>
            <w:tcBorders>
              <w:top w:val="single" w:sz="4" w:space="0" w:color="auto"/>
              <w:left w:val="single" w:sz="4" w:space="0" w:color="auto"/>
              <w:bottom w:val="single" w:sz="4" w:space="0" w:color="auto"/>
              <w:right w:val="single" w:sz="4" w:space="0" w:color="auto"/>
            </w:tcBorders>
            <w:vAlign w:val="center"/>
          </w:tcPr>
          <w:p w14:paraId="00E92682" w14:textId="77777777" w:rsidR="00426391" w:rsidRDefault="005F763F">
            <w:pPr>
              <w:widowControl/>
              <w:textAlignment w:val="center"/>
              <w:rPr>
                <w:rFonts w:cs="宋体"/>
                <w:color w:val="000000"/>
                <w:sz w:val="24"/>
                <w:szCs w:val="24"/>
                <w:lang w:val="en-US"/>
              </w:rPr>
            </w:pPr>
            <w:r>
              <w:rPr>
                <w:rFonts w:hint="eastAsia"/>
                <w:color w:val="000000"/>
                <w:sz w:val="24"/>
                <w:szCs w:val="24"/>
                <w:lang w:val="en-US"/>
              </w:rPr>
              <w:t>人员经费</w:t>
            </w:r>
          </w:p>
        </w:tc>
        <w:tc>
          <w:tcPr>
            <w:tcW w:w="1122" w:type="pct"/>
            <w:tcBorders>
              <w:top w:val="single" w:sz="4" w:space="0" w:color="auto"/>
              <w:left w:val="single" w:sz="4" w:space="0" w:color="auto"/>
              <w:bottom w:val="single" w:sz="4" w:space="0" w:color="auto"/>
              <w:right w:val="single" w:sz="4" w:space="0" w:color="auto"/>
            </w:tcBorders>
            <w:noWrap/>
            <w:vAlign w:val="center"/>
          </w:tcPr>
          <w:p w14:paraId="6610E556" w14:textId="77777777" w:rsidR="00426391" w:rsidRDefault="005F763F">
            <w:pPr>
              <w:widowControl/>
              <w:jc w:val="right"/>
              <w:textAlignment w:val="center"/>
              <w:rPr>
                <w:color w:val="000000"/>
                <w:sz w:val="24"/>
                <w:szCs w:val="24"/>
                <w:lang w:val="en-US"/>
              </w:rPr>
            </w:pPr>
            <w:r>
              <w:rPr>
                <w:rFonts w:hint="eastAsia"/>
                <w:sz w:val="24"/>
                <w:szCs w:val="24"/>
                <w:lang w:val="en-US"/>
              </w:rPr>
              <w:t>16,058.72</w:t>
            </w:r>
          </w:p>
        </w:tc>
        <w:tc>
          <w:tcPr>
            <w:tcW w:w="931" w:type="pct"/>
            <w:tcBorders>
              <w:top w:val="single" w:sz="4" w:space="0" w:color="auto"/>
              <w:left w:val="single" w:sz="4" w:space="0" w:color="auto"/>
              <w:bottom w:val="single" w:sz="4" w:space="0" w:color="auto"/>
              <w:right w:val="single" w:sz="4" w:space="0" w:color="auto"/>
            </w:tcBorders>
            <w:noWrap/>
            <w:vAlign w:val="bottom"/>
          </w:tcPr>
          <w:p w14:paraId="4AFFF16E" w14:textId="77777777" w:rsidR="00426391" w:rsidRDefault="005F763F">
            <w:pPr>
              <w:widowControl/>
              <w:jc w:val="right"/>
              <w:textAlignment w:val="center"/>
              <w:rPr>
                <w:sz w:val="24"/>
                <w:szCs w:val="24"/>
                <w:lang w:val="en-US"/>
              </w:rPr>
            </w:pPr>
            <w:r>
              <w:rPr>
                <w:rFonts w:hint="eastAsia"/>
                <w:sz w:val="24"/>
                <w:szCs w:val="24"/>
                <w:lang w:val="en-US"/>
              </w:rPr>
              <w:t xml:space="preserve">17,220.81 </w:t>
            </w:r>
          </w:p>
        </w:tc>
        <w:tc>
          <w:tcPr>
            <w:tcW w:w="932" w:type="pct"/>
            <w:tcBorders>
              <w:top w:val="single" w:sz="4" w:space="0" w:color="auto"/>
              <w:left w:val="single" w:sz="4" w:space="0" w:color="auto"/>
              <w:bottom w:val="single" w:sz="4" w:space="0" w:color="auto"/>
              <w:right w:val="single" w:sz="4" w:space="0" w:color="auto"/>
            </w:tcBorders>
            <w:noWrap/>
            <w:vAlign w:val="center"/>
          </w:tcPr>
          <w:p w14:paraId="0DEB6AB9" w14:textId="77777777" w:rsidR="00426391" w:rsidRDefault="005F763F">
            <w:pPr>
              <w:widowControl/>
              <w:jc w:val="right"/>
              <w:textAlignment w:val="center"/>
              <w:rPr>
                <w:sz w:val="24"/>
                <w:szCs w:val="24"/>
                <w:lang w:val="en-US"/>
              </w:rPr>
            </w:pPr>
            <w:r>
              <w:rPr>
                <w:rFonts w:hint="eastAsia"/>
                <w:sz w:val="24"/>
                <w:szCs w:val="24"/>
                <w:lang w:val="en-US"/>
              </w:rPr>
              <w:t xml:space="preserve">17,144.43 </w:t>
            </w:r>
          </w:p>
        </w:tc>
      </w:tr>
      <w:tr w:rsidR="00426391" w14:paraId="126EED52" w14:textId="77777777">
        <w:trPr>
          <w:trHeight w:hRule="exact" w:val="340"/>
        </w:trPr>
        <w:tc>
          <w:tcPr>
            <w:tcW w:w="457" w:type="pct"/>
            <w:tcBorders>
              <w:top w:val="single" w:sz="4" w:space="0" w:color="auto"/>
              <w:left w:val="single" w:sz="4" w:space="0" w:color="auto"/>
              <w:bottom w:val="single" w:sz="4" w:space="0" w:color="auto"/>
              <w:right w:val="single" w:sz="4" w:space="0" w:color="auto"/>
            </w:tcBorders>
            <w:noWrap/>
            <w:vAlign w:val="center"/>
          </w:tcPr>
          <w:p w14:paraId="03A8CB0E" w14:textId="77777777" w:rsidR="00426391" w:rsidRDefault="005F763F">
            <w:pPr>
              <w:widowControl/>
              <w:jc w:val="center"/>
              <w:textAlignment w:val="center"/>
              <w:rPr>
                <w:rFonts w:cs="宋体"/>
                <w:color w:val="000000"/>
                <w:sz w:val="24"/>
                <w:szCs w:val="24"/>
                <w:lang w:val="en-US"/>
              </w:rPr>
            </w:pPr>
            <w:r>
              <w:rPr>
                <w:color w:val="000000"/>
                <w:sz w:val="24"/>
                <w:szCs w:val="24"/>
                <w:lang w:val="en-US"/>
              </w:rPr>
              <w:t>2</w:t>
            </w:r>
          </w:p>
        </w:tc>
        <w:tc>
          <w:tcPr>
            <w:tcW w:w="1556" w:type="pct"/>
            <w:tcBorders>
              <w:top w:val="single" w:sz="4" w:space="0" w:color="auto"/>
              <w:left w:val="single" w:sz="4" w:space="0" w:color="auto"/>
              <w:bottom w:val="single" w:sz="4" w:space="0" w:color="auto"/>
              <w:right w:val="single" w:sz="4" w:space="0" w:color="auto"/>
            </w:tcBorders>
            <w:vAlign w:val="center"/>
          </w:tcPr>
          <w:p w14:paraId="19FABCD0" w14:textId="77777777" w:rsidR="00426391" w:rsidRDefault="005F763F">
            <w:pPr>
              <w:widowControl/>
              <w:textAlignment w:val="center"/>
              <w:rPr>
                <w:rFonts w:cs="宋体"/>
                <w:color w:val="000000"/>
                <w:sz w:val="24"/>
                <w:szCs w:val="24"/>
                <w:lang w:val="en-US"/>
              </w:rPr>
            </w:pPr>
            <w:r>
              <w:rPr>
                <w:rFonts w:hint="eastAsia"/>
                <w:color w:val="000000"/>
                <w:sz w:val="24"/>
                <w:szCs w:val="24"/>
                <w:lang w:val="en-US"/>
              </w:rPr>
              <w:t>日常公用经费</w:t>
            </w:r>
          </w:p>
        </w:tc>
        <w:tc>
          <w:tcPr>
            <w:tcW w:w="1122" w:type="pct"/>
            <w:tcBorders>
              <w:top w:val="single" w:sz="4" w:space="0" w:color="auto"/>
              <w:left w:val="single" w:sz="4" w:space="0" w:color="auto"/>
              <w:bottom w:val="single" w:sz="4" w:space="0" w:color="auto"/>
              <w:right w:val="single" w:sz="4" w:space="0" w:color="auto"/>
            </w:tcBorders>
            <w:noWrap/>
            <w:vAlign w:val="center"/>
          </w:tcPr>
          <w:p w14:paraId="6927EEC5" w14:textId="77777777" w:rsidR="00426391" w:rsidRDefault="005F763F">
            <w:pPr>
              <w:widowControl/>
              <w:jc w:val="right"/>
              <w:textAlignment w:val="center"/>
              <w:rPr>
                <w:color w:val="000000"/>
                <w:sz w:val="24"/>
                <w:szCs w:val="24"/>
                <w:lang w:val="en-US"/>
              </w:rPr>
            </w:pPr>
            <w:r>
              <w:rPr>
                <w:rFonts w:hint="eastAsia"/>
                <w:sz w:val="24"/>
                <w:szCs w:val="24"/>
                <w:lang w:val="en-US"/>
              </w:rPr>
              <w:t>2,369.98</w:t>
            </w:r>
          </w:p>
        </w:tc>
        <w:tc>
          <w:tcPr>
            <w:tcW w:w="931" w:type="pct"/>
            <w:tcBorders>
              <w:top w:val="single" w:sz="4" w:space="0" w:color="auto"/>
              <w:left w:val="single" w:sz="4" w:space="0" w:color="auto"/>
              <w:bottom w:val="single" w:sz="4" w:space="0" w:color="auto"/>
              <w:right w:val="single" w:sz="4" w:space="0" w:color="auto"/>
            </w:tcBorders>
            <w:noWrap/>
            <w:vAlign w:val="bottom"/>
          </w:tcPr>
          <w:p w14:paraId="2A8A806F" w14:textId="77777777" w:rsidR="00426391" w:rsidRDefault="005F763F">
            <w:pPr>
              <w:widowControl/>
              <w:jc w:val="right"/>
              <w:textAlignment w:val="center"/>
              <w:rPr>
                <w:sz w:val="24"/>
                <w:szCs w:val="24"/>
                <w:lang w:val="en-US"/>
              </w:rPr>
            </w:pPr>
            <w:r>
              <w:rPr>
                <w:rFonts w:hint="eastAsia"/>
                <w:sz w:val="24"/>
                <w:szCs w:val="24"/>
                <w:lang w:val="en-US"/>
              </w:rPr>
              <w:t xml:space="preserve">2,122.87 </w:t>
            </w:r>
          </w:p>
        </w:tc>
        <w:tc>
          <w:tcPr>
            <w:tcW w:w="932" w:type="pct"/>
            <w:tcBorders>
              <w:top w:val="single" w:sz="4" w:space="0" w:color="auto"/>
              <w:left w:val="single" w:sz="4" w:space="0" w:color="auto"/>
              <w:bottom w:val="single" w:sz="4" w:space="0" w:color="auto"/>
              <w:right w:val="single" w:sz="4" w:space="0" w:color="auto"/>
            </w:tcBorders>
            <w:noWrap/>
            <w:vAlign w:val="center"/>
          </w:tcPr>
          <w:p w14:paraId="5F699290" w14:textId="77777777" w:rsidR="00426391" w:rsidRDefault="005F763F">
            <w:pPr>
              <w:widowControl/>
              <w:jc w:val="right"/>
              <w:textAlignment w:val="center"/>
              <w:rPr>
                <w:sz w:val="24"/>
                <w:szCs w:val="24"/>
                <w:lang w:val="en-US"/>
              </w:rPr>
            </w:pPr>
            <w:r>
              <w:rPr>
                <w:rFonts w:hint="eastAsia"/>
                <w:sz w:val="24"/>
                <w:szCs w:val="24"/>
                <w:lang w:val="en-US"/>
              </w:rPr>
              <w:t xml:space="preserve">2,116.28 </w:t>
            </w:r>
          </w:p>
        </w:tc>
      </w:tr>
      <w:tr w:rsidR="00426391" w14:paraId="3A8487BC" w14:textId="77777777">
        <w:trPr>
          <w:trHeight w:hRule="exact" w:val="340"/>
        </w:trPr>
        <w:tc>
          <w:tcPr>
            <w:tcW w:w="457" w:type="pct"/>
            <w:tcBorders>
              <w:top w:val="single" w:sz="4" w:space="0" w:color="auto"/>
              <w:left w:val="single" w:sz="4" w:space="0" w:color="auto"/>
              <w:bottom w:val="single" w:sz="4" w:space="0" w:color="auto"/>
              <w:right w:val="single" w:sz="4" w:space="0" w:color="auto"/>
            </w:tcBorders>
            <w:noWrap/>
            <w:vAlign w:val="center"/>
          </w:tcPr>
          <w:p w14:paraId="69A39D54" w14:textId="77777777" w:rsidR="00426391" w:rsidRDefault="005F763F">
            <w:pPr>
              <w:widowControl/>
              <w:jc w:val="center"/>
              <w:textAlignment w:val="center"/>
              <w:rPr>
                <w:rFonts w:cs="宋体"/>
                <w:color w:val="000000"/>
                <w:sz w:val="24"/>
                <w:szCs w:val="24"/>
                <w:lang w:val="en-US"/>
              </w:rPr>
            </w:pPr>
            <w:r>
              <w:rPr>
                <w:color w:val="000000"/>
                <w:sz w:val="24"/>
                <w:szCs w:val="24"/>
                <w:lang w:val="en-US"/>
              </w:rPr>
              <w:t>3</w:t>
            </w:r>
          </w:p>
        </w:tc>
        <w:tc>
          <w:tcPr>
            <w:tcW w:w="1556" w:type="pct"/>
            <w:tcBorders>
              <w:top w:val="single" w:sz="4" w:space="0" w:color="auto"/>
              <w:left w:val="single" w:sz="4" w:space="0" w:color="auto"/>
              <w:bottom w:val="single" w:sz="4" w:space="0" w:color="auto"/>
              <w:right w:val="single" w:sz="4" w:space="0" w:color="auto"/>
            </w:tcBorders>
            <w:vAlign w:val="center"/>
          </w:tcPr>
          <w:p w14:paraId="4C2351EF" w14:textId="77777777" w:rsidR="00426391" w:rsidRDefault="005F763F">
            <w:pPr>
              <w:widowControl/>
              <w:textAlignment w:val="center"/>
              <w:rPr>
                <w:rFonts w:cs="宋体"/>
                <w:color w:val="000000"/>
                <w:sz w:val="24"/>
                <w:szCs w:val="24"/>
                <w:lang w:val="en-US"/>
              </w:rPr>
            </w:pPr>
            <w:r>
              <w:rPr>
                <w:rFonts w:hint="eastAsia"/>
                <w:color w:val="000000"/>
                <w:sz w:val="24"/>
                <w:szCs w:val="24"/>
                <w:lang w:val="en-US"/>
              </w:rPr>
              <w:t>不可预见支出</w:t>
            </w:r>
          </w:p>
        </w:tc>
        <w:tc>
          <w:tcPr>
            <w:tcW w:w="1122" w:type="pct"/>
            <w:tcBorders>
              <w:top w:val="single" w:sz="4" w:space="0" w:color="auto"/>
              <w:left w:val="single" w:sz="4" w:space="0" w:color="auto"/>
              <w:bottom w:val="single" w:sz="4" w:space="0" w:color="auto"/>
              <w:right w:val="single" w:sz="4" w:space="0" w:color="auto"/>
            </w:tcBorders>
            <w:noWrap/>
            <w:vAlign w:val="center"/>
          </w:tcPr>
          <w:p w14:paraId="78148214" w14:textId="77777777" w:rsidR="00426391" w:rsidRDefault="005F763F">
            <w:pPr>
              <w:widowControl/>
              <w:jc w:val="right"/>
              <w:textAlignment w:val="center"/>
              <w:rPr>
                <w:color w:val="000000"/>
                <w:sz w:val="24"/>
                <w:szCs w:val="24"/>
                <w:lang w:val="en-US"/>
              </w:rPr>
            </w:pPr>
            <w:r>
              <w:rPr>
                <w:rFonts w:hint="eastAsia"/>
                <w:color w:val="000000"/>
                <w:sz w:val="24"/>
                <w:szCs w:val="24"/>
                <w:lang w:val="en-US"/>
              </w:rPr>
              <w:t xml:space="preserve">　</w:t>
            </w:r>
          </w:p>
        </w:tc>
        <w:tc>
          <w:tcPr>
            <w:tcW w:w="931" w:type="pct"/>
            <w:tcBorders>
              <w:top w:val="single" w:sz="4" w:space="0" w:color="auto"/>
              <w:left w:val="single" w:sz="4" w:space="0" w:color="auto"/>
              <w:bottom w:val="single" w:sz="4" w:space="0" w:color="auto"/>
              <w:right w:val="single" w:sz="4" w:space="0" w:color="auto"/>
            </w:tcBorders>
            <w:noWrap/>
            <w:vAlign w:val="bottom"/>
          </w:tcPr>
          <w:p w14:paraId="7C28F181" w14:textId="77777777" w:rsidR="00426391" w:rsidRDefault="00426391">
            <w:pPr>
              <w:widowControl/>
              <w:jc w:val="right"/>
              <w:textAlignment w:val="center"/>
              <w:rPr>
                <w:sz w:val="24"/>
                <w:szCs w:val="24"/>
                <w:lang w:val="en-US"/>
              </w:rPr>
            </w:pPr>
          </w:p>
        </w:tc>
        <w:tc>
          <w:tcPr>
            <w:tcW w:w="932" w:type="pct"/>
            <w:tcBorders>
              <w:top w:val="single" w:sz="4" w:space="0" w:color="auto"/>
              <w:left w:val="single" w:sz="4" w:space="0" w:color="auto"/>
              <w:bottom w:val="single" w:sz="4" w:space="0" w:color="auto"/>
              <w:right w:val="single" w:sz="4" w:space="0" w:color="auto"/>
            </w:tcBorders>
            <w:noWrap/>
            <w:vAlign w:val="center"/>
          </w:tcPr>
          <w:p w14:paraId="0A20C0C4" w14:textId="77777777" w:rsidR="00426391" w:rsidRDefault="005F763F">
            <w:pPr>
              <w:widowControl/>
              <w:jc w:val="right"/>
              <w:textAlignment w:val="center"/>
              <w:rPr>
                <w:sz w:val="24"/>
                <w:szCs w:val="24"/>
                <w:lang w:val="en-US"/>
              </w:rPr>
            </w:pPr>
            <w:r>
              <w:rPr>
                <w:rFonts w:hint="eastAsia"/>
                <w:sz w:val="24"/>
                <w:szCs w:val="24"/>
                <w:lang w:val="en-US"/>
              </w:rPr>
              <w:t xml:space="preserve">　</w:t>
            </w:r>
          </w:p>
        </w:tc>
      </w:tr>
      <w:tr w:rsidR="00426391" w14:paraId="4C6F164C" w14:textId="77777777">
        <w:trPr>
          <w:trHeight w:hRule="exact" w:val="340"/>
        </w:trPr>
        <w:tc>
          <w:tcPr>
            <w:tcW w:w="457" w:type="pct"/>
            <w:tcBorders>
              <w:top w:val="single" w:sz="4" w:space="0" w:color="auto"/>
              <w:left w:val="single" w:sz="4" w:space="0" w:color="auto"/>
              <w:bottom w:val="single" w:sz="4" w:space="0" w:color="auto"/>
              <w:right w:val="single" w:sz="4" w:space="0" w:color="auto"/>
            </w:tcBorders>
            <w:noWrap/>
            <w:vAlign w:val="center"/>
          </w:tcPr>
          <w:p w14:paraId="165845F3" w14:textId="77777777" w:rsidR="00426391" w:rsidRDefault="005F763F">
            <w:pPr>
              <w:widowControl/>
              <w:jc w:val="center"/>
              <w:textAlignment w:val="center"/>
              <w:rPr>
                <w:rFonts w:cs="宋体"/>
                <w:color w:val="000000"/>
                <w:sz w:val="24"/>
                <w:szCs w:val="24"/>
                <w:lang w:val="en-US"/>
              </w:rPr>
            </w:pPr>
            <w:r>
              <w:rPr>
                <w:rFonts w:hint="eastAsia"/>
                <w:color w:val="000000"/>
                <w:sz w:val="24"/>
                <w:szCs w:val="24"/>
                <w:lang w:val="en-US"/>
              </w:rPr>
              <w:t>二</w:t>
            </w:r>
          </w:p>
        </w:tc>
        <w:tc>
          <w:tcPr>
            <w:tcW w:w="1556" w:type="pct"/>
            <w:tcBorders>
              <w:top w:val="single" w:sz="4" w:space="0" w:color="auto"/>
              <w:left w:val="single" w:sz="4" w:space="0" w:color="auto"/>
              <w:bottom w:val="single" w:sz="4" w:space="0" w:color="auto"/>
              <w:right w:val="single" w:sz="4" w:space="0" w:color="auto"/>
            </w:tcBorders>
            <w:vAlign w:val="center"/>
          </w:tcPr>
          <w:p w14:paraId="2BF9E89D" w14:textId="77777777" w:rsidR="00426391" w:rsidRDefault="005F763F">
            <w:pPr>
              <w:widowControl/>
              <w:textAlignment w:val="center"/>
              <w:rPr>
                <w:rFonts w:cs="宋体"/>
                <w:color w:val="000000"/>
                <w:sz w:val="24"/>
                <w:szCs w:val="24"/>
                <w:lang w:val="en-US"/>
              </w:rPr>
            </w:pPr>
            <w:r>
              <w:rPr>
                <w:rFonts w:hint="eastAsia"/>
                <w:color w:val="000000"/>
                <w:sz w:val="24"/>
                <w:szCs w:val="24"/>
                <w:lang w:val="en-US"/>
              </w:rPr>
              <w:t>项目支出</w:t>
            </w:r>
          </w:p>
        </w:tc>
        <w:tc>
          <w:tcPr>
            <w:tcW w:w="1122" w:type="pct"/>
            <w:tcBorders>
              <w:top w:val="single" w:sz="4" w:space="0" w:color="auto"/>
              <w:left w:val="single" w:sz="4" w:space="0" w:color="auto"/>
              <w:bottom w:val="single" w:sz="4" w:space="0" w:color="auto"/>
              <w:right w:val="single" w:sz="4" w:space="0" w:color="auto"/>
            </w:tcBorders>
            <w:noWrap/>
            <w:vAlign w:val="center"/>
          </w:tcPr>
          <w:p w14:paraId="2F6BAD0E" w14:textId="77777777" w:rsidR="00426391" w:rsidRDefault="005F763F">
            <w:pPr>
              <w:widowControl/>
              <w:jc w:val="right"/>
              <w:textAlignment w:val="center"/>
              <w:rPr>
                <w:color w:val="000000"/>
                <w:sz w:val="24"/>
                <w:szCs w:val="24"/>
                <w:lang w:val="en-US"/>
              </w:rPr>
            </w:pPr>
            <w:r>
              <w:rPr>
                <w:rFonts w:hint="eastAsia"/>
                <w:sz w:val="24"/>
                <w:szCs w:val="24"/>
                <w:lang w:val="en-US"/>
              </w:rPr>
              <w:t>3,463.12</w:t>
            </w:r>
          </w:p>
        </w:tc>
        <w:tc>
          <w:tcPr>
            <w:tcW w:w="931" w:type="pct"/>
            <w:tcBorders>
              <w:top w:val="single" w:sz="4" w:space="0" w:color="auto"/>
              <w:left w:val="single" w:sz="4" w:space="0" w:color="auto"/>
              <w:bottom w:val="single" w:sz="4" w:space="0" w:color="auto"/>
              <w:right w:val="single" w:sz="4" w:space="0" w:color="auto"/>
            </w:tcBorders>
            <w:noWrap/>
            <w:vAlign w:val="bottom"/>
          </w:tcPr>
          <w:p w14:paraId="0110FCA5" w14:textId="77777777" w:rsidR="00426391" w:rsidRDefault="005F763F">
            <w:pPr>
              <w:widowControl/>
              <w:jc w:val="right"/>
              <w:textAlignment w:val="center"/>
              <w:rPr>
                <w:sz w:val="24"/>
                <w:szCs w:val="24"/>
                <w:lang w:val="en-US"/>
              </w:rPr>
            </w:pPr>
            <w:r>
              <w:rPr>
                <w:rFonts w:hint="eastAsia"/>
                <w:sz w:val="24"/>
                <w:szCs w:val="24"/>
                <w:lang w:val="en-US"/>
              </w:rPr>
              <w:t xml:space="preserve">50,611.97 </w:t>
            </w:r>
          </w:p>
        </w:tc>
        <w:tc>
          <w:tcPr>
            <w:tcW w:w="932" w:type="pct"/>
            <w:tcBorders>
              <w:top w:val="single" w:sz="4" w:space="0" w:color="auto"/>
              <w:left w:val="single" w:sz="4" w:space="0" w:color="auto"/>
              <w:bottom w:val="single" w:sz="4" w:space="0" w:color="auto"/>
              <w:right w:val="single" w:sz="4" w:space="0" w:color="auto"/>
            </w:tcBorders>
            <w:noWrap/>
            <w:vAlign w:val="center"/>
          </w:tcPr>
          <w:p w14:paraId="2A923BB1" w14:textId="77777777" w:rsidR="00426391" w:rsidRDefault="005F763F">
            <w:pPr>
              <w:widowControl/>
              <w:jc w:val="right"/>
              <w:textAlignment w:val="center"/>
              <w:rPr>
                <w:sz w:val="24"/>
                <w:szCs w:val="24"/>
                <w:lang w:val="en-US"/>
              </w:rPr>
            </w:pPr>
            <w:r>
              <w:rPr>
                <w:rFonts w:hint="eastAsia"/>
                <w:sz w:val="24"/>
                <w:szCs w:val="24"/>
                <w:lang w:val="en-US"/>
              </w:rPr>
              <w:t xml:space="preserve">50,434.43 </w:t>
            </w:r>
          </w:p>
        </w:tc>
      </w:tr>
      <w:tr w:rsidR="00426391" w14:paraId="733789B2" w14:textId="77777777">
        <w:trPr>
          <w:trHeight w:hRule="exact" w:val="340"/>
        </w:trPr>
        <w:tc>
          <w:tcPr>
            <w:tcW w:w="457" w:type="pct"/>
            <w:tcBorders>
              <w:top w:val="single" w:sz="4" w:space="0" w:color="auto"/>
              <w:left w:val="single" w:sz="4" w:space="0" w:color="auto"/>
              <w:bottom w:val="single" w:sz="4" w:space="0" w:color="auto"/>
              <w:right w:val="single" w:sz="4" w:space="0" w:color="auto"/>
            </w:tcBorders>
            <w:noWrap/>
            <w:vAlign w:val="center"/>
          </w:tcPr>
          <w:p w14:paraId="6909F235" w14:textId="77777777" w:rsidR="00426391" w:rsidRDefault="005F763F">
            <w:pPr>
              <w:widowControl/>
              <w:autoSpaceDE/>
              <w:autoSpaceDN/>
              <w:jc w:val="center"/>
              <w:rPr>
                <w:rFonts w:cs="宋体"/>
                <w:color w:val="000000"/>
                <w:sz w:val="24"/>
                <w:szCs w:val="24"/>
                <w:lang w:val="en-US"/>
              </w:rPr>
            </w:pPr>
            <w:r>
              <w:rPr>
                <w:rFonts w:cs="宋体"/>
                <w:color w:val="000000"/>
                <w:sz w:val="24"/>
                <w:szCs w:val="24"/>
                <w:lang w:val="en-US"/>
              </w:rPr>
              <w:t>1</w:t>
            </w:r>
          </w:p>
        </w:tc>
        <w:tc>
          <w:tcPr>
            <w:tcW w:w="1556" w:type="pct"/>
            <w:tcBorders>
              <w:top w:val="single" w:sz="4" w:space="0" w:color="auto"/>
              <w:left w:val="single" w:sz="4" w:space="0" w:color="auto"/>
              <w:bottom w:val="single" w:sz="4" w:space="0" w:color="auto"/>
              <w:right w:val="single" w:sz="4" w:space="0" w:color="auto"/>
            </w:tcBorders>
            <w:vAlign w:val="center"/>
          </w:tcPr>
          <w:p w14:paraId="0D22A640" w14:textId="77777777" w:rsidR="00426391" w:rsidRDefault="005F763F">
            <w:pPr>
              <w:widowControl/>
              <w:autoSpaceDE/>
              <w:autoSpaceDN/>
              <w:rPr>
                <w:rFonts w:cs="宋体"/>
                <w:color w:val="000000"/>
                <w:sz w:val="24"/>
                <w:szCs w:val="24"/>
                <w:lang w:val="en-US"/>
              </w:rPr>
            </w:pPr>
            <w:r>
              <w:rPr>
                <w:rFonts w:cs="宋体" w:hint="eastAsia"/>
                <w:color w:val="000000"/>
                <w:sz w:val="24"/>
                <w:szCs w:val="24"/>
                <w:lang w:val="en-US"/>
              </w:rPr>
              <w:t>其中：基本建设类项目</w:t>
            </w:r>
          </w:p>
        </w:tc>
        <w:tc>
          <w:tcPr>
            <w:tcW w:w="1122" w:type="pct"/>
            <w:tcBorders>
              <w:top w:val="single" w:sz="4" w:space="0" w:color="auto"/>
              <w:left w:val="single" w:sz="4" w:space="0" w:color="auto"/>
              <w:bottom w:val="single" w:sz="4" w:space="0" w:color="auto"/>
              <w:right w:val="single" w:sz="4" w:space="0" w:color="auto"/>
            </w:tcBorders>
            <w:noWrap/>
            <w:vAlign w:val="center"/>
          </w:tcPr>
          <w:p w14:paraId="0950D6F7" w14:textId="77777777" w:rsidR="00426391" w:rsidRDefault="005F763F">
            <w:pPr>
              <w:widowControl/>
              <w:autoSpaceDE/>
              <w:autoSpaceDN/>
              <w:jc w:val="right"/>
              <w:rPr>
                <w:color w:val="000000"/>
                <w:sz w:val="24"/>
                <w:szCs w:val="24"/>
                <w:lang w:val="en-US"/>
              </w:rPr>
            </w:pPr>
            <w:r>
              <w:rPr>
                <w:rFonts w:hint="eastAsia"/>
                <w:color w:val="000000"/>
                <w:sz w:val="24"/>
                <w:szCs w:val="24"/>
                <w:lang w:val="en-US"/>
              </w:rPr>
              <w:t>0.00</w:t>
            </w:r>
          </w:p>
        </w:tc>
        <w:tc>
          <w:tcPr>
            <w:tcW w:w="931" w:type="pct"/>
            <w:tcBorders>
              <w:top w:val="single" w:sz="4" w:space="0" w:color="auto"/>
              <w:left w:val="single" w:sz="4" w:space="0" w:color="auto"/>
              <w:bottom w:val="single" w:sz="4" w:space="0" w:color="auto"/>
              <w:right w:val="single" w:sz="4" w:space="0" w:color="auto"/>
            </w:tcBorders>
            <w:noWrap/>
            <w:vAlign w:val="bottom"/>
          </w:tcPr>
          <w:p w14:paraId="1A6B18E5" w14:textId="77777777" w:rsidR="00426391" w:rsidRDefault="005F763F">
            <w:pPr>
              <w:widowControl/>
              <w:jc w:val="right"/>
              <w:textAlignment w:val="center"/>
              <w:rPr>
                <w:sz w:val="24"/>
                <w:szCs w:val="24"/>
                <w:lang w:val="en-US"/>
              </w:rPr>
            </w:pPr>
            <w:r>
              <w:rPr>
                <w:rFonts w:hint="eastAsia"/>
                <w:sz w:val="24"/>
                <w:szCs w:val="24"/>
                <w:lang w:val="en-US"/>
              </w:rPr>
              <w:t xml:space="preserve">0.00 </w:t>
            </w:r>
          </w:p>
        </w:tc>
        <w:tc>
          <w:tcPr>
            <w:tcW w:w="932" w:type="pct"/>
            <w:tcBorders>
              <w:top w:val="single" w:sz="4" w:space="0" w:color="auto"/>
              <w:left w:val="single" w:sz="4" w:space="0" w:color="auto"/>
              <w:bottom w:val="single" w:sz="4" w:space="0" w:color="auto"/>
              <w:right w:val="single" w:sz="4" w:space="0" w:color="auto"/>
            </w:tcBorders>
            <w:noWrap/>
          </w:tcPr>
          <w:p w14:paraId="5FE61757" w14:textId="77777777" w:rsidR="00426391" w:rsidRDefault="005F763F">
            <w:pPr>
              <w:widowControl/>
              <w:jc w:val="right"/>
              <w:textAlignment w:val="center"/>
              <w:rPr>
                <w:sz w:val="24"/>
                <w:szCs w:val="24"/>
                <w:lang w:val="en-US"/>
              </w:rPr>
            </w:pPr>
            <w:r>
              <w:rPr>
                <w:rFonts w:hint="eastAsia"/>
                <w:sz w:val="24"/>
                <w:szCs w:val="24"/>
                <w:lang w:val="en-US"/>
              </w:rPr>
              <w:t>0.00</w:t>
            </w:r>
          </w:p>
        </w:tc>
      </w:tr>
      <w:tr w:rsidR="00426391" w14:paraId="47B9C8B6" w14:textId="77777777">
        <w:trPr>
          <w:trHeight w:hRule="exact" w:val="340"/>
        </w:trPr>
        <w:tc>
          <w:tcPr>
            <w:tcW w:w="2014" w:type="pct"/>
            <w:gridSpan w:val="2"/>
            <w:tcBorders>
              <w:top w:val="single" w:sz="4" w:space="0" w:color="auto"/>
              <w:left w:val="single" w:sz="4" w:space="0" w:color="auto"/>
              <w:bottom w:val="single" w:sz="4" w:space="0" w:color="auto"/>
              <w:right w:val="single" w:sz="4" w:space="0" w:color="auto"/>
            </w:tcBorders>
            <w:vAlign w:val="center"/>
          </w:tcPr>
          <w:p w14:paraId="1D1EA52E"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年末结转和结余</w:t>
            </w:r>
          </w:p>
        </w:tc>
        <w:tc>
          <w:tcPr>
            <w:tcW w:w="1122" w:type="pct"/>
            <w:tcBorders>
              <w:top w:val="single" w:sz="4" w:space="0" w:color="auto"/>
              <w:left w:val="single" w:sz="4" w:space="0" w:color="auto"/>
              <w:bottom w:val="single" w:sz="4" w:space="0" w:color="auto"/>
              <w:right w:val="single" w:sz="4" w:space="0" w:color="auto"/>
            </w:tcBorders>
            <w:noWrap/>
            <w:vAlign w:val="center"/>
          </w:tcPr>
          <w:p w14:paraId="62B89410" w14:textId="77777777" w:rsidR="00426391" w:rsidRDefault="005F763F">
            <w:pPr>
              <w:widowControl/>
              <w:jc w:val="right"/>
              <w:textAlignment w:val="center"/>
              <w:rPr>
                <w:color w:val="000000"/>
                <w:sz w:val="24"/>
                <w:szCs w:val="24"/>
                <w:lang w:val="en-US"/>
              </w:rPr>
            </w:pPr>
            <w:r>
              <w:rPr>
                <w:rFonts w:hint="eastAsia"/>
                <w:color w:val="000000"/>
                <w:sz w:val="24"/>
                <w:szCs w:val="24"/>
                <w:lang w:val="en-US"/>
              </w:rPr>
              <w:t>0.00</w:t>
            </w:r>
          </w:p>
        </w:tc>
        <w:tc>
          <w:tcPr>
            <w:tcW w:w="931" w:type="pct"/>
            <w:tcBorders>
              <w:top w:val="single" w:sz="4" w:space="0" w:color="auto"/>
              <w:left w:val="single" w:sz="4" w:space="0" w:color="auto"/>
              <w:bottom w:val="single" w:sz="4" w:space="0" w:color="auto"/>
              <w:right w:val="single" w:sz="4" w:space="0" w:color="auto"/>
            </w:tcBorders>
            <w:noWrap/>
            <w:vAlign w:val="bottom"/>
          </w:tcPr>
          <w:p w14:paraId="70356E3A" w14:textId="77777777" w:rsidR="00426391" w:rsidRDefault="005F763F">
            <w:pPr>
              <w:widowControl/>
              <w:jc w:val="right"/>
              <w:textAlignment w:val="center"/>
              <w:rPr>
                <w:sz w:val="24"/>
                <w:szCs w:val="24"/>
                <w:lang w:val="en-US"/>
              </w:rPr>
            </w:pPr>
            <w:r>
              <w:rPr>
                <w:rFonts w:hint="eastAsia"/>
                <w:sz w:val="24"/>
                <w:szCs w:val="24"/>
                <w:lang w:val="en-US"/>
              </w:rPr>
              <w:t xml:space="preserve">67.01 </w:t>
            </w:r>
          </w:p>
        </w:tc>
        <w:tc>
          <w:tcPr>
            <w:tcW w:w="932" w:type="pct"/>
            <w:tcBorders>
              <w:top w:val="single" w:sz="4" w:space="0" w:color="auto"/>
              <w:left w:val="single" w:sz="4" w:space="0" w:color="auto"/>
              <w:bottom w:val="single" w:sz="4" w:space="0" w:color="auto"/>
              <w:right w:val="single" w:sz="4" w:space="0" w:color="auto"/>
            </w:tcBorders>
            <w:noWrap/>
            <w:vAlign w:val="center"/>
          </w:tcPr>
          <w:p w14:paraId="72B4AC32" w14:textId="77777777" w:rsidR="00426391" w:rsidRDefault="005F763F">
            <w:pPr>
              <w:widowControl/>
              <w:jc w:val="right"/>
              <w:textAlignment w:val="center"/>
              <w:rPr>
                <w:sz w:val="24"/>
                <w:szCs w:val="24"/>
                <w:lang w:val="en-US"/>
              </w:rPr>
            </w:pPr>
            <w:r>
              <w:rPr>
                <w:rFonts w:hint="eastAsia"/>
                <w:sz w:val="24"/>
                <w:szCs w:val="24"/>
                <w:lang w:val="en-US"/>
              </w:rPr>
              <w:t>254.56</w:t>
            </w:r>
          </w:p>
        </w:tc>
      </w:tr>
      <w:tr w:rsidR="00426391" w14:paraId="0CAD168B" w14:textId="77777777">
        <w:trPr>
          <w:trHeight w:hRule="exact" w:val="340"/>
        </w:trPr>
        <w:tc>
          <w:tcPr>
            <w:tcW w:w="2014" w:type="pct"/>
            <w:gridSpan w:val="2"/>
            <w:tcBorders>
              <w:top w:val="single" w:sz="4" w:space="0" w:color="auto"/>
              <w:left w:val="single" w:sz="4" w:space="0" w:color="auto"/>
              <w:bottom w:val="single" w:sz="4" w:space="0" w:color="auto"/>
              <w:right w:val="single" w:sz="4" w:space="0" w:color="auto"/>
            </w:tcBorders>
            <w:vAlign w:val="center"/>
          </w:tcPr>
          <w:p w14:paraId="5AD20D76"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合计</w:t>
            </w:r>
          </w:p>
        </w:tc>
        <w:tc>
          <w:tcPr>
            <w:tcW w:w="1122" w:type="pct"/>
            <w:tcBorders>
              <w:top w:val="single" w:sz="4" w:space="0" w:color="auto"/>
              <w:left w:val="single" w:sz="4" w:space="0" w:color="auto"/>
              <w:bottom w:val="single" w:sz="4" w:space="0" w:color="auto"/>
              <w:right w:val="single" w:sz="4" w:space="0" w:color="auto"/>
            </w:tcBorders>
            <w:noWrap/>
            <w:vAlign w:val="center"/>
          </w:tcPr>
          <w:p w14:paraId="17670C0A" w14:textId="77777777" w:rsidR="00426391" w:rsidRDefault="005F763F">
            <w:pPr>
              <w:widowControl/>
              <w:jc w:val="right"/>
              <w:textAlignment w:val="center"/>
              <w:rPr>
                <w:b/>
                <w:bCs/>
                <w:color w:val="000000"/>
                <w:sz w:val="24"/>
                <w:szCs w:val="24"/>
                <w:lang w:val="en-US"/>
              </w:rPr>
            </w:pPr>
            <w:r>
              <w:rPr>
                <w:rFonts w:hint="eastAsia"/>
                <w:b/>
                <w:bCs/>
                <w:color w:val="000000"/>
                <w:sz w:val="24"/>
                <w:szCs w:val="24"/>
                <w:lang w:val="en-US"/>
              </w:rPr>
              <w:t>21,891.82</w:t>
            </w:r>
          </w:p>
        </w:tc>
        <w:tc>
          <w:tcPr>
            <w:tcW w:w="931" w:type="pct"/>
            <w:tcBorders>
              <w:top w:val="single" w:sz="4" w:space="0" w:color="auto"/>
              <w:left w:val="single" w:sz="4" w:space="0" w:color="auto"/>
              <w:bottom w:val="single" w:sz="4" w:space="0" w:color="auto"/>
              <w:right w:val="single" w:sz="4" w:space="0" w:color="auto"/>
            </w:tcBorders>
            <w:noWrap/>
            <w:vAlign w:val="bottom"/>
          </w:tcPr>
          <w:p w14:paraId="495F1DE9" w14:textId="77777777" w:rsidR="00426391" w:rsidRDefault="005F763F">
            <w:pPr>
              <w:widowControl/>
              <w:jc w:val="right"/>
              <w:textAlignment w:val="center"/>
              <w:rPr>
                <w:b/>
                <w:bCs/>
                <w:sz w:val="24"/>
                <w:szCs w:val="24"/>
                <w:lang w:val="en-US"/>
              </w:rPr>
            </w:pPr>
            <w:r>
              <w:rPr>
                <w:rFonts w:hint="eastAsia"/>
                <w:b/>
                <w:bCs/>
                <w:sz w:val="24"/>
                <w:szCs w:val="24"/>
                <w:lang w:val="en-US"/>
              </w:rPr>
              <w:t xml:space="preserve">70,022.65 </w:t>
            </w:r>
          </w:p>
        </w:tc>
        <w:tc>
          <w:tcPr>
            <w:tcW w:w="932" w:type="pct"/>
            <w:tcBorders>
              <w:top w:val="single" w:sz="4" w:space="0" w:color="auto"/>
              <w:left w:val="single" w:sz="4" w:space="0" w:color="auto"/>
              <w:bottom w:val="single" w:sz="4" w:space="0" w:color="auto"/>
              <w:right w:val="single" w:sz="4" w:space="0" w:color="auto"/>
            </w:tcBorders>
            <w:noWrap/>
            <w:vAlign w:val="center"/>
          </w:tcPr>
          <w:p w14:paraId="35041D7D" w14:textId="77777777" w:rsidR="00426391" w:rsidRDefault="005F763F">
            <w:pPr>
              <w:widowControl/>
              <w:jc w:val="right"/>
              <w:textAlignment w:val="center"/>
              <w:rPr>
                <w:b/>
                <w:bCs/>
                <w:sz w:val="24"/>
                <w:szCs w:val="24"/>
                <w:lang w:val="en-US"/>
              </w:rPr>
            </w:pPr>
            <w:r>
              <w:rPr>
                <w:rFonts w:hint="eastAsia"/>
                <w:b/>
                <w:bCs/>
                <w:sz w:val="24"/>
                <w:szCs w:val="24"/>
                <w:lang w:val="en-US"/>
              </w:rPr>
              <w:t>69,949.70</w:t>
            </w:r>
          </w:p>
        </w:tc>
      </w:tr>
    </w:tbl>
    <w:p w14:paraId="7EB35796"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w:t>
      </w:r>
      <w:r>
        <w:rPr>
          <w:rFonts w:ascii="仿宋" w:eastAsia="仿宋" w:hAnsi="仿宋" w:cs="Times New Roman"/>
          <w:kern w:val="2"/>
          <w:sz w:val="30"/>
          <w:szCs w:val="30"/>
        </w:rPr>
        <w:t>2</w:t>
      </w:r>
      <w:r>
        <w:rPr>
          <w:rFonts w:ascii="仿宋" w:eastAsia="仿宋" w:hAnsi="仿宋" w:cs="Times New Roman" w:hint="eastAsia"/>
          <w:kern w:val="2"/>
          <w:sz w:val="30"/>
          <w:szCs w:val="30"/>
        </w:rPr>
        <w:t>）市</w:t>
      </w:r>
      <w:r>
        <w:rPr>
          <w:rFonts w:ascii="仿宋" w:eastAsia="仿宋" w:hAnsi="仿宋" w:cs="Times New Roman" w:hint="eastAsia"/>
          <w:kern w:val="2"/>
          <w:sz w:val="30"/>
          <w:szCs w:val="30"/>
          <w:lang w:val="en-US"/>
        </w:rPr>
        <w:t>水务</w:t>
      </w:r>
      <w:r>
        <w:rPr>
          <w:rFonts w:ascii="仿宋" w:eastAsia="仿宋" w:hAnsi="仿宋" w:cs="Times New Roman" w:hint="eastAsia"/>
          <w:kern w:val="2"/>
          <w:sz w:val="30"/>
          <w:szCs w:val="30"/>
        </w:rPr>
        <w:t>局机关部门预算执行情况</w:t>
      </w:r>
    </w:p>
    <w:p w14:paraId="2E0BD605"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市水务局机关行政财务账核算</w:t>
      </w:r>
      <w:r>
        <w:rPr>
          <w:rFonts w:ascii="仿宋" w:eastAsia="仿宋" w:hAnsi="仿宋" w:cs="Times New Roman" w:hint="eastAsia"/>
          <w:kern w:val="2"/>
          <w:sz w:val="30"/>
          <w:szCs w:val="30"/>
          <w:lang w:val="en-US"/>
        </w:rPr>
        <w:t>范围</w:t>
      </w:r>
      <w:r>
        <w:rPr>
          <w:rFonts w:ascii="仿宋" w:eastAsia="仿宋" w:hAnsi="仿宋" w:cs="Times New Roman" w:hint="eastAsia"/>
          <w:kern w:val="2"/>
          <w:sz w:val="30"/>
          <w:szCs w:val="30"/>
        </w:rPr>
        <w:t>包括部门预算经费和经机关支付的专项资金经费。机关</w:t>
      </w:r>
      <w:r>
        <w:rPr>
          <w:rFonts w:ascii="仿宋" w:eastAsia="仿宋" w:hAnsi="仿宋" w:cs="Times New Roman"/>
          <w:kern w:val="2"/>
          <w:sz w:val="30"/>
          <w:szCs w:val="30"/>
        </w:rPr>
        <w:t>202</w:t>
      </w:r>
      <w:r>
        <w:rPr>
          <w:rFonts w:ascii="仿宋" w:eastAsia="仿宋" w:hAnsi="仿宋" w:cs="Times New Roman" w:hint="eastAsia"/>
          <w:kern w:val="2"/>
          <w:sz w:val="30"/>
          <w:szCs w:val="30"/>
          <w:lang w:val="en-US"/>
        </w:rPr>
        <w:t>4</w:t>
      </w:r>
      <w:r>
        <w:rPr>
          <w:rFonts w:ascii="仿宋" w:eastAsia="仿宋" w:hAnsi="仿宋" w:cs="Times New Roman" w:hint="eastAsia"/>
          <w:kern w:val="2"/>
          <w:sz w:val="30"/>
          <w:szCs w:val="30"/>
        </w:rPr>
        <w:t>年度部门预算年初预算数为5</w:t>
      </w:r>
      <w:r>
        <w:rPr>
          <w:rFonts w:ascii="仿宋" w:eastAsia="仿宋" w:hAnsi="仿宋" w:cs="Times New Roman" w:hint="eastAsia"/>
          <w:kern w:val="2"/>
          <w:sz w:val="30"/>
          <w:szCs w:val="30"/>
          <w:lang w:val="en-US"/>
        </w:rPr>
        <w:t>,</w:t>
      </w:r>
      <w:r>
        <w:rPr>
          <w:rFonts w:ascii="仿宋" w:eastAsia="仿宋" w:hAnsi="仿宋" w:cs="Times New Roman" w:hint="eastAsia"/>
          <w:kern w:val="2"/>
          <w:sz w:val="30"/>
          <w:szCs w:val="30"/>
        </w:rPr>
        <w:t>987.50万元，其中：基本支出4,576.10万元、项目支出1,411.40万元。调整后部门预算数为19</w:t>
      </w:r>
      <w:r>
        <w:rPr>
          <w:rFonts w:ascii="仿宋" w:eastAsia="仿宋" w:hAnsi="仿宋" w:cs="Times New Roman" w:hint="eastAsia"/>
          <w:kern w:val="2"/>
          <w:sz w:val="30"/>
          <w:szCs w:val="30"/>
          <w:lang w:val="en-US"/>
        </w:rPr>
        <w:t>,</w:t>
      </w:r>
      <w:r>
        <w:rPr>
          <w:rFonts w:ascii="仿宋" w:eastAsia="仿宋" w:hAnsi="仿宋" w:cs="Times New Roman" w:hint="eastAsia"/>
          <w:kern w:val="2"/>
          <w:sz w:val="30"/>
          <w:szCs w:val="30"/>
        </w:rPr>
        <w:t>435.88万元，其中：基本支出4</w:t>
      </w:r>
      <w:r>
        <w:rPr>
          <w:rFonts w:ascii="仿宋" w:eastAsia="仿宋" w:hAnsi="仿宋" w:cs="Times New Roman" w:hint="eastAsia"/>
          <w:kern w:val="2"/>
          <w:sz w:val="30"/>
          <w:szCs w:val="30"/>
          <w:lang w:val="en-US"/>
        </w:rPr>
        <w:t>,</w:t>
      </w:r>
      <w:r>
        <w:rPr>
          <w:rFonts w:ascii="仿宋" w:eastAsia="仿宋" w:hAnsi="仿宋" w:cs="Times New Roman" w:hint="eastAsia"/>
          <w:kern w:val="2"/>
          <w:sz w:val="30"/>
          <w:szCs w:val="30"/>
        </w:rPr>
        <w:t>958.73万元、项目支出14</w:t>
      </w:r>
      <w:r>
        <w:rPr>
          <w:rFonts w:ascii="仿宋" w:eastAsia="仿宋" w:hAnsi="仿宋" w:cs="Times New Roman" w:hint="eastAsia"/>
          <w:kern w:val="2"/>
          <w:sz w:val="30"/>
          <w:szCs w:val="30"/>
          <w:lang w:val="en-US"/>
        </w:rPr>
        <w:t>,</w:t>
      </w:r>
      <w:r>
        <w:rPr>
          <w:rFonts w:ascii="仿宋" w:eastAsia="仿宋" w:hAnsi="仿宋" w:cs="Times New Roman" w:hint="eastAsia"/>
          <w:kern w:val="2"/>
          <w:sz w:val="30"/>
          <w:szCs w:val="30"/>
        </w:rPr>
        <w:t>428.45万元。决算数19,435.88万元，其中：基本支出4,958.73万元、项目支出14,428.45万元，总体收支平衡。市水务局机关部门预算执行明细详见表</w:t>
      </w:r>
      <w:r>
        <w:rPr>
          <w:rFonts w:ascii="仿宋" w:eastAsia="仿宋" w:hAnsi="仿宋" w:cs="Times New Roman" w:hint="eastAsia"/>
          <w:kern w:val="2"/>
          <w:sz w:val="30"/>
          <w:szCs w:val="30"/>
          <w:lang w:val="en-US"/>
        </w:rPr>
        <w:t>4</w:t>
      </w:r>
      <w:r>
        <w:rPr>
          <w:rFonts w:ascii="仿宋" w:eastAsia="仿宋" w:hAnsi="仿宋" w:cs="Times New Roman" w:hint="eastAsia"/>
          <w:kern w:val="2"/>
          <w:sz w:val="30"/>
          <w:szCs w:val="30"/>
        </w:rPr>
        <w:t>。</w:t>
      </w:r>
    </w:p>
    <w:p w14:paraId="3CB5073A" w14:textId="77777777" w:rsidR="00426391" w:rsidRDefault="005F763F">
      <w:pPr>
        <w:pStyle w:val="a4"/>
        <w:spacing w:line="560" w:lineRule="exact"/>
        <w:ind w:firstLineChars="200" w:firstLine="562"/>
        <w:jc w:val="center"/>
        <w:rPr>
          <w:rFonts w:ascii="仿宋" w:eastAsia="仿宋" w:hAnsi="仿宋" w:cs="Times New Roman"/>
          <w:b/>
          <w:bCs/>
          <w:color w:val="0070C0"/>
          <w:kern w:val="2"/>
          <w:sz w:val="28"/>
          <w:szCs w:val="28"/>
          <w:lang w:val="en-US"/>
        </w:rPr>
      </w:pPr>
      <w:r>
        <w:rPr>
          <w:rFonts w:ascii="仿宋" w:eastAsia="仿宋" w:hAnsi="仿宋" w:cs="Times New Roman" w:hint="eastAsia"/>
          <w:b/>
          <w:bCs/>
          <w:color w:val="000000" w:themeColor="text1"/>
          <w:kern w:val="2"/>
          <w:sz w:val="28"/>
          <w:szCs w:val="28"/>
        </w:rPr>
        <w:t>表</w:t>
      </w:r>
      <w:r>
        <w:rPr>
          <w:rFonts w:ascii="Times New Roman" w:eastAsia="仿宋" w:hAnsi="Times New Roman" w:cs="Times New Roman"/>
          <w:b/>
          <w:bCs/>
          <w:color w:val="000000" w:themeColor="text1"/>
          <w:kern w:val="2"/>
          <w:sz w:val="28"/>
          <w:szCs w:val="28"/>
          <w:lang w:val="en-US"/>
        </w:rPr>
        <w:t>4</w:t>
      </w:r>
      <w:r>
        <w:rPr>
          <w:rFonts w:ascii="Times New Roman" w:eastAsia="仿宋" w:hAnsi="Times New Roman" w:cs="Times New Roman" w:hint="eastAsia"/>
          <w:b/>
          <w:bCs/>
          <w:color w:val="000000" w:themeColor="text1"/>
          <w:kern w:val="2"/>
          <w:sz w:val="28"/>
          <w:szCs w:val="28"/>
          <w:lang w:val="en-US"/>
        </w:rPr>
        <w:t xml:space="preserve"> </w:t>
      </w:r>
      <w:r>
        <w:rPr>
          <w:rFonts w:ascii="Times New Roman" w:eastAsia="仿宋" w:hAnsi="Times New Roman" w:cs="Times New Roman"/>
          <w:b/>
          <w:bCs/>
          <w:color w:val="000000" w:themeColor="text1"/>
          <w:kern w:val="2"/>
          <w:sz w:val="28"/>
          <w:szCs w:val="28"/>
        </w:rPr>
        <w:t>202</w:t>
      </w:r>
      <w:r>
        <w:rPr>
          <w:rFonts w:ascii="Times New Roman" w:eastAsia="仿宋" w:hAnsi="Times New Roman" w:cs="Times New Roman"/>
          <w:b/>
          <w:bCs/>
          <w:color w:val="000000" w:themeColor="text1"/>
          <w:kern w:val="2"/>
          <w:sz w:val="28"/>
          <w:szCs w:val="28"/>
          <w:lang w:val="en-US"/>
        </w:rPr>
        <w:t>4</w:t>
      </w:r>
      <w:r>
        <w:rPr>
          <w:rFonts w:ascii="仿宋" w:eastAsia="仿宋" w:hAnsi="仿宋" w:cs="Times New Roman"/>
          <w:b/>
          <w:bCs/>
          <w:color w:val="000000" w:themeColor="text1"/>
          <w:kern w:val="2"/>
          <w:sz w:val="28"/>
          <w:szCs w:val="28"/>
        </w:rPr>
        <w:t>年度市水务局机关部门预算执行情况</w:t>
      </w:r>
    </w:p>
    <w:p w14:paraId="4602E635" w14:textId="77777777" w:rsidR="00426391" w:rsidRDefault="005F763F">
      <w:pPr>
        <w:pStyle w:val="a4"/>
        <w:spacing w:line="560" w:lineRule="exact"/>
        <w:ind w:firstLineChars="200" w:firstLine="440"/>
        <w:jc w:val="right"/>
        <w:rPr>
          <w:rFonts w:ascii="仿宋" w:eastAsia="仿宋" w:hAnsi="仿宋" w:cs="Times New Roman"/>
          <w:kern w:val="2"/>
          <w:sz w:val="22"/>
          <w:szCs w:val="22"/>
        </w:rPr>
      </w:pPr>
      <w:r>
        <w:rPr>
          <w:rFonts w:ascii="仿宋" w:eastAsia="仿宋" w:hAnsi="仿宋" w:cs="Times New Roman" w:hint="eastAsia"/>
          <w:kern w:val="2"/>
          <w:sz w:val="22"/>
          <w:szCs w:val="22"/>
        </w:rPr>
        <w:t>金额：万元</w:t>
      </w:r>
    </w:p>
    <w:tbl>
      <w:tblPr>
        <w:tblW w:w="8379" w:type="dxa"/>
        <w:tblInd w:w="91" w:type="dxa"/>
        <w:tblLook w:val="04A0" w:firstRow="1" w:lastRow="0" w:firstColumn="1" w:lastColumn="0" w:noHBand="0" w:noVBand="1"/>
      </w:tblPr>
      <w:tblGrid>
        <w:gridCol w:w="724"/>
        <w:gridCol w:w="3402"/>
        <w:gridCol w:w="1418"/>
        <w:gridCol w:w="1417"/>
        <w:gridCol w:w="1418"/>
      </w:tblGrid>
      <w:tr w:rsidR="00426391" w14:paraId="47432AA8" w14:textId="77777777" w:rsidTr="000C7B30">
        <w:trPr>
          <w:trHeight w:hRule="exact" w:val="340"/>
          <w:tblHeader/>
        </w:trPr>
        <w:tc>
          <w:tcPr>
            <w:tcW w:w="724" w:type="dxa"/>
            <w:tcBorders>
              <w:top w:val="single" w:sz="4" w:space="0" w:color="auto"/>
              <w:left w:val="single" w:sz="4" w:space="0" w:color="auto"/>
              <w:bottom w:val="single" w:sz="4" w:space="0" w:color="auto"/>
              <w:right w:val="single" w:sz="4" w:space="0" w:color="auto"/>
            </w:tcBorders>
            <w:noWrap/>
            <w:vAlign w:val="center"/>
          </w:tcPr>
          <w:p w14:paraId="559B3854" w14:textId="77777777" w:rsidR="00426391" w:rsidRDefault="005F763F">
            <w:pPr>
              <w:widowControl/>
              <w:jc w:val="center"/>
              <w:textAlignment w:val="center"/>
              <w:rPr>
                <w:rFonts w:cs="宋体"/>
                <w:b/>
                <w:bCs/>
                <w:color w:val="000000"/>
                <w:sz w:val="24"/>
                <w:szCs w:val="24"/>
                <w:lang w:val="en-US"/>
              </w:rPr>
            </w:pPr>
            <w:r>
              <w:rPr>
                <w:rFonts w:hint="eastAsia"/>
                <w:b/>
                <w:bCs/>
                <w:color w:val="000000"/>
                <w:sz w:val="24"/>
                <w:szCs w:val="24"/>
                <w:lang w:val="en-US"/>
              </w:rPr>
              <w:t>序号</w:t>
            </w:r>
          </w:p>
        </w:tc>
        <w:tc>
          <w:tcPr>
            <w:tcW w:w="3402" w:type="dxa"/>
            <w:tcBorders>
              <w:top w:val="single" w:sz="4" w:space="0" w:color="auto"/>
              <w:left w:val="nil"/>
              <w:bottom w:val="single" w:sz="4" w:space="0" w:color="auto"/>
              <w:right w:val="single" w:sz="4" w:space="0" w:color="auto"/>
            </w:tcBorders>
            <w:vAlign w:val="center"/>
          </w:tcPr>
          <w:p w14:paraId="4DD967FC" w14:textId="77777777" w:rsidR="00426391" w:rsidRDefault="005F763F">
            <w:pPr>
              <w:widowControl/>
              <w:jc w:val="center"/>
              <w:textAlignment w:val="center"/>
              <w:rPr>
                <w:rFonts w:cs="宋体"/>
                <w:b/>
                <w:bCs/>
                <w:color w:val="000000"/>
                <w:sz w:val="24"/>
                <w:szCs w:val="24"/>
                <w:lang w:val="en-US"/>
              </w:rPr>
            </w:pPr>
            <w:r>
              <w:rPr>
                <w:rFonts w:hint="eastAsia"/>
                <w:b/>
                <w:bCs/>
                <w:color w:val="000000"/>
                <w:sz w:val="24"/>
                <w:szCs w:val="24"/>
                <w:lang w:val="en-US"/>
              </w:rPr>
              <w:t>科目</w:t>
            </w:r>
          </w:p>
        </w:tc>
        <w:tc>
          <w:tcPr>
            <w:tcW w:w="1418" w:type="dxa"/>
            <w:tcBorders>
              <w:top w:val="single" w:sz="4" w:space="0" w:color="auto"/>
              <w:left w:val="nil"/>
              <w:bottom w:val="single" w:sz="4" w:space="0" w:color="auto"/>
              <w:right w:val="single" w:sz="4" w:space="0" w:color="auto"/>
            </w:tcBorders>
            <w:noWrap/>
            <w:vAlign w:val="center"/>
          </w:tcPr>
          <w:p w14:paraId="10DE9039" w14:textId="77777777" w:rsidR="00426391" w:rsidRDefault="005F763F">
            <w:pPr>
              <w:widowControl/>
              <w:jc w:val="center"/>
              <w:textAlignment w:val="center"/>
              <w:rPr>
                <w:rFonts w:cs="宋体"/>
                <w:b/>
                <w:bCs/>
                <w:color w:val="000000"/>
                <w:sz w:val="24"/>
                <w:szCs w:val="24"/>
                <w:lang w:val="en-US"/>
              </w:rPr>
            </w:pPr>
            <w:r>
              <w:rPr>
                <w:rFonts w:hint="eastAsia"/>
                <w:b/>
                <w:bCs/>
                <w:color w:val="000000"/>
                <w:sz w:val="24"/>
                <w:szCs w:val="24"/>
                <w:lang w:val="en-US"/>
              </w:rPr>
              <w:t>年初预算</w:t>
            </w:r>
          </w:p>
        </w:tc>
        <w:tc>
          <w:tcPr>
            <w:tcW w:w="1417" w:type="dxa"/>
            <w:tcBorders>
              <w:top w:val="single" w:sz="4" w:space="0" w:color="auto"/>
              <w:left w:val="nil"/>
              <w:bottom w:val="single" w:sz="4" w:space="0" w:color="auto"/>
              <w:right w:val="single" w:sz="4" w:space="0" w:color="auto"/>
            </w:tcBorders>
            <w:noWrap/>
            <w:vAlign w:val="center"/>
          </w:tcPr>
          <w:p w14:paraId="1F144663" w14:textId="77777777" w:rsidR="00426391" w:rsidRDefault="005F763F">
            <w:pPr>
              <w:widowControl/>
              <w:jc w:val="center"/>
              <w:textAlignment w:val="center"/>
              <w:rPr>
                <w:rFonts w:cs="宋体"/>
                <w:b/>
                <w:bCs/>
                <w:color w:val="000000"/>
                <w:sz w:val="24"/>
                <w:szCs w:val="24"/>
                <w:lang w:val="en-US"/>
              </w:rPr>
            </w:pPr>
            <w:r>
              <w:rPr>
                <w:rFonts w:hint="eastAsia"/>
                <w:b/>
                <w:bCs/>
                <w:color w:val="000000"/>
                <w:sz w:val="24"/>
                <w:szCs w:val="24"/>
                <w:lang w:val="en-US"/>
              </w:rPr>
              <w:t>调整预算数</w:t>
            </w:r>
          </w:p>
        </w:tc>
        <w:tc>
          <w:tcPr>
            <w:tcW w:w="1418" w:type="dxa"/>
            <w:tcBorders>
              <w:top w:val="single" w:sz="4" w:space="0" w:color="auto"/>
              <w:left w:val="nil"/>
              <w:bottom w:val="single" w:sz="4" w:space="0" w:color="auto"/>
              <w:right w:val="single" w:sz="4" w:space="0" w:color="auto"/>
            </w:tcBorders>
            <w:noWrap/>
            <w:vAlign w:val="center"/>
          </w:tcPr>
          <w:p w14:paraId="57C51587" w14:textId="77777777" w:rsidR="00426391" w:rsidRDefault="005F763F">
            <w:pPr>
              <w:widowControl/>
              <w:jc w:val="center"/>
              <w:textAlignment w:val="center"/>
              <w:rPr>
                <w:rFonts w:cs="宋体"/>
                <w:b/>
                <w:bCs/>
                <w:color w:val="000000"/>
                <w:sz w:val="24"/>
                <w:szCs w:val="24"/>
                <w:lang w:val="en-US"/>
              </w:rPr>
            </w:pPr>
            <w:r>
              <w:rPr>
                <w:rFonts w:hint="eastAsia"/>
                <w:b/>
                <w:bCs/>
                <w:color w:val="000000"/>
                <w:sz w:val="24"/>
                <w:szCs w:val="24"/>
                <w:lang w:val="en-US"/>
              </w:rPr>
              <w:t>决算数</w:t>
            </w:r>
          </w:p>
        </w:tc>
      </w:tr>
      <w:tr w:rsidR="00426391" w14:paraId="4D49CBEC" w14:textId="77777777" w:rsidTr="000C7B30">
        <w:trPr>
          <w:cantSplit/>
          <w:trHeight w:hRule="exact" w:val="340"/>
        </w:trPr>
        <w:tc>
          <w:tcPr>
            <w:tcW w:w="724" w:type="dxa"/>
            <w:tcBorders>
              <w:top w:val="nil"/>
              <w:left w:val="single" w:sz="4" w:space="0" w:color="auto"/>
              <w:bottom w:val="single" w:sz="4" w:space="0" w:color="auto"/>
              <w:right w:val="single" w:sz="4" w:space="0" w:color="auto"/>
            </w:tcBorders>
            <w:noWrap/>
            <w:vAlign w:val="center"/>
          </w:tcPr>
          <w:p w14:paraId="1419D8EF" w14:textId="77777777" w:rsidR="00426391" w:rsidRDefault="005F763F">
            <w:pPr>
              <w:widowControl/>
              <w:jc w:val="center"/>
              <w:textAlignment w:val="center"/>
              <w:rPr>
                <w:rFonts w:cs="宋体"/>
                <w:color w:val="000000"/>
                <w:sz w:val="24"/>
                <w:szCs w:val="24"/>
                <w:lang w:val="en-US"/>
              </w:rPr>
            </w:pPr>
            <w:r>
              <w:rPr>
                <w:rFonts w:hint="eastAsia"/>
                <w:color w:val="000000"/>
                <w:sz w:val="24"/>
                <w:szCs w:val="24"/>
                <w:lang w:val="en-US"/>
              </w:rPr>
              <w:t>一</w:t>
            </w:r>
          </w:p>
        </w:tc>
        <w:tc>
          <w:tcPr>
            <w:tcW w:w="3402" w:type="dxa"/>
            <w:tcBorders>
              <w:top w:val="nil"/>
              <w:left w:val="nil"/>
              <w:bottom w:val="single" w:sz="4" w:space="0" w:color="auto"/>
              <w:right w:val="single" w:sz="4" w:space="0" w:color="auto"/>
            </w:tcBorders>
            <w:vAlign w:val="center"/>
          </w:tcPr>
          <w:p w14:paraId="19E4CD4A" w14:textId="77777777" w:rsidR="00426391" w:rsidRDefault="005F763F">
            <w:pPr>
              <w:widowControl/>
              <w:textAlignment w:val="center"/>
              <w:rPr>
                <w:rFonts w:cs="宋体"/>
                <w:color w:val="000000"/>
                <w:sz w:val="24"/>
                <w:szCs w:val="24"/>
                <w:lang w:val="en-US"/>
              </w:rPr>
            </w:pPr>
            <w:r>
              <w:rPr>
                <w:rFonts w:hint="eastAsia"/>
                <w:color w:val="000000"/>
                <w:sz w:val="24"/>
                <w:szCs w:val="24"/>
                <w:lang w:val="en-US"/>
              </w:rPr>
              <w:t>基本支出</w:t>
            </w:r>
          </w:p>
        </w:tc>
        <w:tc>
          <w:tcPr>
            <w:tcW w:w="1418" w:type="dxa"/>
            <w:tcBorders>
              <w:top w:val="nil"/>
              <w:left w:val="nil"/>
              <w:bottom w:val="single" w:sz="4" w:space="0" w:color="auto"/>
              <w:right w:val="single" w:sz="4" w:space="0" w:color="auto"/>
            </w:tcBorders>
            <w:noWrap/>
            <w:vAlign w:val="bottom"/>
          </w:tcPr>
          <w:p w14:paraId="2C74EB4B"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4,576.10 </w:t>
            </w:r>
          </w:p>
        </w:tc>
        <w:tc>
          <w:tcPr>
            <w:tcW w:w="1417" w:type="dxa"/>
            <w:tcBorders>
              <w:top w:val="nil"/>
              <w:left w:val="nil"/>
              <w:bottom w:val="single" w:sz="4" w:space="0" w:color="auto"/>
              <w:right w:val="single" w:sz="4" w:space="0" w:color="auto"/>
            </w:tcBorders>
            <w:noWrap/>
            <w:vAlign w:val="bottom"/>
          </w:tcPr>
          <w:p w14:paraId="786CA838" w14:textId="77777777" w:rsidR="00426391" w:rsidRDefault="005F763F">
            <w:pPr>
              <w:widowControl/>
              <w:jc w:val="right"/>
              <w:textAlignment w:val="bottom"/>
              <w:rPr>
                <w:color w:val="000000"/>
                <w:sz w:val="24"/>
                <w:szCs w:val="24"/>
                <w:lang w:val="en-US"/>
              </w:rPr>
            </w:pPr>
            <w:r>
              <w:rPr>
                <w:rFonts w:ascii="宋体" w:eastAsia="宋体" w:hAnsi="宋体" w:cs="宋体" w:hint="eastAsia"/>
                <w:color w:val="000000"/>
                <w:lang w:val="en-US"/>
              </w:rPr>
              <w:t xml:space="preserve">4,958.73 </w:t>
            </w:r>
          </w:p>
        </w:tc>
        <w:tc>
          <w:tcPr>
            <w:tcW w:w="1418" w:type="dxa"/>
            <w:tcBorders>
              <w:top w:val="nil"/>
              <w:left w:val="nil"/>
              <w:bottom w:val="single" w:sz="4" w:space="0" w:color="auto"/>
              <w:right w:val="single" w:sz="4" w:space="0" w:color="auto"/>
            </w:tcBorders>
            <w:noWrap/>
            <w:vAlign w:val="bottom"/>
          </w:tcPr>
          <w:p w14:paraId="68FDBA80"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4,958.73 </w:t>
            </w:r>
          </w:p>
        </w:tc>
      </w:tr>
      <w:tr w:rsidR="00426391" w14:paraId="64630803" w14:textId="77777777" w:rsidTr="000C7B30">
        <w:trPr>
          <w:cantSplit/>
          <w:trHeight w:hRule="exact" w:val="340"/>
        </w:trPr>
        <w:tc>
          <w:tcPr>
            <w:tcW w:w="724" w:type="dxa"/>
            <w:tcBorders>
              <w:top w:val="nil"/>
              <w:left w:val="single" w:sz="4" w:space="0" w:color="auto"/>
              <w:bottom w:val="single" w:sz="4" w:space="0" w:color="auto"/>
              <w:right w:val="single" w:sz="4" w:space="0" w:color="auto"/>
            </w:tcBorders>
            <w:noWrap/>
            <w:vAlign w:val="center"/>
          </w:tcPr>
          <w:p w14:paraId="64CD167C" w14:textId="77777777" w:rsidR="00426391" w:rsidRDefault="005F763F">
            <w:pPr>
              <w:widowControl/>
              <w:jc w:val="center"/>
              <w:textAlignment w:val="center"/>
              <w:rPr>
                <w:rFonts w:cs="宋体"/>
                <w:color w:val="000000"/>
                <w:sz w:val="24"/>
                <w:szCs w:val="24"/>
                <w:lang w:val="en-US"/>
              </w:rPr>
            </w:pPr>
            <w:r>
              <w:rPr>
                <w:color w:val="000000"/>
                <w:sz w:val="24"/>
                <w:szCs w:val="24"/>
                <w:lang w:val="en-US"/>
              </w:rPr>
              <w:t>1</w:t>
            </w:r>
          </w:p>
        </w:tc>
        <w:tc>
          <w:tcPr>
            <w:tcW w:w="3402" w:type="dxa"/>
            <w:tcBorders>
              <w:top w:val="nil"/>
              <w:left w:val="nil"/>
              <w:bottom w:val="single" w:sz="4" w:space="0" w:color="auto"/>
              <w:right w:val="single" w:sz="4" w:space="0" w:color="auto"/>
            </w:tcBorders>
            <w:vAlign w:val="center"/>
          </w:tcPr>
          <w:p w14:paraId="67657CD4" w14:textId="77777777" w:rsidR="00426391" w:rsidRDefault="005F763F">
            <w:pPr>
              <w:widowControl/>
              <w:textAlignment w:val="center"/>
              <w:rPr>
                <w:rFonts w:cs="宋体"/>
                <w:color w:val="000000"/>
                <w:sz w:val="24"/>
                <w:szCs w:val="24"/>
                <w:lang w:val="en-US"/>
              </w:rPr>
            </w:pPr>
            <w:r>
              <w:rPr>
                <w:rFonts w:hint="eastAsia"/>
                <w:color w:val="000000"/>
                <w:sz w:val="24"/>
                <w:szCs w:val="24"/>
                <w:lang w:val="en-US"/>
              </w:rPr>
              <w:t>人员经费</w:t>
            </w:r>
          </w:p>
        </w:tc>
        <w:tc>
          <w:tcPr>
            <w:tcW w:w="1418" w:type="dxa"/>
            <w:tcBorders>
              <w:top w:val="nil"/>
              <w:left w:val="nil"/>
              <w:bottom w:val="single" w:sz="4" w:space="0" w:color="auto"/>
              <w:right w:val="single" w:sz="4" w:space="0" w:color="auto"/>
            </w:tcBorders>
            <w:noWrap/>
            <w:vAlign w:val="bottom"/>
          </w:tcPr>
          <w:p w14:paraId="75E04F59"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4,139.01 </w:t>
            </w:r>
          </w:p>
        </w:tc>
        <w:tc>
          <w:tcPr>
            <w:tcW w:w="1417" w:type="dxa"/>
            <w:tcBorders>
              <w:top w:val="nil"/>
              <w:left w:val="nil"/>
              <w:bottom w:val="single" w:sz="4" w:space="0" w:color="auto"/>
              <w:right w:val="single" w:sz="4" w:space="0" w:color="auto"/>
            </w:tcBorders>
            <w:noWrap/>
            <w:vAlign w:val="bottom"/>
          </w:tcPr>
          <w:p w14:paraId="34EB631A" w14:textId="77777777" w:rsidR="00426391" w:rsidRDefault="005F763F">
            <w:pPr>
              <w:widowControl/>
              <w:jc w:val="right"/>
              <w:textAlignment w:val="bottom"/>
              <w:rPr>
                <w:color w:val="000000"/>
                <w:sz w:val="24"/>
                <w:szCs w:val="24"/>
                <w:lang w:val="en-US"/>
              </w:rPr>
            </w:pPr>
            <w:r>
              <w:rPr>
                <w:rFonts w:ascii="宋体" w:eastAsia="宋体" w:hAnsi="宋体" w:cs="宋体" w:hint="eastAsia"/>
                <w:color w:val="000000"/>
                <w:lang w:val="en-US"/>
              </w:rPr>
              <w:t xml:space="preserve">4,537.13 </w:t>
            </w:r>
          </w:p>
        </w:tc>
        <w:tc>
          <w:tcPr>
            <w:tcW w:w="1418" w:type="dxa"/>
            <w:tcBorders>
              <w:top w:val="nil"/>
              <w:left w:val="nil"/>
              <w:bottom w:val="single" w:sz="4" w:space="0" w:color="auto"/>
              <w:right w:val="single" w:sz="4" w:space="0" w:color="auto"/>
            </w:tcBorders>
            <w:noWrap/>
            <w:vAlign w:val="bottom"/>
          </w:tcPr>
          <w:p w14:paraId="6824F38E"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4,537.13 </w:t>
            </w:r>
          </w:p>
        </w:tc>
      </w:tr>
      <w:tr w:rsidR="00426391" w14:paraId="63A8C8FE" w14:textId="77777777" w:rsidTr="000C7B30">
        <w:trPr>
          <w:cantSplit/>
          <w:trHeight w:hRule="exact" w:val="340"/>
        </w:trPr>
        <w:tc>
          <w:tcPr>
            <w:tcW w:w="724" w:type="dxa"/>
            <w:tcBorders>
              <w:top w:val="nil"/>
              <w:left w:val="single" w:sz="4" w:space="0" w:color="auto"/>
              <w:bottom w:val="single" w:sz="4" w:space="0" w:color="auto"/>
              <w:right w:val="single" w:sz="4" w:space="0" w:color="auto"/>
            </w:tcBorders>
            <w:noWrap/>
            <w:vAlign w:val="center"/>
          </w:tcPr>
          <w:p w14:paraId="6A5052BF" w14:textId="77777777" w:rsidR="00426391" w:rsidRDefault="005F763F">
            <w:pPr>
              <w:widowControl/>
              <w:jc w:val="center"/>
              <w:textAlignment w:val="center"/>
              <w:rPr>
                <w:rFonts w:cs="宋体"/>
                <w:color w:val="000000"/>
                <w:sz w:val="24"/>
                <w:szCs w:val="24"/>
                <w:lang w:val="en-US"/>
              </w:rPr>
            </w:pPr>
            <w:r>
              <w:rPr>
                <w:color w:val="000000"/>
                <w:sz w:val="24"/>
                <w:szCs w:val="24"/>
                <w:lang w:val="en-US"/>
              </w:rPr>
              <w:t>2</w:t>
            </w:r>
          </w:p>
        </w:tc>
        <w:tc>
          <w:tcPr>
            <w:tcW w:w="3402" w:type="dxa"/>
            <w:tcBorders>
              <w:top w:val="nil"/>
              <w:left w:val="nil"/>
              <w:bottom w:val="single" w:sz="4" w:space="0" w:color="auto"/>
              <w:right w:val="single" w:sz="4" w:space="0" w:color="auto"/>
            </w:tcBorders>
            <w:vAlign w:val="center"/>
          </w:tcPr>
          <w:p w14:paraId="1F010EFB" w14:textId="77777777" w:rsidR="00426391" w:rsidRDefault="005F763F">
            <w:pPr>
              <w:widowControl/>
              <w:textAlignment w:val="center"/>
              <w:rPr>
                <w:rFonts w:cs="宋体"/>
                <w:color w:val="000000"/>
                <w:sz w:val="24"/>
                <w:szCs w:val="24"/>
                <w:lang w:val="en-US"/>
              </w:rPr>
            </w:pPr>
            <w:r>
              <w:rPr>
                <w:rFonts w:hint="eastAsia"/>
                <w:color w:val="000000"/>
                <w:sz w:val="24"/>
                <w:szCs w:val="24"/>
                <w:lang w:val="en-US"/>
              </w:rPr>
              <w:t>日常公用经费</w:t>
            </w:r>
          </w:p>
        </w:tc>
        <w:tc>
          <w:tcPr>
            <w:tcW w:w="1418" w:type="dxa"/>
            <w:tcBorders>
              <w:top w:val="nil"/>
              <w:left w:val="nil"/>
              <w:bottom w:val="single" w:sz="4" w:space="0" w:color="auto"/>
              <w:right w:val="single" w:sz="4" w:space="0" w:color="auto"/>
            </w:tcBorders>
            <w:noWrap/>
            <w:vAlign w:val="bottom"/>
          </w:tcPr>
          <w:p w14:paraId="3F1998FA"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437.09 </w:t>
            </w:r>
          </w:p>
        </w:tc>
        <w:tc>
          <w:tcPr>
            <w:tcW w:w="1417" w:type="dxa"/>
            <w:tcBorders>
              <w:top w:val="nil"/>
              <w:left w:val="nil"/>
              <w:bottom w:val="single" w:sz="4" w:space="0" w:color="auto"/>
              <w:right w:val="single" w:sz="4" w:space="0" w:color="auto"/>
            </w:tcBorders>
            <w:noWrap/>
            <w:vAlign w:val="bottom"/>
          </w:tcPr>
          <w:p w14:paraId="62493566" w14:textId="77777777" w:rsidR="00426391" w:rsidRDefault="005F763F">
            <w:pPr>
              <w:widowControl/>
              <w:jc w:val="right"/>
              <w:textAlignment w:val="bottom"/>
              <w:rPr>
                <w:color w:val="000000"/>
                <w:sz w:val="24"/>
                <w:szCs w:val="24"/>
                <w:lang w:val="en-US"/>
              </w:rPr>
            </w:pPr>
            <w:r>
              <w:rPr>
                <w:rFonts w:ascii="宋体" w:eastAsia="宋体" w:hAnsi="宋体" w:cs="宋体" w:hint="eastAsia"/>
                <w:color w:val="000000"/>
                <w:lang w:val="en-US"/>
              </w:rPr>
              <w:t xml:space="preserve">421.60 </w:t>
            </w:r>
          </w:p>
        </w:tc>
        <w:tc>
          <w:tcPr>
            <w:tcW w:w="1418" w:type="dxa"/>
            <w:tcBorders>
              <w:top w:val="nil"/>
              <w:left w:val="nil"/>
              <w:bottom w:val="single" w:sz="4" w:space="0" w:color="auto"/>
              <w:right w:val="single" w:sz="4" w:space="0" w:color="auto"/>
            </w:tcBorders>
            <w:noWrap/>
            <w:vAlign w:val="bottom"/>
          </w:tcPr>
          <w:p w14:paraId="5E2E0F0D"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421.60 </w:t>
            </w:r>
          </w:p>
        </w:tc>
      </w:tr>
      <w:tr w:rsidR="00426391" w14:paraId="20C8D2A6" w14:textId="77777777" w:rsidTr="000C7B30">
        <w:trPr>
          <w:cantSplit/>
          <w:trHeight w:hRule="exact" w:val="340"/>
        </w:trPr>
        <w:tc>
          <w:tcPr>
            <w:tcW w:w="724" w:type="dxa"/>
            <w:tcBorders>
              <w:top w:val="nil"/>
              <w:left w:val="single" w:sz="4" w:space="0" w:color="auto"/>
              <w:bottom w:val="single" w:sz="4" w:space="0" w:color="auto"/>
              <w:right w:val="single" w:sz="4" w:space="0" w:color="auto"/>
            </w:tcBorders>
            <w:noWrap/>
            <w:vAlign w:val="center"/>
          </w:tcPr>
          <w:p w14:paraId="5C88DAB4" w14:textId="77777777" w:rsidR="00426391" w:rsidRDefault="005F763F">
            <w:pPr>
              <w:widowControl/>
              <w:jc w:val="center"/>
              <w:textAlignment w:val="center"/>
              <w:rPr>
                <w:rFonts w:cs="宋体"/>
                <w:color w:val="000000"/>
                <w:sz w:val="24"/>
                <w:szCs w:val="24"/>
                <w:lang w:val="en-US"/>
              </w:rPr>
            </w:pPr>
            <w:r>
              <w:rPr>
                <w:color w:val="000000"/>
                <w:sz w:val="24"/>
                <w:szCs w:val="24"/>
                <w:lang w:val="en-US"/>
              </w:rPr>
              <w:t>3</w:t>
            </w:r>
          </w:p>
        </w:tc>
        <w:tc>
          <w:tcPr>
            <w:tcW w:w="3402" w:type="dxa"/>
            <w:tcBorders>
              <w:top w:val="nil"/>
              <w:left w:val="nil"/>
              <w:bottom w:val="single" w:sz="4" w:space="0" w:color="auto"/>
              <w:right w:val="single" w:sz="4" w:space="0" w:color="auto"/>
            </w:tcBorders>
            <w:vAlign w:val="center"/>
          </w:tcPr>
          <w:p w14:paraId="216DCDBC" w14:textId="77777777" w:rsidR="00426391" w:rsidRDefault="005F763F">
            <w:pPr>
              <w:widowControl/>
              <w:textAlignment w:val="center"/>
              <w:rPr>
                <w:rFonts w:cs="宋体"/>
                <w:color w:val="000000"/>
                <w:sz w:val="24"/>
                <w:szCs w:val="24"/>
                <w:lang w:val="en-US"/>
              </w:rPr>
            </w:pPr>
            <w:r>
              <w:rPr>
                <w:rFonts w:hint="eastAsia"/>
                <w:color w:val="000000"/>
                <w:sz w:val="24"/>
                <w:szCs w:val="24"/>
                <w:lang w:val="en-US"/>
              </w:rPr>
              <w:t>不可预见费</w:t>
            </w:r>
          </w:p>
        </w:tc>
        <w:tc>
          <w:tcPr>
            <w:tcW w:w="1418" w:type="dxa"/>
            <w:tcBorders>
              <w:top w:val="nil"/>
              <w:left w:val="nil"/>
              <w:bottom w:val="single" w:sz="4" w:space="0" w:color="auto"/>
              <w:right w:val="single" w:sz="4" w:space="0" w:color="auto"/>
            </w:tcBorders>
            <w:noWrap/>
            <w:vAlign w:val="center"/>
          </w:tcPr>
          <w:p w14:paraId="4356DA3C" w14:textId="77777777" w:rsidR="00426391" w:rsidRDefault="005F763F">
            <w:pPr>
              <w:widowControl/>
              <w:jc w:val="right"/>
              <w:textAlignment w:val="center"/>
              <w:rPr>
                <w:color w:val="000000"/>
                <w:sz w:val="24"/>
                <w:szCs w:val="24"/>
                <w:lang w:val="en-US"/>
              </w:rPr>
            </w:pPr>
            <w:r>
              <w:rPr>
                <w:rFonts w:hint="eastAsia"/>
                <w:color w:val="000000"/>
                <w:sz w:val="24"/>
                <w:szCs w:val="24"/>
                <w:lang w:val="en-US"/>
              </w:rPr>
              <w:t xml:space="preserve">　</w:t>
            </w:r>
          </w:p>
        </w:tc>
        <w:tc>
          <w:tcPr>
            <w:tcW w:w="1417" w:type="dxa"/>
            <w:tcBorders>
              <w:top w:val="nil"/>
              <w:left w:val="nil"/>
              <w:bottom w:val="single" w:sz="4" w:space="0" w:color="auto"/>
              <w:right w:val="single" w:sz="4" w:space="0" w:color="auto"/>
            </w:tcBorders>
            <w:noWrap/>
            <w:vAlign w:val="center"/>
          </w:tcPr>
          <w:p w14:paraId="56AD3A57" w14:textId="77777777" w:rsidR="00426391" w:rsidRDefault="005F763F">
            <w:pPr>
              <w:widowControl/>
              <w:jc w:val="right"/>
              <w:textAlignment w:val="center"/>
              <w:rPr>
                <w:color w:val="000000"/>
                <w:sz w:val="24"/>
                <w:szCs w:val="24"/>
                <w:lang w:val="en-US"/>
              </w:rPr>
            </w:pPr>
            <w:r>
              <w:rPr>
                <w:rFonts w:hint="eastAsia"/>
                <w:color w:val="000000"/>
                <w:sz w:val="24"/>
                <w:szCs w:val="24"/>
                <w:lang w:val="en-US"/>
              </w:rPr>
              <w:t xml:space="preserve">　</w:t>
            </w:r>
          </w:p>
        </w:tc>
        <w:tc>
          <w:tcPr>
            <w:tcW w:w="1418" w:type="dxa"/>
            <w:tcBorders>
              <w:top w:val="nil"/>
              <w:left w:val="nil"/>
              <w:bottom w:val="single" w:sz="4" w:space="0" w:color="auto"/>
              <w:right w:val="single" w:sz="4" w:space="0" w:color="auto"/>
            </w:tcBorders>
            <w:noWrap/>
            <w:vAlign w:val="center"/>
          </w:tcPr>
          <w:p w14:paraId="48E66F6C" w14:textId="77777777" w:rsidR="00426391" w:rsidRDefault="005F763F">
            <w:pPr>
              <w:widowControl/>
              <w:jc w:val="right"/>
              <w:textAlignment w:val="center"/>
              <w:rPr>
                <w:color w:val="000000"/>
                <w:sz w:val="24"/>
                <w:szCs w:val="24"/>
                <w:lang w:val="en-US"/>
              </w:rPr>
            </w:pPr>
            <w:r>
              <w:rPr>
                <w:rFonts w:hint="eastAsia"/>
                <w:color w:val="000000"/>
                <w:sz w:val="24"/>
                <w:szCs w:val="24"/>
                <w:lang w:val="en-US"/>
              </w:rPr>
              <w:t xml:space="preserve">　</w:t>
            </w:r>
          </w:p>
        </w:tc>
      </w:tr>
      <w:tr w:rsidR="00426391" w14:paraId="6BD2C0A8" w14:textId="77777777" w:rsidTr="000C7B30">
        <w:trPr>
          <w:cantSplit/>
          <w:trHeight w:hRule="exact" w:val="340"/>
        </w:trPr>
        <w:tc>
          <w:tcPr>
            <w:tcW w:w="724" w:type="dxa"/>
            <w:tcBorders>
              <w:top w:val="nil"/>
              <w:left w:val="single" w:sz="4" w:space="0" w:color="auto"/>
              <w:bottom w:val="single" w:sz="4" w:space="0" w:color="auto"/>
              <w:right w:val="single" w:sz="4" w:space="0" w:color="auto"/>
            </w:tcBorders>
            <w:noWrap/>
            <w:vAlign w:val="center"/>
          </w:tcPr>
          <w:p w14:paraId="0B355C58" w14:textId="77777777" w:rsidR="00426391" w:rsidRDefault="005F763F">
            <w:pPr>
              <w:widowControl/>
              <w:jc w:val="center"/>
              <w:textAlignment w:val="center"/>
              <w:rPr>
                <w:rFonts w:cs="宋体"/>
                <w:color w:val="000000"/>
                <w:sz w:val="24"/>
                <w:szCs w:val="24"/>
                <w:lang w:val="en-US"/>
              </w:rPr>
            </w:pPr>
            <w:r>
              <w:rPr>
                <w:rFonts w:hint="eastAsia"/>
                <w:color w:val="000000"/>
                <w:sz w:val="24"/>
                <w:szCs w:val="24"/>
                <w:lang w:val="en-US"/>
              </w:rPr>
              <w:t>二</w:t>
            </w:r>
          </w:p>
        </w:tc>
        <w:tc>
          <w:tcPr>
            <w:tcW w:w="3402" w:type="dxa"/>
            <w:tcBorders>
              <w:top w:val="nil"/>
              <w:left w:val="nil"/>
              <w:bottom w:val="single" w:sz="4" w:space="0" w:color="auto"/>
              <w:right w:val="single" w:sz="4" w:space="0" w:color="auto"/>
            </w:tcBorders>
            <w:vAlign w:val="center"/>
          </w:tcPr>
          <w:p w14:paraId="172FCE9B" w14:textId="77777777" w:rsidR="00426391" w:rsidRDefault="005F763F">
            <w:pPr>
              <w:widowControl/>
              <w:textAlignment w:val="center"/>
              <w:rPr>
                <w:rFonts w:cs="宋体"/>
                <w:color w:val="000000"/>
                <w:sz w:val="24"/>
                <w:szCs w:val="24"/>
                <w:lang w:val="en-US"/>
              </w:rPr>
            </w:pPr>
            <w:r>
              <w:rPr>
                <w:rFonts w:hint="eastAsia"/>
                <w:color w:val="000000"/>
                <w:sz w:val="24"/>
                <w:szCs w:val="24"/>
                <w:lang w:val="en-US"/>
              </w:rPr>
              <w:t>项目支出</w:t>
            </w:r>
          </w:p>
        </w:tc>
        <w:tc>
          <w:tcPr>
            <w:tcW w:w="1418" w:type="dxa"/>
            <w:tcBorders>
              <w:top w:val="nil"/>
              <w:left w:val="nil"/>
              <w:bottom w:val="single" w:sz="4" w:space="0" w:color="auto"/>
              <w:right w:val="single" w:sz="4" w:space="0" w:color="auto"/>
            </w:tcBorders>
            <w:noWrap/>
            <w:vAlign w:val="bottom"/>
          </w:tcPr>
          <w:p w14:paraId="50F10ECA"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1,411.40 </w:t>
            </w:r>
          </w:p>
        </w:tc>
        <w:tc>
          <w:tcPr>
            <w:tcW w:w="1417" w:type="dxa"/>
            <w:tcBorders>
              <w:top w:val="nil"/>
              <w:left w:val="nil"/>
              <w:bottom w:val="single" w:sz="4" w:space="0" w:color="auto"/>
              <w:right w:val="single" w:sz="4" w:space="0" w:color="auto"/>
            </w:tcBorders>
            <w:noWrap/>
            <w:vAlign w:val="bottom"/>
          </w:tcPr>
          <w:p w14:paraId="763CA244"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14,428.45 </w:t>
            </w:r>
          </w:p>
        </w:tc>
        <w:tc>
          <w:tcPr>
            <w:tcW w:w="1418" w:type="dxa"/>
            <w:tcBorders>
              <w:top w:val="nil"/>
              <w:left w:val="nil"/>
              <w:bottom w:val="single" w:sz="4" w:space="0" w:color="auto"/>
              <w:right w:val="single" w:sz="4" w:space="0" w:color="auto"/>
            </w:tcBorders>
            <w:noWrap/>
            <w:vAlign w:val="bottom"/>
          </w:tcPr>
          <w:p w14:paraId="6BF0AC21"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14,428.45 </w:t>
            </w:r>
          </w:p>
        </w:tc>
      </w:tr>
      <w:tr w:rsidR="00426391" w14:paraId="7AEE6F5E" w14:textId="77777777" w:rsidTr="000C7B30">
        <w:trPr>
          <w:cantSplit/>
          <w:trHeight w:hRule="exact" w:val="340"/>
        </w:trPr>
        <w:tc>
          <w:tcPr>
            <w:tcW w:w="724" w:type="dxa"/>
            <w:tcBorders>
              <w:top w:val="nil"/>
              <w:left w:val="single" w:sz="4" w:space="0" w:color="auto"/>
              <w:bottom w:val="single" w:sz="4" w:space="0" w:color="auto"/>
              <w:right w:val="single" w:sz="4" w:space="0" w:color="auto"/>
            </w:tcBorders>
            <w:noWrap/>
            <w:vAlign w:val="center"/>
          </w:tcPr>
          <w:p w14:paraId="13DFADBF" w14:textId="77777777" w:rsidR="00426391" w:rsidRDefault="005F763F">
            <w:pPr>
              <w:widowControl/>
              <w:jc w:val="center"/>
              <w:textAlignment w:val="center"/>
              <w:rPr>
                <w:rFonts w:cs="宋体"/>
                <w:color w:val="000000"/>
                <w:sz w:val="24"/>
                <w:szCs w:val="24"/>
                <w:lang w:val="en-US"/>
              </w:rPr>
            </w:pPr>
            <w:r>
              <w:rPr>
                <w:color w:val="000000"/>
                <w:sz w:val="24"/>
                <w:szCs w:val="24"/>
                <w:lang w:val="en-US"/>
              </w:rPr>
              <w:t>1</w:t>
            </w:r>
          </w:p>
        </w:tc>
        <w:tc>
          <w:tcPr>
            <w:tcW w:w="3402" w:type="dxa"/>
            <w:tcBorders>
              <w:top w:val="nil"/>
              <w:left w:val="nil"/>
              <w:bottom w:val="single" w:sz="4" w:space="0" w:color="auto"/>
              <w:right w:val="single" w:sz="4" w:space="0" w:color="auto"/>
            </w:tcBorders>
            <w:vAlign w:val="center"/>
          </w:tcPr>
          <w:p w14:paraId="464E4080" w14:textId="77777777" w:rsidR="00426391" w:rsidRDefault="005F763F">
            <w:pPr>
              <w:widowControl/>
              <w:textAlignment w:val="center"/>
              <w:rPr>
                <w:color w:val="000000"/>
                <w:sz w:val="24"/>
                <w:szCs w:val="24"/>
                <w:lang w:val="en-US"/>
              </w:rPr>
            </w:pPr>
            <w:r>
              <w:rPr>
                <w:rFonts w:hint="eastAsia"/>
                <w:color w:val="000000"/>
                <w:sz w:val="24"/>
                <w:szCs w:val="24"/>
                <w:lang w:val="en-US"/>
              </w:rPr>
              <w:t>2024年城市水务维护资金</w:t>
            </w:r>
          </w:p>
        </w:tc>
        <w:tc>
          <w:tcPr>
            <w:tcW w:w="1418" w:type="dxa"/>
            <w:tcBorders>
              <w:top w:val="nil"/>
              <w:left w:val="nil"/>
              <w:bottom w:val="single" w:sz="4" w:space="0" w:color="auto"/>
              <w:right w:val="single" w:sz="4" w:space="0" w:color="auto"/>
            </w:tcBorders>
            <w:noWrap/>
            <w:vAlign w:val="bottom"/>
          </w:tcPr>
          <w:p w14:paraId="0DA413CD" w14:textId="77777777" w:rsidR="00426391" w:rsidRDefault="00426391">
            <w:pPr>
              <w:widowControl/>
              <w:jc w:val="right"/>
              <w:textAlignment w:val="bottom"/>
              <w:rPr>
                <w:color w:val="000000"/>
                <w:sz w:val="24"/>
                <w:szCs w:val="24"/>
                <w:lang w:val="en-US"/>
              </w:rPr>
            </w:pPr>
          </w:p>
        </w:tc>
        <w:tc>
          <w:tcPr>
            <w:tcW w:w="1417" w:type="dxa"/>
            <w:tcBorders>
              <w:top w:val="nil"/>
              <w:left w:val="nil"/>
              <w:bottom w:val="single" w:sz="4" w:space="0" w:color="auto"/>
              <w:right w:val="single" w:sz="4" w:space="0" w:color="auto"/>
            </w:tcBorders>
            <w:noWrap/>
            <w:vAlign w:val="bottom"/>
          </w:tcPr>
          <w:p w14:paraId="51140232"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501.97 </w:t>
            </w:r>
          </w:p>
        </w:tc>
        <w:tc>
          <w:tcPr>
            <w:tcW w:w="1418" w:type="dxa"/>
            <w:tcBorders>
              <w:top w:val="nil"/>
              <w:left w:val="nil"/>
              <w:bottom w:val="single" w:sz="4" w:space="0" w:color="auto"/>
              <w:right w:val="single" w:sz="4" w:space="0" w:color="auto"/>
            </w:tcBorders>
            <w:noWrap/>
            <w:vAlign w:val="bottom"/>
          </w:tcPr>
          <w:p w14:paraId="3A7F521D"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501.97 </w:t>
            </w:r>
          </w:p>
        </w:tc>
      </w:tr>
      <w:tr w:rsidR="00426391" w14:paraId="65633875" w14:textId="77777777" w:rsidTr="000C7B30">
        <w:trPr>
          <w:cantSplit/>
          <w:trHeight w:hRule="exact" w:val="340"/>
        </w:trPr>
        <w:tc>
          <w:tcPr>
            <w:tcW w:w="724" w:type="dxa"/>
            <w:tcBorders>
              <w:top w:val="nil"/>
              <w:left w:val="single" w:sz="4" w:space="0" w:color="auto"/>
              <w:bottom w:val="single" w:sz="4" w:space="0" w:color="auto"/>
              <w:right w:val="single" w:sz="4" w:space="0" w:color="auto"/>
            </w:tcBorders>
            <w:noWrap/>
            <w:vAlign w:val="center"/>
          </w:tcPr>
          <w:p w14:paraId="5D4D6E6C" w14:textId="77777777" w:rsidR="00426391" w:rsidRDefault="005F763F">
            <w:pPr>
              <w:widowControl/>
              <w:jc w:val="center"/>
              <w:textAlignment w:val="center"/>
              <w:rPr>
                <w:rFonts w:cs="宋体"/>
                <w:color w:val="000000"/>
                <w:sz w:val="24"/>
                <w:szCs w:val="24"/>
                <w:lang w:val="en-US"/>
              </w:rPr>
            </w:pPr>
            <w:r>
              <w:rPr>
                <w:color w:val="000000"/>
                <w:sz w:val="24"/>
                <w:szCs w:val="24"/>
                <w:lang w:val="en-US"/>
              </w:rPr>
              <w:t>2</w:t>
            </w:r>
          </w:p>
        </w:tc>
        <w:tc>
          <w:tcPr>
            <w:tcW w:w="3402" w:type="dxa"/>
            <w:tcBorders>
              <w:top w:val="nil"/>
              <w:left w:val="nil"/>
              <w:bottom w:val="single" w:sz="4" w:space="0" w:color="auto"/>
              <w:right w:val="single" w:sz="4" w:space="0" w:color="auto"/>
            </w:tcBorders>
            <w:vAlign w:val="center"/>
          </w:tcPr>
          <w:p w14:paraId="2F9EBC23" w14:textId="77777777" w:rsidR="00426391" w:rsidRDefault="005F763F">
            <w:pPr>
              <w:widowControl/>
              <w:textAlignment w:val="center"/>
              <w:rPr>
                <w:color w:val="000000"/>
                <w:sz w:val="24"/>
                <w:szCs w:val="24"/>
                <w:lang w:val="en-US"/>
              </w:rPr>
            </w:pPr>
            <w:r>
              <w:rPr>
                <w:rFonts w:hint="eastAsia"/>
                <w:color w:val="000000"/>
                <w:sz w:val="24"/>
                <w:szCs w:val="24"/>
                <w:lang w:val="en-US"/>
              </w:rPr>
              <w:t>污水处理设施建设</w:t>
            </w:r>
          </w:p>
        </w:tc>
        <w:tc>
          <w:tcPr>
            <w:tcW w:w="1418" w:type="dxa"/>
            <w:tcBorders>
              <w:top w:val="nil"/>
              <w:left w:val="nil"/>
              <w:bottom w:val="single" w:sz="4" w:space="0" w:color="auto"/>
              <w:right w:val="single" w:sz="4" w:space="0" w:color="auto"/>
            </w:tcBorders>
            <w:noWrap/>
            <w:vAlign w:val="bottom"/>
          </w:tcPr>
          <w:p w14:paraId="71854B99" w14:textId="77777777" w:rsidR="00426391" w:rsidRDefault="00426391">
            <w:pPr>
              <w:widowControl/>
              <w:jc w:val="right"/>
              <w:textAlignment w:val="bottom"/>
              <w:rPr>
                <w:color w:val="000000"/>
                <w:sz w:val="24"/>
                <w:szCs w:val="24"/>
                <w:lang w:val="en-US"/>
              </w:rPr>
            </w:pPr>
          </w:p>
        </w:tc>
        <w:tc>
          <w:tcPr>
            <w:tcW w:w="1417" w:type="dxa"/>
            <w:tcBorders>
              <w:top w:val="nil"/>
              <w:left w:val="nil"/>
              <w:bottom w:val="single" w:sz="4" w:space="0" w:color="auto"/>
              <w:right w:val="single" w:sz="4" w:space="0" w:color="auto"/>
            </w:tcBorders>
            <w:noWrap/>
            <w:vAlign w:val="bottom"/>
          </w:tcPr>
          <w:p w14:paraId="169E7985"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6,200.00 </w:t>
            </w:r>
          </w:p>
        </w:tc>
        <w:tc>
          <w:tcPr>
            <w:tcW w:w="1418" w:type="dxa"/>
            <w:tcBorders>
              <w:top w:val="nil"/>
              <w:left w:val="nil"/>
              <w:bottom w:val="single" w:sz="4" w:space="0" w:color="auto"/>
              <w:right w:val="single" w:sz="4" w:space="0" w:color="auto"/>
            </w:tcBorders>
            <w:noWrap/>
            <w:vAlign w:val="bottom"/>
          </w:tcPr>
          <w:p w14:paraId="41C72A7F"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6,200.00 </w:t>
            </w:r>
          </w:p>
        </w:tc>
      </w:tr>
      <w:tr w:rsidR="00426391" w14:paraId="5BB2A18A" w14:textId="77777777" w:rsidTr="000C7B30">
        <w:trPr>
          <w:trHeight w:hRule="exact" w:val="725"/>
        </w:trPr>
        <w:tc>
          <w:tcPr>
            <w:tcW w:w="724" w:type="dxa"/>
            <w:tcBorders>
              <w:top w:val="single" w:sz="4" w:space="0" w:color="auto"/>
              <w:left w:val="single" w:sz="4" w:space="0" w:color="auto"/>
              <w:bottom w:val="single" w:sz="4" w:space="0" w:color="auto"/>
              <w:right w:val="single" w:sz="4" w:space="0" w:color="auto"/>
            </w:tcBorders>
            <w:noWrap/>
            <w:vAlign w:val="center"/>
          </w:tcPr>
          <w:p w14:paraId="11AB7D09" w14:textId="77777777" w:rsidR="00426391" w:rsidRDefault="005F763F">
            <w:pPr>
              <w:widowControl/>
              <w:jc w:val="center"/>
              <w:textAlignment w:val="center"/>
              <w:rPr>
                <w:rFonts w:cs="宋体"/>
                <w:color w:val="000000"/>
                <w:sz w:val="24"/>
                <w:szCs w:val="24"/>
                <w:lang w:val="en-US"/>
              </w:rPr>
            </w:pPr>
            <w:r>
              <w:rPr>
                <w:color w:val="000000"/>
                <w:sz w:val="24"/>
                <w:szCs w:val="24"/>
                <w:lang w:val="en-US"/>
              </w:rPr>
              <w:t>3</w:t>
            </w:r>
          </w:p>
        </w:tc>
        <w:tc>
          <w:tcPr>
            <w:tcW w:w="3402" w:type="dxa"/>
            <w:tcBorders>
              <w:top w:val="single" w:sz="4" w:space="0" w:color="auto"/>
              <w:left w:val="single" w:sz="4" w:space="0" w:color="auto"/>
              <w:bottom w:val="single" w:sz="4" w:space="0" w:color="auto"/>
              <w:right w:val="single" w:sz="4" w:space="0" w:color="auto"/>
            </w:tcBorders>
            <w:vAlign w:val="center"/>
          </w:tcPr>
          <w:p w14:paraId="44D2FDD9" w14:textId="2B4761D0" w:rsidR="00426391" w:rsidRDefault="005F763F">
            <w:pPr>
              <w:widowControl/>
              <w:textAlignment w:val="center"/>
              <w:rPr>
                <w:color w:val="000000"/>
                <w:sz w:val="24"/>
                <w:szCs w:val="24"/>
                <w:lang w:val="en-US"/>
              </w:rPr>
            </w:pPr>
            <w:r>
              <w:rPr>
                <w:rFonts w:hint="eastAsia"/>
                <w:color w:val="000000"/>
                <w:sz w:val="24"/>
                <w:szCs w:val="24"/>
                <w:lang w:val="en-US"/>
              </w:rPr>
              <w:t>南京市智慧水务建设项目</w:t>
            </w:r>
          </w:p>
        </w:tc>
        <w:tc>
          <w:tcPr>
            <w:tcW w:w="1418" w:type="dxa"/>
            <w:tcBorders>
              <w:top w:val="single" w:sz="4" w:space="0" w:color="auto"/>
              <w:left w:val="single" w:sz="4" w:space="0" w:color="auto"/>
              <w:bottom w:val="single" w:sz="4" w:space="0" w:color="auto"/>
              <w:right w:val="single" w:sz="4" w:space="0" w:color="auto"/>
            </w:tcBorders>
            <w:noWrap/>
            <w:vAlign w:val="center"/>
          </w:tcPr>
          <w:p w14:paraId="7802C7C3" w14:textId="77777777" w:rsidR="00426391" w:rsidRDefault="00426391">
            <w:pPr>
              <w:widowControl/>
              <w:jc w:val="right"/>
              <w:textAlignment w:val="center"/>
              <w:rPr>
                <w:sz w:val="24"/>
                <w:szCs w:val="24"/>
              </w:rPr>
            </w:pPr>
          </w:p>
          <w:p w14:paraId="0229BD6B" w14:textId="77777777" w:rsidR="00426391" w:rsidRDefault="005F763F">
            <w:pPr>
              <w:widowControl/>
              <w:jc w:val="right"/>
              <w:textAlignment w:val="center"/>
              <w:rPr>
                <w:sz w:val="24"/>
                <w:szCs w:val="24"/>
              </w:rPr>
            </w:pPr>
            <w:r>
              <w:rPr>
                <w:rFonts w:hint="eastAsia"/>
                <w:sz w:val="24"/>
                <w:szCs w:val="24"/>
              </w:rPr>
              <w:t xml:space="preserve">0.00  </w:t>
            </w:r>
          </w:p>
          <w:p w14:paraId="1867D568" w14:textId="77777777" w:rsidR="00426391" w:rsidRDefault="005F763F">
            <w:pPr>
              <w:widowControl/>
              <w:jc w:val="right"/>
              <w:textAlignment w:val="center"/>
              <w:rPr>
                <w:sz w:val="24"/>
                <w:szCs w:val="24"/>
              </w:rPr>
            </w:pPr>
            <w:r>
              <w:rPr>
                <w:rFonts w:hint="eastAsia"/>
                <w:sz w:val="24"/>
                <w:szCs w:val="24"/>
              </w:rPr>
              <w:t xml:space="preserve">0.000 </w:t>
            </w:r>
          </w:p>
          <w:p w14:paraId="2985C0A4" w14:textId="77777777" w:rsidR="00426391" w:rsidRDefault="005F763F">
            <w:pPr>
              <w:widowControl/>
              <w:jc w:val="right"/>
              <w:textAlignment w:val="center"/>
              <w:rPr>
                <w:color w:val="000000"/>
                <w:sz w:val="24"/>
                <w:szCs w:val="24"/>
                <w:lang w:val="en-US"/>
              </w:rPr>
            </w:pPr>
            <w:r>
              <w:rPr>
                <w:rFonts w:hint="eastAsia"/>
                <w:sz w:val="24"/>
                <w:szCs w:val="24"/>
              </w:rPr>
              <w:t xml:space="preserve">0.000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469EA908"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912.80 </w:t>
            </w:r>
          </w:p>
        </w:tc>
        <w:tc>
          <w:tcPr>
            <w:tcW w:w="1418" w:type="dxa"/>
            <w:tcBorders>
              <w:top w:val="single" w:sz="4" w:space="0" w:color="auto"/>
              <w:left w:val="single" w:sz="4" w:space="0" w:color="auto"/>
              <w:bottom w:val="single" w:sz="4" w:space="0" w:color="auto"/>
              <w:right w:val="single" w:sz="4" w:space="0" w:color="auto"/>
            </w:tcBorders>
            <w:noWrap/>
            <w:vAlign w:val="bottom"/>
          </w:tcPr>
          <w:p w14:paraId="45C742BE"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912.80 </w:t>
            </w:r>
          </w:p>
        </w:tc>
      </w:tr>
      <w:tr w:rsidR="00426391" w14:paraId="58C51DC1" w14:textId="77777777" w:rsidTr="000C7B30">
        <w:trPr>
          <w:trHeight w:hRule="exact" w:val="340"/>
        </w:trPr>
        <w:tc>
          <w:tcPr>
            <w:tcW w:w="724" w:type="dxa"/>
            <w:tcBorders>
              <w:top w:val="single" w:sz="4" w:space="0" w:color="auto"/>
              <w:left w:val="single" w:sz="4" w:space="0" w:color="auto"/>
              <w:bottom w:val="single" w:sz="4" w:space="0" w:color="auto"/>
              <w:right w:val="single" w:sz="4" w:space="0" w:color="auto"/>
            </w:tcBorders>
            <w:noWrap/>
            <w:vAlign w:val="center"/>
          </w:tcPr>
          <w:p w14:paraId="77BC2509" w14:textId="77777777" w:rsidR="00426391" w:rsidRDefault="005F763F">
            <w:pPr>
              <w:widowControl/>
              <w:jc w:val="center"/>
              <w:textAlignment w:val="center"/>
              <w:rPr>
                <w:rFonts w:cs="宋体"/>
                <w:color w:val="000000"/>
                <w:sz w:val="24"/>
                <w:szCs w:val="24"/>
                <w:lang w:val="en-US"/>
              </w:rPr>
            </w:pPr>
            <w:r>
              <w:rPr>
                <w:color w:val="000000"/>
                <w:sz w:val="24"/>
                <w:szCs w:val="24"/>
                <w:lang w:val="en-US"/>
              </w:rPr>
              <w:t>4</w:t>
            </w:r>
          </w:p>
        </w:tc>
        <w:tc>
          <w:tcPr>
            <w:tcW w:w="3402" w:type="dxa"/>
            <w:tcBorders>
              <w:top w:val="single" w:sz="4" w:space="0" w:color="auto"/>
              <w:left w:val="single" w:sz="4" w:space="0" w:color="auto"/>
              <w:bottom w:val="single" w:sz="4" w:space="0" w:color="auto"/>
              <w:right w:val="single" w:sz="4" w:space="0" w:color="auto"/>
            </w:tcBorders>
            <w:vAlign w:val="center"/>
          </w:tcPr>
          <w:p w14:paraId="466E9D80" w14:textId="77777777" w:rsidR="00426391" w:rsidRDefault="005F763F">
            <w:pPr>
              <w:widowControl/>
              <w:textAlignment w:val="center"/>
              <w:rPr>
                <w:color w:val="000000"/>
                <w:sz w:val="24"/>
                <w:szCs w:val="24"/>
                <w:lang w:val="en-US"/>
              </w:rPr>
            </w:pPr>
            <w:r>
              <w:rPr>
                <w:rFonts w:hint="eastAsia"/>
                <w:color w:val="000000"/>
                <w:sz w:val="24"/>
                <w:szCs w:val="24"/>
                <w:lang w:val="en-US"/>
              </w:rPr>
              <w:t>2024年积淹水片区整治</w:t>
            </w:r>
          </w:p>
        </w:tc>
        <w:tc>
          <w:tcPr>
            <w:tcW w:w="1418" w:type="dxa"/>
            <w:tcBorders>
              <w:top w:val="single" w:sz="4" w:space="0" w:color="auto"/>
              <w:left w:val="single" w:sz="4" w:space="0" w:color="auto"/>
              <w:bottom w:val="single" w:sz="4" w:space="0" w:color="auto"/>
              <w:right w:val="single" w:sz="4" w:space="0" w:color="auto"/>
            </w:tcBorders>
            <w:noWrap/>
            <w:vAlign w:val="center"/>
          </w:tcPr>
          <w:p w14:paraId="453A2F05" w14:textId="77777777" w:rsidR="00426391" w:rsidRDefault="00426391">
            <w:pPr>
              <w:widowControl/>
              <w:jc w:val="right"/>
              <w:textAlignment w:val="center"/>
              <w:rPr>
                <w:sz w:val="24"/>
                <w:szCs w:val="24"/>
              </w:rPr>
            </w:pPr>
          </w:p>
          <w:p w14:paraId="1592AE32" w14:textId="77777777" w:rsidR="00426391" w:rsidRDefault="005F763F">
            <w:pPr>
              <w:widowControl/>
              <w:jc w:val="right"/>
              <w:textAlignment w:val="center"/>
              <w:rPr>
                <w:color w:val="000000"/>
                <w:sz w:val="24"/>
                <w:szCs w:val="24"/>
                <w:lang w:val="en-US"/>
              </w:rPr>
            </w:pPr>
            <w:r>
              <w:rPr>
                <w:rFonts w:hint="eastAsia"/>
                <w:sz w:val="24"/>
                <w:szCs w:val="24"/>
              </w:rPr>
              <w:t xml:space="preserve">0.00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5ADEC384"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4.77 </w:t>
            </w:r>
          </w:p>
        </w:tc>
        <w:tc>
          <w:tcPr>
            <w:tcW w:w="1418" w:type="dxa"/>
            <w:tcBorders>
              <w:top w:val="single" w:sz="4" w:space="0" w:color="auto"/>
              <w:left w:val="single" w:sz="4" w:space="0" w:color="auto"/>
              <w:bottom w:val="single" w:sz="4" w:space="0" w:color="auto"/>
              <w:right w:val="single" w:sz="4" w:space="0" w:color="auto"/>
            </w:tcBorders>
            <w:noWrap/>
            <w:vAlign w:val="bottom"/>
          </w:tcPr>
          <w:p w14:paraId="244852AE"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4.77 </w:t>
            </w:r>
          </w:p>
        </w:tc>
      </w:tr>
      <w:tr w:rsidR="00426391" w14:paraId="63573D04"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noWrap/>
            <w:vAlign w:val="center"/>
          </w:tcPr>
          <w:p w14:paraId="3B1CED2B" w14:textId="77777777" w:rsidR="00426391" w:rsidRDefault="005F763F">
            <w:pPr>
              <w:widowControl/>
              <w:jc w:val="center"/>
              <w:textAlignment w:val="center"/>
              <w:rPr>
                <w:rFonts w:cs="宋体"/>
                <w:color w:val="000000"/>
                <w:sz w:val="24"/>
                <w:szCs w:val="24"/>
                <w:lang w:val="en-US"/>
              </w:rPr>
            </w:pPr>
            <w:r>
              <w:rPr>
                <w:color w:val="000000"/>
                <w:sz w:val="24"/>
                <w:szCs w:val="24"/>
                <w:lang w:val="en-US"/>
              </w:rPr>
              <w:t>5</w:t>
            </w:r>
          </w:p>
        </w:tc>
        <w:tc>
          <w:tcPr>
            <w:tcW w:w="3402" w:type="dxa"/>
            <w:tcBorders>
              <w:top w:val="single" w:sz="4" w:space="0" w:color="auto"/>
              <w:left w:val="nil"/>
              <w:bottom w:val="single" w:sz="4" w:space="0" w:color="auto"/>
              <w:right w:val="single" w:sz="4" w:space="0" w:color="auto"/>
            </w:tcBorders>
            <w:vAlign w:val="center"/>
          </w:tcPr>
          <w:p w14:paraId="659DA674" w14:textId="77777777" w:rsidR="00426391" w:rsidRDefault="005F763F">
            <w:pPr>
              <w:widowControl/>
              <w:textAlignment w:val="center"/>
              <w:rPr>
                <w:color w:val="000000"/>
                <w:sz w:val="24"/>
                <w:szCs w:val="24"/>
                <w:lang w:val="en-US"/>
              </w:rPr>
            </w:pPr>
            <w:r>
              <w:rPr>
                <w:rFonts w:hint="eastAsia"/>
                <w:color w:val="000000"/>
                <w:sz w:val="24"/>
                <w:szCs w:val="24"/>
                <w:lang w:val="en-US"/>
              </w:rPr>
              <w:t>南京智慧水务二期建设项目（2024年度）</w:t>
            </w:r>
          </w:p>
        </w:tc>
        <w:tc>
          <w:tcPr>
            <w:tcW w:w="1418" w:type="dxa"/>
            <w:tcBorders>
              <w:top w:val="single" w:sz="4" w:space="0" w:color="auto"/>
              <w:left w:val="nil"/>
              <w:bottom w:val="single" w:sz="4" w:space="0" w:color="auto"/>
              <w:right w:val="single" w:sz="4" w:space="0" w:color="auto"/>
            </w:tcBorders>
            <w:noWrap/>
            <w:vAlign w:val="center"/>
          </w:tcPr>
          <w:p w14:paraId="2E69F4D8" w14:textId="77777777" w:rsidR="00426391" w:rsidRDefault="00426391">
            <w:pPr>
              <w:widowControl/>
              <w:jc w:val="right"/>
              <w:textAlignment w:val="center"/>
            </w:pPr>
          </w:p>
          <w:p w14:paraId="7A31BD62" w14:textId="77777777" w:rsidR="00426391" w:rsidRDefault="00426391">
            <w:pPr>
              <w:widowControl/>
              <w:jc w:val="right"/>
              <w:textAlignment w:val="center"/>
            </w:pPr>
          </w:p>
          <w:p w14:paraId="35CBB94E" w14:textId="77777777" w:rsidR="00426391" w:rsidRDefault="00426391">
            <w:pPr>
              <w:widowControl/>
              <w:jc w:val="right"/>
              <w:textAlignment w:val="center"/>
            </w:pPr>
          </w:p>
          <w:p w14:paraId="4296008F" w14:textId="77777777" w:rsidR="00426391" w:rsidRDefault="005F763F">
            <w:pPr>
              <w:widowControl/>
              <w:jc w:val="right"/>
              <w:textAlignment w:val="center"/>
            </w:pPr>
            <w:r>
              <w:rPr>
                <w:rFonts w:hint="eastAsia"/>
              </w:rPr>
              <w:t xml:space="preserve">0.00  </w:t>
            </w:r>
          </w:p>
          <w:p w14:paraId="752C104F" w14:textId="77777777" w:rsidR="00426391" w:rsidRDefault="005F763F">
            <w:pPr>
              <w:widowControl/>
              <w:jc w:val="right"/>
              <w:textAlignment w:val="center"/>
            </w:pPr>
            <w:r>
              <w:rPr>
                <w:rFonts w:hint="eastAsia"/>
              </w:rPr>
              <w:t xml:space="preserve">0.000 </w:t>
            </w:r>
          </w:p>
          <w:p w14:paraId="6777B6EA" w14:textId="77777777" w:rsidR="00426391" w:rsidRDefault="005F763F">
            <w:pPr>
              <w:widowControl/>
              <w:jc w:val="right"/>
              <w:textAlignment w:val="center"/>
            </w:pPr>
            <w:r>
              <w:rPr>
                <w:rFonts w:hint="eastAsia"/>
              </w:rPr>
              <w:t xml:space="preserve">0.000 </w:t>
            </w:r>
          </w:p>
          <w:p w14:paraId="3D50DAB8" w14:textId="77777777" w:rsidR="00426391" w:rsidRDefault="00426391">
            <w:pPr>
              <w:widowControl/>
              <w:jc w:val="right"/>
              <w:textAlignment w:val="center"/>
            </w:pPr>
          </w:p>
          <w:p w14:paraId="4DC804C7" w14:textId="77777777" w:rsidR="00426391" w:rsidRDefault="005F763F">
            <w:pPr>
              <w:widowControl/>
              <w:jc w:val="right"/>
              <w:textAlignment w:val="center"/>
              <w:rPr>
                <w:color w:val="000000"/>
                <w:sz w:val="24"/>
                <w:szCs w:val="24"/>
                <w:lang w:val="en-US"/>
              </w:rPr>
            </w:pPr>
            <w:r>
              <w:rPr>
                <w:rFonts w:hint="eastAsia"/>
              </w:rPr>
              <w:t xml:space="preserve">0.00 </w:t>
            </w:r>
          </w:p>
        </w:tc>
        <w:tc>
          <w:tcPr>
            <w:tcW w:w="1417" w:type="dxa"/>
            <w:tcBorders>
              <w:top w:val="single" w:sz="4" w:space="0" w:color="auto"/>
              <w:left w:val="nil"/>
              <w:bottom w:val="single" w:sz="4" w:space="0" w:color="auto"/>
              <w:right w:val="single" w:sz="4" w:space="0" w:color="auto"/>
            </w:tcBorders>
            <w:noWrap/>
            <w:vAlign w:val="bottom"/>
          </w:tcPr>
          <w:p w14:paraId="537927B5"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0.57 </w:t>
            </w:r>
          </w:p>
        </w:tc>
        <w:tc>
          <w:tcPr>
            <w:tcW w:w="1418" w:type="dxa"/>
            <w:tcBorders>
              <w:top w:val="single" w:sz="4" w:space="0" w:color="auto"/>
              <w:left w:val="nil"/>
              <w:bottom w:val="single" w:sz="4" w:space="0" w:color="auto"/>
              <w:right w:val="single" w:sz="4" w:space="0" w:color="auto"/>
            </w:tcBorders>
            <w:noWrap/>
            <w:vAlign w:val="bottom"/>
          </w:tcPr>
          <w:p w14:paraId="70AE4795"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0.57 </w:t>
            </w:r>
          </w:p>
        </w:tc>
      </w:tr>
      <w:tr w:rsidR="00426391" w14:paraId="2C190BFC"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noWrap/>
            <w:vAlign w:val="center"/>
          </w:tcPr>
          <w:p w14:paraId="48666728" w14:textId="77777777" w:rsidR="00426391" w:rsidRDefault="005F763F">
            <w:pPr>
              <w:widowControl/>
              <w:jc w:val="center"/>
              <w:textAlignment w:val="center"/>
              <w:rPr>
                <w:rFonts w:cs="宋体"/>
                <w:color w:val="000000"/>
                <w:sz w:val="24"/>
                <w:szCs w:val="24"/>
                <w:lang w:val="en-US"/>
              </w:rPr>
            </w:pPr>
            <w:r>
              <w:rPr>
                <w:color w:val="000000"/>
                <w:sz w:val="24"/>
                <w:szCs w:val="24"/>
                <w:lang w:val="en-US"/>
              </w:rPr>
              <w:t>6</w:t>
            </w:r>
          </w:p>
        </w:tc>
        <w:tc>
          <w:tcPr>
            <w:tcW w:w="3402" w:type="dxa"/>
            <w:tcBorders>
              <w:top w:val="single" w:sz="4" w:space="0" w:color="auto"/>
              <w:left w:val="single" w:sz="4" w:space="0" w:color="auto"/>
              <w:bottom w:val="single" w:sz="4" w:space="0" w:color="auto"/>
              <w:right w:val="single" w:sz="4" w:space="0" w:color="auto"/>
            </w:tcBorders>
            <w:vAlign w:val="center"/>
          </w:tcPr>
          <w:p w14:paraId="695D4D6E" w14:textId="77777777" w:rsidR="00426391" w:rsidRDefault="005F763F">
            <w:pPr>
              <w:widowControl/>
              <w:textAlignment w:val="center"/>
              <w:rPr>
                <w:color w:val="000000"/>
                <w:sz w:val="24"/>
                <w:szCs w:val="24"/>
                <w:lang w:val="en-US"/>
              </w:rPr>
            </w:pPr>
            <w:r>
              <w:rPr>
                <w:rFonts w:hint="eastAsia"/>
                <w:color w:val="000000"/>
                <w:sz w:val="24"/>
                <w:szCs w:val="24"/>
                <w:lang w:val="en-US"/>
              </w:rPr>
              <w:t>污水处理设施建设</w:t>
            </w:r>
          </w:p>
        </w:tc>
        <w:tc>
          <w:tcPr>
            <w:tcW w:w="1418" w:type="dxa"/>
            <w:tcBorders>
              <w:top w:val="single" w:sz="4" w:space="0" w:color="auto"/>
              <w:left w:val="single" w:sz="4" w:space="0" w:color="auto"/>
              <w:bottom w:val="single" w:sz="4" w:space="0" w:color="auto"/>
              <w:right w:val="single" w:sz="4" w:space="0" w:color="auto"/>
            </w:tcBorders>
            <w:noWrap/>
            <w:vAlign w:val="center"/>
          </w:tcPr>
          <w:p w14:paraId="19486E55" w14:textId="77777777" w:rsidR="00426391" w:rsidRDefault="00426391">
            <w:pPr>
              <w:widowControl/>
              <w:jc w:val="right"/>
              <w:textAlignment w:val="center"/>
            </w:pPr>
          </w:p>
          <w:p w14:paraId="5BCBD023" w14:textId="77777777" w:rsidR="00426391" w:rsidRDefault="00426391">
            <w:pPr>
              <w:widowControl/>
              <w:jc w:val="right"/>
              <w:textAlignment w:val="center"/>
            </w:pPr>
          </w:p>
          <w:p w14:paraId="5204C1D3" w14:textId="77777777" w:rsidR="00426391" w:rsidRDefault="00426391">
            <w:pPr>
              <w:widowControl/>
              <w:jc w:val="right"/>
              <w:textAlignment w:val="center"/>
            </w:pPr>
          </w:p>
          <w:p w14:paraId="59B69105" w14:textId="77777777" w:rsidR="00426391" w:rsidRDefault="005F763F">
            <w:pPr>
              <w:widowControl/>
              <w:jc w:val="right"/>
              <w:textAlignment w:val="center"/>
            </w:pPr>
            <w:r>
              <w:rPr>
                <w:rFonts w:hint="eastAsia"/>
              </w:rPr>
              <w:t xml:space="preserve">0.00  </w:t>
            </w:r>
          </w:p>
          <w:p w14:paraId="568A5B82" w14:textId="77777777" w:rsidR="00426391" w:rsidRDefault="005F763F">
            <w:pPr>
              <w:widowControl/>
              <w:jc w:val="right"/>
              <w:textAlignment w:val="center"/>
            </w:pPr>
            <w:r>
              <w:rPr>
                <w:rFonts w:hint="eastAsia"/>
              </w:rPr>
              <w:t xml:space="preserve">0.000 </w:t>
            </w:r>
          </w:p>
          <w:p w14:paraId="680188AF" w14:textId="77777777" w:rsidR="00426391" w:rsidRDefault="005F763F">
            <w:pPr>
              <w:widowControl/>
              <w:jc w:val="right"/>
              <w:textAlignment w:val="center"/>
            </w:pPr>
            <w:r>
              <w:rPr>
                <w:rFonts w:hint="eastAsia"/>
              </w:rPr>
              <w:t xml:space="preserve">0.000 </w:t>
            </w:r>
          </w:p>
          <w:p w14:paraId="795B89D2" w14:textId="77777777" w:rsidR="00426391" w:rsidRDefault="00426391">
            <w:pPr>
              <w:widowControl/>
              <w:jc w:val="right"/>
              <w:textAlignment w:val="center"/>
            </w:pPr>
          </w:p>
          <w:p w14:paraId="4339C6C0" w14:textId="77777777" w:rsidR="00426391" w:rsidRDefault="005F763F">
            <w:pPr>
              <w:widowControl/>
              <w:jc w:val="right"/>
              <w:textAlignment w:val="center"/>
              <w:rPr>
                <w:color w:val="000000"/>
                <w:sz w:val="24"/>
                <w:szCs w:val="24"/>
                <w:lang w:val="en-US"/>
              </w:rPr>
            </w:pPr>
            <w:r>
              <w:rPr>
                <w:rFonts w:hint="eastAsia"/>
              </w:rPr>
              <w:t xml:space="preserve">0.00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2AEDE9AE"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1,500.00 </w:t>
            </w:r>
          </w:p>
        </w:tc>
        <w:tc>
          <w:tcPr>
            <w:tcW w:w="1418" w:type="dxa"/>
            <w:tcBorders>
              <w:top w:val="single" w:sz="4" w:space="0" w:color="auto"/>
              <w:left w:val="single" w:sz="4" w:space="0" w:color="auto"/>
              <w:bottom w:val="single" w:sz="4" w:space="0" w:color="auto"/>
              <w:right w:val="single" w:sz="4" w:space="0" w:color="auto"/>
            </w:tcBorders>
            <w:noWrap/>
            <w:vAlign w:val="bottom"/>
          </w:tcPr>
          <w:p w14:paraId="0C4C2BD4"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1,500.00 </w:t>
            </w:r>
          </w:p>
        </w:tc>
      </w:tr>
      <w:tr w:rsidR="00426391" w14:paraId="7128D0AF"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noWrap/>
            <w:vAlign w:val="center"/>
          </w:tcPr>
          <w:p w14:paraId="79B7259D" w14:textId="77777777" w:rsidR="00426391" w:rsidRDefault="005F763F">
            <w:pPr>
              <w:widowControl/>
              <w:jc w:val="center"/>
              <w:textAlignment w:val="center"/>
              <w:rPr>
                <w:rFonts w:cs="宋体"/>
                <w:color w:val="000000"/>
                <w:sz w:val="24"/>
                <w:szCs w:val="24"/>
                <w:lang w:val="en-US"/>
              </w:rPr>
            </w:pPr>
            <w:r>
              <w:rPr>
                <w:color w:val="000000"/>
                <w:sz w:val="24"/>
                <w:szCs w:val="24"/>
                <w:lang w:val="en-US"/>
              </w:rPr>
              <w:t>7</w:t>
            </w:r>
          </w:p>
        </w:tc>
        <w:tc>
          <w:tcPr>
            <w:tcW w:w="3402" w:type="dxa"/>
            <w:tcBorders>
              <w:top w:val="single" w:sz="4" w:space="0" w:color="auto"/>
              <w:left w:val="nil"/>
              <w:bottom w:val="single" w:sz="4" w:space="0" w:color="auto"/>
              <w:right w:val="single" w:sz="4" w:space="0" w:color="auto"/>
            </w:tcBorders>
            <w:vAlign w:val="center"/>
          </w:tcPr>
          <w:p w14:paraId="124337EA" w14:textId="77777777" w:rsidR="00426391" w:rsidRDefault="005F763F">
            <w:pPr>
              <w:widowControl/>
              <w:textAlignment w:val="center"/>
              <w:rPr>
                <w:color w:val="000000"/>
                <w:sz w:val="24"/>
                <w:szCs w:val="24"/>
                <w:lang w:val="en-US"/>
              </w:rPr>
            </w:pPr>
            <w:r>
              <w:rPr>
                <w:rFonts w:hint="eastAsia"/>
                <w:color w:val="000000"/>
                <w:sz w:val="24"/>
                <w:szCs w:val="24"/>
                <w:lang w:val="en-US"/>
              </w:rPr>
              <w:t>2024年农村水利工程</w:t>
            </w:r>
          </w:p>
        </w:tc>
        <w:tc>
          <w:tcPr>
            <w:tcW w:w="1418" w:type="dxa"/>
            <w:tcBorders>
              <w:top w:val="single" w:sz="4" w:space="0" w:color="auto"/>
              <w:left w:val="nil"/>
              <w:bottom w:val="single" w:sz="4" w:space="0" w:color="auto"/>
              <w:right w:val="single" w:sz="4" w:space="0" w:color="auto"/>
            </w:tcBorders>
            <w:noWrap/>
            <w:vAlign w:val="center"/>
          </w:tcPr>
          <w:p w14:paraId="4966A6B2" w14:textId="77777777" w:rsidR="00426391" w:rsidRDefault="00426391">
            <w:pPr>
              <w:widowControl/>
              <w:jc w:val="right"/>
              <w:textAlignment w:val="center"/>
            </w:pPr>
          </w:p>
          <w:p w14:paraId="59DB80B7" w14:textId="77777777" w:rsidR="00426391" w:rsidRDefault="00426391">
            <w:pPr>
              <w:widowControl/>
              <w:jc w:val="right"/>
              <w:textAlignment w:val="center"/>
            </w:pPr>
          </w:p>
          <w:p w14:paraId="7FD5C655" w14:textId="77777777" w:rsidR="00426391" w:rsidRDefault="00426391">
            <w:pPr>
              <w:widowControl/>
              <w:jc w:val="right"/>
              <w:textAlignment w:val="center"/>
            </w:pPr>
          </w:p>
          <w:p w14:paraId="5350C013" w14:textId="77777777" w:rsidR="00426391" w:rsidRDefault="005F763F">
            <w:pPr>
              <w:widowControl/>
              <w:jc w:val="right"/>
              <w:textAlignment w:val="center"/>
            </w:pPr>
            <w:r>
              <w:rPr>
                <w:rFonts w:hint="eastAsia"/>
              </w:rPr>
              <w:t xml:space="preserve">0.00  </w:t>
            </w:r>
          </w:p>
          <w:p w14:paraId="7DD6770C" w14:textId="77777777" w:rsidR="00426391" w:rsidRDefault="005F763F">
            <w:pPr>
              <w:widowControl/>
              <w:jc w:val="right"/>
              <w:textAlignment w:val="center"/>
            </w:pPr>
            <w:r>
              <w:rPr>
                <w:rFonts w:hint="eastAsia"/>
              </w:rPr>
              <w:t xml:space="preserve">0.000 </w:t>
            </w:r>
          </w:p>
          <w:p w14:paraId="5BAE2CCE" w14:textId="77777777" w:rsidR="00426391" w:rsidRDefault="005F763F">
            <w:pPr>
              <w:widowControl/>
              <w:jc w:val="right"/>
              <w:textAlignment w:val="center"/>
            </w:pPr>
            <w:r>
              <w:rPr>
                <w:rFonts w:hint="eastAsia"/>
              </w:rPr>
              <w:t xml:space="preserve">0.000 </w:t>
            </w:r>
          </w:p>
          <w:p w14:paraId="1121D0B0" w14:textId="77777777" w:rsidR="00426391" w:rsidRDefault="00426391">
            <w:pPr>
              <w:widowControl/>
              <w:jc w:val="right"/>
              <w:textAlignment w:val="center"/>
            </w:pPr>
          </w:p>
          <w:p w14:paraId="61BC68AA" w14:textId="77777777" w:rsidR="00426391" w:rsidRDefault="005F763F">
            <w:pPr>
              <w:widowControl/>
              <w:jc w:val="right"/>
              <w:textAlignment w:val="center"/>
              <w:rPr>
                <w:color w:val="000000"/>
                <w:sz w:val="24"/>
                <w:szCs w:val="24"/>
                <w:lang w:val="en-US"/>
              </w:rPr>
            </w:pPr>
            <w:r>
              <w:rPr>
                <w:rFonts w:hint="eastAsia"/>
              </w:rPr>
              <w:t xml:space="preserve">0.00 </w:t>
            </w:r>
          </w:p>
        </w:tc>
        <w:tc>
          <w:tcPr>
            <w:tcW w:w="1417" w:type="dxa"/>
            <w:tcBorders>
              <w:top w:val="single" w:sz="4" w:space="0" w:color="auto"/>
              <w:left w:val="nil"/>
              <w:bottom w:val="single" w:sz="4" w:space="0" w:color="auto"/>
              <w:right w:val="single" w:sz="4" w:space="0" w:color="auto"/>
            </w:tcBorders>
            <w:noWrap/>
            <w:vAlign w:val="bottom"/>
          </w:tcPr>
          <w:p w14:paraId="7A96E85C"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71.69 </w:t>
            </w:r>
          </w:p>
        </w:tc>
        <w:tc>
          <w:tcPr>
            <w:tcW w:w="1418" w:type="dxa"/>
            <w:tcBorders>
              <w:top w:val="single" w:sz="4" w:space="0" w:color="auto"/>
              <w:left w:val="nil"/>
              <w:bottom w:val="single" w:sz="4" w:space="0" w:color="auto"/>
              <w:right w:val="single" w:sz="4" w:space="0" w:color="auto"/>
            </w:tcBorders>
            <w:noWrap/>
            <w:vAlign w:val="bottom"/>
          </w:tcPr>
          <w:p w14:paraId="24462CE2"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71.69 </w:t>
            </w:r>
          </w:p>
        </w:tc>
      </w:tr>
      <w:tr w:rsidR="00426391" w14:paraId="5845ACAD" w14:textId="77777777" w:rsidTr="000C7B30">
        <w:trPr>
          <w:cantSplit/>
          <w:trHeight w:hRule="exact" w:val="340"/>
        </w:trPr>
        <w:tc>
          <w:tcPr>
            <w:tcW w:w="724" w:type="dxa"/>
            <w:tcBorders>
              <w:top w:val="nil"/>
              <w:left w:val="single" w:sz="4" w:space="0" w:color="auto"/>
              <w:bottom w:val="single" w:sz="4" w:space="0" w:color="auto"/>
              <w:right w:val="single" w:sz="4" w:space="0" w:color="auto"/>
            </w:tcBorders>
            <w:noWrap/>
            <w:vAlign w:val="center"/>
          </w:tcPr>
          <w:p w14:paraId="6CD425B0" w14:textId="77777777" w:rsidR="00426391" w:rsidRDefault="005F763F">
            <w:pPr>
              <w:widowControl/>
              <w:jc w:val="center"/>
              <w:textAlignment w:val="center"/>
              <w:rPr>
                <w:rFonts w:cs="宋体"/>
                <w:color w:val="000000"/>
                <w:sz w:val="24"/>
                <w:szCs w:val="24"/>
                <w:lang w:val="en-US"/>
              </w:rPr>
            </w:pPr>
            <w:r>
              <w:rPr>
                <w:color w:val="000000"/>
                <w:sz w:val="24"/>
                <w:szCs w:val="24"/>
                <w:lang w:val="en-US"/>
              </w:rPr>
              <w:t>8</w:t>
            </w:r>
          </w:p>
        </w:tc>
        <w:tc>
          <w:tcPr>
            <w:tcW w:w="3402" w:type="dxa"/>
            <w:tcBorders>
              <w:top w:val="nil"/>
              <w:left w:val="nil"/>
              <w:bottom w:val="single" w:sz="4" w:space="0" w:color="auto"/>
              <w:right w:val="single" w:sz="4" w:space="0" w:color="auto"/>
            </w:tcBorders>
            <w:vAlign w:val="center"/>
          </w:tcPr>
          <w:p w14:paraId="294674FE" w14:textId="77777777" w:rsidR="00426391" w:rsidRDefault="005F763F">
            <w:pPr>
              <w:widowControl/>
              <w:textAlignment w:val="center"/>
              <w:rPr>
                <w:color w:val="000000"/>
                <w:sz w:val="24"/>
                <w:szCs w:val="24"/>
                <w:lang w:val="en-US"/>
              </w:rPr>
            </w:pPr>
            <w:r>
              <w:rPr>
                <w:rFonts w:hint="eastAsia"/>
                <w:color w:val="000000"/>
                <w:sz w:val="24"/>
                <w:szCs w:val="24"/>
                <w:lang w:val="en-US"/>
              </w:rPr>
              <w:t>2024年水务科技项目</w:t>
            </w:r>
          </w:p>
        </w:tc>
        <w:tc>
          <w:tcPr>
            <w:tcW w:w="1418" w:type="dxa"/>
            <w:tcBorders>
              <w:top w:val="nil"/>
              <w:left w:val="nil"/>
              <w:bottom w:val="single" w:sz="4" w:space="0" w:color="auto"/>
              <w:right w:val="single" w:sz="4" w:space="0" w:color="auto"/>
            </w:tcBorders>
            <w:noWrap/>
            <w:vAlign w:val="center"/>
          </w:tcPr>
          <w:p w14:paraId="25224B78" w14:textId="77777777" w:rsidR="00426391" w:rsidRDefault="00426391">
            <w:pPr>
              <w:widowControl/>
              <w:jc w:val="right"/>
              <w:textAlignment w:val="center"/>
            </w:pPr>
          </w:p>
          <w:p w14:paraId="226D9C64" w14:textId="77777777" w:rsidR="00426391" w:rsidRDefault="00426391">
            <w:pPr>
              <w:widowControl/>
              <w:jc w:val="right"/>
              <w:textAlignment w:val="center"/>
            </w:pPr>
          </w:p>
          <w:p w14:paraId="2F925089" w14:textId="77777777" w:rsidR="00426391" w:rsidRDefault="00426391">
            <w:pPr>
              <w:widowControl/>
              <w:jc w:val="right"/>
              <w:textAlignment w:val="center"/>
            </w:pPr>
          </w:p>
          <w:p w14:paraId="46BD65C5" w14:textId="77777777" w:rsidR="00426391" w:rsidRDefault="005F763F">
            <w:pPr>
              <w:widowControl/>
              <w:jc w:val="right"/>
              <w:textAlignment w:val="center"/>
            </w:pPr>
            <w:r>
              <w:rPr>
                <w:rFonts w:hint="eastAsia"/>
              </w:rPr>
              <w:t xml:space="preserve">0.00  </w:t>
            </w:r>
          </w:p>
          <w:p w14:paraId="2B02AB2E" w14:textId="77777777" w:rsidR="00426391" w:rsidRDefault="005F763F">
            <w:pPr>
              <w:widowControl/>
              <w:jc w:val="right"/>
              <w:textAlignment w:val="center"/>
            </w:pPr>
            <w:r>
              <w:rPr>
                <w:rFonts w:hint="eastAsia"/>
              </w:rPr>
              <w:t xml:space="preserve">0.000 </w:t>
            </w:r>
          </w:p>
          <w:p w14:paraId="45A5F115" w14:textId="77777777" w:rsidR="00426391" w:rsidRDefault="005F763F">
            <w:pPr>
              <w:widowControl/>
              <w:jc w:val="right"/>
              <w:textAlignment w:val="center"/>
            </w:pPr>
            <w:r>
              <w:rPr>
                <w:rFonts w:hint="eastAsia"/>
              </w:rPr>
              <w:t xml:space="preserve">0.000 </w:t>
            </w:r>
          </w:p>
          <w:p w14:paraId="4FC529A8" w14:textId="77777777" w:rsidR="00426391" w:rsidRDefault="00426391">
            <w:pPr>
              <w:widowControl/>
              <w:jc w:val="right"/>
              <w:textAlignment w:val="center"/>
            </w:pPr>
          </w:p>
          <w:p w14:paraId="44AA67CE" w14:textId="77777777" w:rsidR="00426391" w:rsidRDefault="005F763F">
            <w:pPr>
              <w:widowControl/>
              <w:jc w:val="right"/>
              <w:textAlignment w:val="center"/>
              <w:rPr>
                <w:color w:val="000000"/>
                <w:sz w:val="24"/>
                <w:szCs w:val="24"/>
                <w:lang w:val="en-US"/>
              </w:rPr>
            </w:pPr>
            <w:r>
              <w:rPr>
                <w:rFonts w:hint="eastAsia"/>
              </w:rPr>
              <w:t xml:space="preserve">0.00 </w:t>
            </w:r>
          </w:p>
        </w:tc>
        <w:tc>
          <w:tcPr>
            <w:tcW w:w="1417" w:type="dxa"/>
            <w:tcBorders>
              <w:top w:val="nil"/>
              <w:left w:val="nil"/>
              <w:bottom w:val="single" w:sz="4" w:space="0" w:color="auto"/>
              <w:right w:val="single" w:sz="4" w:space="0" w:color="auto"/>
            </w:tcBorders>
            <w:noWrap/>
            <w:vAlign w:val="bottom"/>
          </w:tcPr>
          <w:p w14:paraId="1E4B4F0D"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50.00 </w:t>
            </w:r>
          </w:p>
        </w:tc>
        <w:tc>
          <w:tcPr>
            <w:tcW w:w="1418" w:type="dxa"/>
            <w:tcBorders>
              <w:top w:val="nil"/>
              <w:left w:val="nil"/>
              <w:bottom w:val="single" w:sz="4" w:space="0" w:color="auto"/>
              <w:right w:val="single" w:sz="4" w:space="0" w:color="auto"/>
            </w:tcBorders>
            <w:noWrap/>
            <w:vAlign w:val="bottom"/>
          </w:tcPr>
          <w:p w14:paraId="4C6DCEDB"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50.00 </w:t>
            </w:r>
          </w:p>
        </w:tc>
      </w:tr>
      <w:tr w:rsidR="00426391" w14:paraId="7D6B6A20" w14:textId="77777777" w:rsidTr="000C7B30">
        <w:trPr>
          <w:cantSplit/>
          <w:trHeight w:hRule="exact" w:val="340"/>
        </w:trPr>
        <w:tc>
          <w:tcPr>
            <w:tcW w:w="724" w:type="dxa"/>
            <w:tcBorders>
              <w:top w:val="nil"/>
              <w:left w:val="single" w:sz="4" w:space="0" w:color="auto"/>
              <w:bottom w:val="single" w:sz="4" w:space="0" w:color="auto"/>
              <w:right w:val="single" w:sz="4" w:space="0" w:color="auto"/>
            </w:tcBorders>
            <w:noWrap/>
            <w:vAlign w:val="center"/>
          </w:tcPr>
          <w:p w14:paraId="1D233922" w14:textId="77777777" w:rsidR="00426391" w:rsidRDefault="005F763F">
            <w:pPr>
              <w:widowControl/>
              <w:jc w:val="center"/>
              <w:textAlignment w:val="center"/>
              <w:rPr>
                <w:rFonts w:cs="宋体"/>
                <w:color w:val="000000"/>
                <w:sz w:val="24"/>
                <w:szCs w:val="24"/>
                <w:lang w:val="en-US"/>
              </w:rPr>
            </w:pPr>
            <w:r>
              <w:rPr>
                <w:color w:val="000000"/>
                <w:sz w:val="24"/>
                <w:szCs w:val="24"/>
                <w:lang w:val="en-US"/>
              </w:rPr>
              <w:t>9</w:t>
            </w:r>
          </w:p>
        </w:tc>
        <w:tc>
          <w:tcPr>
            <w:tcW w:w="3402" w:type="dxa"/>
            <w:tcBorders>
              <w:top w:val="nil"/>
              <w:left w:val="nil"/>
              <w:bottom w:val="single" w:sz="4" w:space="0" w:color="auto"/>
              <w:right w:val="single" w:sz="4" w:space="0" w:color="auto"/>
            </w:tcBorders>
            <w:vAlign w:val="center"/>
          </w:tcPr>
          <w:p w14:paraId="5554A43C" w14:textId="77777777" w:rsidR="00426391" w:rsidRDefault="005F763F">
            <w:pPr>
              <w:widowControl/>
              <w:textAlignment w:val="center"/>
              <w:rPr>
                <w:rFonts w:cs="宋体"/>
                <w:color w:val="000000"/>
                <w:sz w:val="24"/>
                <w:szCs w:val="24"/>
                <w:lang w:val="en-US"/>
              </w:rPr>
            </w:pPr>
            <w:r>
              <w:rPr>
                <w:rFonts w:hint="eastAsia"/>
                <w:color w:val="000000"/>
                <w:sz w:val="24"/>
                <w:szCs w:val="24"/>
                <w:lang w:val="en-US"/>
              </w:rPr>
              <w:t>电梯空调消防维护</w:t>
            </w:r>
          </w:p>
        </w:tc>
        <w:tc>
          <w:tcPr>
            <w:tcW w:w="1418" w:type="dxa"/>
            <w:tcBorders>
              <w:top w:val="nil"/>
              <w:left w:val="nil"/>
              <w:bottom w:val="single" w:sz="4" w:space="0" w:color="auto"/>
              <w:right w:val="single" w:sz="4" w:space="0" w:color="auto"/>
            </w:tcBorders>
            <w:noWrap/>
            <w:vAlign w:val="center"/>
          </w:tcPr>
          <w:p w14:paraId="24EFA82C" w14:textId="77777777" w:rsidR="00426391" w:rsidRDefault="005F763F">
            <w:pPr>
              <w:widowControl/>
              <w:jc w:val="right"/>
              <w:textAlignment w:val="center"/>
              <w:rPr>
                <w:sz w:val="24"/>
                <w:szCs w:val="24"/>
                <w:lang w:val="en-US"/>
              </w:rPr>
            </w:pPr>
            <w:r>
              <w:rPr>
                <w:rFonts w:hint="eastAsia"/>
                <w:lang w:val="en-US"/>
              </w:rPr>
              <w:t xml:space="preserve"> 12.00 </w:t>
            </w:r>
          </w:p>
        </w:tc>
        <w:tc>
          <w:tcPr>
            <w:tcW w:w="1417" w:type="dxa"/>
            <w:tcBorders>
              <w:top w:val="nil"/>
              <w:left w:val="nil"/>
              <w:bottom w:val="single" w:sz="4" w:space="0" w:color="auto"/>
              <w:right w:val="single" w:sz="4" w:space="0" w:color="auto"/>
            </w:tcBorders>
            <w:noWrap/>
            <w:vAlign w:val="bottom"/>
          </w:tcPr>
          <w:p w14:paraId="29897D34"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10.06 </w:t>
            </w:r>
          </w:p>
        </w:tc>
        <w:tc>
          <w:tcPr>
            <w:tcW w:w="1418" w:type="dxa"/>
            <w:tcBorders>
              <w:top w:val="nil"/>
              <w:left w:val="nil"/>
              <w:bottom w:val="single" w:sz="4" w:space="0" w:color="auto"/>
              <w:right w:val="single" w:sz="4" w:space="0" w:color="auto"/>
            </w:tcBorders>
            <w:noWrap/>
            <w:vAlign w:val="bottom"/>
          </w:tcPr>
          <w:p w14:paraId="79B78E7F"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10.06 </w:t>
            </w:r>
          </w:p>
        </w:tc>
      </w:tr>
      <w:tr w:rsidR="00426391" w14:paraId="49234DE5"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003DB5F7" w14:textId="77777777" w:rsidR="00426391" w:rsidRDefault="005F763F">
            <w:pPr>
              <w:widowControl/>
              <w:jc w:val="center"/>
              <w:textAlignment w:val="center"/>
              <w:rPr>
                <w:rFonts w:cs="宋体"/>
                <w:color w:val="000000"/>
                <w:sz w:val="24"/>
                <w:szCs w:val="24"/>
                <w:lang w:val="en-US"/>
              </w:rPr>
            </w:pPr>
            <w:r>
              <w:rPr>
                <w:color w:val="000000"/>
                <w:sz w:val="24"/>
                <w:szCs w:val="24"/>
                <w:lang w:val="en-US"/>
              </w:rPr>
              <w:t>10</w:t>
            </w:r>
          </w:p>
        </w:tc>
        <w:tc>
          <w:tcPr>
            <w:tcW w:w="3402" w:type="dxa"/>
            <w:tcBorders>
              <w:top w:val="single" w:sz="4" w:space="0" w:color="auto"/>
              <w:left w:val="single" w:sz="4" w:space="0" w:color="auto"/>
              <w:bottom w:val="single" w:sz="4" w:space="0" w:color="auto"/>
              <w:right w:val="single" w:sz="4" w:space="0" w:color="auto"/>
            </w:tcBorders>
            <w:vAlign w:val="center"/>
          </w:tcPr>
          <w:p w14:paraId="69A1FA08" w14:textId="77777777" w:rsidR="00426391" w:rsidRDefault="005F763F">
            <w:pPr>
              <w:widowControl/>
              <w:textAlignment w:val="center"/>
            </w:pPr>
            <w:r>
              <w:rPr>
                <w:rFonts w:hint="eastAsia"/>
                <w:color w:val="000000"/>
                <w:sz w:val="24"/>
                <w:szCs w:val="24"/>
                <w:lang w:val="en-US"/>
              </w:rPr>
              <w:t>办公用房维修改造项目</w:t>
            </w:r>
          </w:p>
        </w:tc>
        <w:tc>
          <w:tcPr>
            <w:tcW w:w="1418" w:type="dxa"/>
            <w:tcBorders>
              <w:top w:val="single" w:sz="4" w:space="0" w:color="auto"/>
              <w:left w:val="single" w:sz="4" w:space="0" w:color="auto"/>
              <w:bottom w:val="single" w:sz="4" w:space="0" w:color="auto"/>
              <w:right w:val="single" w:sz="4" w:space="0" w:color="auto"/>
            </w:tcBorders>
            <w:noWrap/>
            <w:vAlign w:val="center"/>
          </w:tcPr>
          <w:p w14:paraId="04AA8638" w14:textId="77777777" w:rsidR="00426391" w:rsidRDefault="005F763F">
            <w:pPr>
              <w:widowControl/>
              <w:jc w:val="right"/>
              <w:textAlignment w:val="center"/>
              <w:rPr>
                <w:sz w:val="24"/>
                <w:szCs w:val="24"/>
                <w:lang w:val="en-US"/>
              </w:rPr>
            </w:pPr>
            <w:r>
              <w:rPr>
                <w:rFonts w:hint="eastAsia"/>
                <w:lang w:val="en-US"/>
              </w:rPr>
              <w:t xml:space="preserve"> 30.00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14A36751"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29.26 </w:t>
            </w:r>
          </w:p>
        </w:tc>
        <w:tc>
          <w:tcPr>
            <w:tcW w:w="1418" w:type="dxa"/>
            <w:tcBorders>
              <w:top w:val="single" w:sz="4" w:space="0" w:color="auto"/>
              <w:left w:val="single" w:sz="4" w:space="0" w:color="auto"/>
              <w:bottom w:val="single" w:sz="4" w:space="0" w:color="auto"/>
              <w:right w:val="single" w:sz="4" w:space="0" w:color="auto"/>
            </w:tcBorders>
            <w:noWrap/>
            <w:vAlign w:val="bottom"/>
          </w:tcPr>
          <w:p w14:paraId="2873DC11"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29.26 </w:t>
            </w:r>
          </w:p>
        </w:tc>
      </w:tr>
      <w:tr w:rsidR="00426391" w14:paraId="74815588"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4F7D8B6D" w14:textId="77777777" w:rsidR="00426391" w:rsidRDefault="005F763F">
            <w:pPr>
              <w:widowControl/>
              <w:jc w:val="center"/>
              <w:textAlignment w:val="center"/>
              <w:rPr>
                <w:color w:val="000000"/>
                <w:sz w:val="24"/>
                <w:szCs w:val="24"/>
                <w:lang w:val="en-US"/>
              </w:rPr>
            </w:pPr>
            <w:r>
              <w:rPr>
                <w:color w:val="000000"/>
                <w:sz w:val="24"/>
                <w:szCs w:val="24"/>
                <w:lang w:val="en-US"/>
              </w:rPr>
              <w:t>11</w:t>
            </w:r>
          </w:p>
        </w:tc>
        <w:tc>
          <w:tcPr>
            <w:tcW w:w="3402" w:type="dxa"/>
            <w:tcBorders>
              <w:top w:val="single" w:sz="4" w:space="0" w:color="auto"/>
              <w:left w:val="single" w:sz="4" w:space="0" w:color="auto"/>
              <w:bottom w:val="single" w:sz="4" w:space="0" w:color="auto"/>
              <w:right w:val="single" w:sz="4" w:space="0" w:color="auto"/>
            </w:tcBorders>
            <w:vAlign w:val="center"/>
          </w:tcPr>
          <w:p w14:paraId="02B7BE09" w14:textId="77777777" w:rsidR="00426391" w:rsidRDefault="005F763F">
            <w:pPr>
              <w:widowControl/>
              <w:textAlignment w:val="center"/>
              <w:rPr>
                <w:color w:val="000000"/>
                <w:sz w:val="24"/>
                <w:szCs w:val="24"/>
                <w:lang w:val="en-US"/>
              </w:rPr>
            </w:pPr>
            <w:r>
              <w:rPr>
                <w:rFonts w:hint="eastAsia"/>
                <w:color w:val="000000"/>
                <w:sz w:val="24"/>
                <w:szCs w:val="24"/>
                <w:lang w:val="en-US"/>
              </w:rPr>
              <w:t>档案数字化、规范化建设</w:t>
            </w:r>
          </w:p>
        </w:tc>
        <w:tc>
          <w:tcPr>
            <w:tcW w:w="1418" w:type="dxa"/>
            <w:tcBorders>
              <w:top w:val="single" w:sz="4" w:space="0" w:color="auto"/>
              <w:left w:val="single" w:sz="4" w:space="0" w:color="auto"/>
              <w:bottom w:val="single" w:sz="4" w:space="0" w:color="auto"/>
              <w:right w:val="single" w:sz="4" w:space="0" w:color="auto"/>
            </w:tcBorders>
            <w:noWrap/>
            <w:vAlign w:val="center"/>
          </w:tcPr>
          <w:p w14:paraId="1335B073" w14:textId="77777777" w:rsidR="00426391" w:rsidRDefault="005F763F">
            <w:pPr>
              <w:widowControl/>
              <w:jc w:val="right"/>
              <w:textAlignment w:val="center"/>
              <w:rPr>
                <w:sz w:val="24"/>
                <w:szCs w:val="24"/>
                <w:lang w:val="en-US"/>
              </w:rPr>
            </w:pPr>
            <w:r>
              <w:rPr>
                <w:rFonts w:hint="eastAsia"/>
                <w:lang w:val="en-US"/>
              </w:rPr>
              <w:t xml:space="preserve"> 35.00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5C32E01B"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25.87 </w:t>
            </w:r>
          </w:p>
        </w:tc>
        <w:tc>
          <w:tcPr>
            <w:tcW w:w="1418" w:type="dxa"/>
            <w:tcBorders>
              <w:top w:val="single" w:sz="4" w:space="0" w:color="auto"/>
              <w:left w:val="single" w:sz="4" w:space="0" w:color="auto"/>
              <w:bottom w:val="single" w:sz="4" w:space="0" w:color="auto"/>
              <w:right w:val="single" w:sz="4" w:space="0" w:color="auto"/>
            </w:tcBorders>
            <w:noWrap/>
            <w:vAlign w:val="bottom"/>
          </w:tcPr>
          <w:p w14:paraId="0E2414F6"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25.87 </w:t>
            </w:r>
          </w:p>
        </w:tc>
      </w:tr>
      <w:tr w:rsidR="00426391" w14:paraId="55C534AC"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24801C03" w14:textId="77777777" w:rsidR="00426391" w:rsidRDefault="005F763F">
            <w:pPr>
              <w:widowControl/>
              <w:jc w:val="center"/>
              <w:textAlignment w:val="center"/>
              <w:rPr>
                <w:color w:val="000000"/>
                <w:sz w:val="24"/>
                <w:szCs w:val="24"/>
                <w:lang w:val="en-US"/>
              </w:rPr>
            </w:pPr>
            <w:r>
              <w:rPr>
                <w:color w:val="000000"/>
                <w:sz w:val="24"/>
                <w:szCs w:val="24"/>
                <w:lang w:val="en-US"/>
              </w:rPr>
              <w:t>12</w:t>
            </w:r>
          </w:p>
        </w:tc>
        <w:tc>
          <w:tcPr>
            <w:tcW w:w="3402" w:type="dxa"/>
            <w:tcBorders>
              <w:top w:val="single" w:sz="4" w:space="0" w:color="auto"/>
              <w:left w:val="single" w:sz="4" w:space="0" w:color="auto"/>
              <w:bottom w:val="single" w:sz="4" w:space="0" w:color="auto"/>
              <w:right w:val="single" w:sz="4" w:space="0" w:color="auto"/>
            </w:tcBorders>
            <w:vAlign w:val="center"/>
          </w:tcPr>
          <w:p w14:paraId="266392CC" w14:textId="77777777" w:rsidR="00426391" w:rsidRDefault="005F763F">
            <w:pPr>
              <w:widowControl/>
              <w:textAlignment w:val="center"/>
              <w:rPr>
                <w:color w:val="000000"/>
                <w:sz w:val="24"/>
                <w:szCs w:val="24"/>
                <w:lang w:val="en-US"/>
              </w:rPr>
            </w:pPr>
            <w:r>
              <w:rPr>
                <w:rFonts w:hint="eastAsia"/>
                <w:color w:val="000000"/>
                <w:sz w:val="24"/>
                <w:szCs w:val="24"/>
                <w:lang w:val="en-US"/>
              </w:rPr>
              <w:t>涉河项目洪评报告及水资源论证</w:t>
            </w:r>
          </w:p>
        </w:tc>
        <w:tc>
          <w:tcPr>
            <w:tcW w:w="1418" w:type="dxa"/>
            <w:tcBorders>
              <w:top w:val="single" w:sz="4" w:space="0" w:color="auto"/>
              <w:left w:val="single" w:sz="4" w:space="0" w:color="auto"/>
              <w:bottom w:val="single" w:sz="4" w:space="0" w:color="auto"/>
              <w:right w:val="single" w:sz="4" w:space="0" w:color="auto"/>
            </w:tcBorders>
            <w:noWrap/>
            <w:vAlign w:val="center"/>
          </w:tcPr>
          <w:p w14:paraId="6F250E92" w14:textId="77777777" w:rsidR="00426391" w:rsidRDefault="005F763F">
            <w:pPr>
              <w:widowControl/>
              <w:jc w:val="right"/>
              <w:textAlignment w:val="center"/>
              <w:rPr>
                <w:sz w:val="24"/>
                <w:szCs w:val="24"/>
                <w:lang w:val="en-US"/>
              </w:rPr>
            </w:pPr>
            <w:r>
              <w:rPr>
                <w:rFonts w:hint="eastAsia"/>
                <w:lang w:val="en-US"/>
              </w:rPr>
              <w:t xml:space="preserve"> 16.00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243C7770"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11.07 </w:t>
            </w:r>
          </w:p>
        </w:tc>
        <w:tc>
          <w:tcPr>
            <w:tcW w:w="1418" w:type="dxa"/>
            <w:tcBorders>
              <w:top w:val="single" w:sz="4" w:space="0" w:color="auto"/>
              <w:left w:val="single" w:sz="4" w:space="0" w:color="auto"/>
              <w:bottom w:val="single" w:sz="4" w:space="0" w:color="auto"/>
              <w:right w:val="single" w:sz="4" w:space="0" w:color="auto"/>
            </w:tcBorders>
            <w:noWrap/>
            <w:vAlign w:val="bottom"/>
          </w:tcPr>
          <w:p w14:paraId="14582E5E"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11.07 </w:t>
            </w:r>
          </w:p>
        </w:tc>
      </w:tr>
      <w:tr w:rsidR="00426391" w14:paraId="2F5601BA"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263439EF"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13</w:t>
            </w:r>
          </w:p>
        </w:tc>
        <w:tc>
          <w:tcPr>
            <w:tcW w:w="3402" w:type="dxa"/>
            <w:tcBorders>
              <w:top w:val="single" w:sz="4" w:space="0" w:color="auto"/>
              <w:left w:val="single" w:sz="4" w:space="0" w:color="auto"/>
              <w:bottom w:val="single" w:sz="4" w:space="0" w:color="auto"/>
              <w:right w:val="single" w:sz="4" w:space="0" w:color="auto"/>
            </w:tcBorders>
            <w:vAlign w:val="center"/>
          </w:tcPr>
          <w:p w14:paraId="3FC08F21" w14:textId="77777777" w:rsidR="00426391" w:rsidRDefault="005F763F">
            <w:pPr>
              <w:widowControl/>
              <w:textAlignment w:val="center"/>
              <w:rPr>
                <w:color w:val="000000"/>
                <w:sz w:val="24"/>
                <w:szCs w:val="24"/>
                <w:lang w:val="en-US"/>
              </w:rPr>
            </w:pPr>
            <w:r>
              <w:rPr>
                <w:rFonts w:hint="eastAsia"/>
                <w:color w:val="000000"/>
                <w:sz w:val="24"/>
                <w:szCs w:val="24"/>
                <w:lang w:val="en-US"/>
              </w:rPr>
              <w:t>河湖高质量发展推进费</w:t>
            </w:r>
          </w:p>
        </w:tc>
        <w:tc>
          <w:tcPr>
            <w:tcW w:w="1418" w:type="dxa"/>
            <w:tcBorders>
              <w:top w:val="single" w:sz="4" w:space="0" w:color="auto"/>
              <w:left w:val="single" w:sz="4" w:space="0" w:color="auto"/>
              <w:bottom w:val="single" w:sz="4" w:space="0" w:color="auto"/>
              <w:right w:val="single" w:sz="4" w:space="0" w:color="auto"/>
            </w:tcBorders>
            <w:noWrap/>
            <w:vAlign w:val="center"/>
          </w:tcPr>
          <w:p w14:paraId="61328937" w14:textId="77777777" w:rsidR="00426391" w:rsidRDefault="005F763F">
            <w:pPr>
              <w:widowControl/>
              <w:jc w:val="right"/>
              <w:textAlignment w:val="center"/>
              <w:rPr>
                <w:sz w:val="24"/>
                <w:szCs w:val="24"/>
                <w:lang w:val="en-US"/>
              </w:rPr>
            </w:pPr>
            <w:r>
              <w:rPr>
                <w:rFonts w:hint="eastAsia"/>
                <w:lang w:val="en-US"/>
              </w:rPr>
              <w:t xml:space="preserve"> 60.00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6D0DEACB"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57.06 </w:t>
            </w:r>
          </w:p>
        </w:tc>
        <w:tc>
          <w:tcPr>
            <w:tcW w:w="1418" w:type="dxa"/>
            <w:tcBorders>
              <w:top w:val="single" w:sz="4" w:space="0" w:color="auto"/>
              <w:left w:val="single" w:sz="4" w:space="0" w:color="auto"/>
              <w:bottom w:val="single" w:sz="4" w:space="0" w:color="auto"/>
              <w:right w:val="single" w:sz="4" w:space="0" w:color="auto"/>
            </w:tcBorders>
            <w:noWrap/>
            <w:vAlign w:val="bottom"/>
          </w:tcPr>
          <w:p w14:paraId="248CBAA2"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57.06 </w:t>
            </w:r>
          </w:p>
        </w:tc>
      </w:tr>
      <w:tr w:rsidR="00426391" w14:paraId="2A8CB448"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2B585EBF"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14</w:t>
            </w:r>
          </w:p>
        </w:tc>
        <w:tc>
          <w:tcPr>
            <w:tcW w:w="3402" w:type="dxa"/>
            <w:tcBorders>
              <w:top w:val="single" w:sz="4" w:space="0" w:color="auto"/>
              <w:left w:val="single" w:sz="4" w:space="0" w:color="auto"/>
              <w:bottom w:val="single" w:sz="4" w:space="0" w:color="auto"/>
              <w:right w:val="single" w:sz="4" w:space="0" w:color="auto"/>
            </w:tcBorders>
            <w:vAlign w:val="center"/>
          </w:tcPr>
          <w:p w14:paraId="19CA0541" w14:textId="77777777" w:rsidR="00426391" w:rsidRDefault="005F763F">
            <w:pPr>
              <w:widowControl/>
              <w:textAlignment w:val="center"/>
              <w:rPr>
                <w:color w:val="000000"/>
                <w:sz w:val="24"/>
                <w:szCs w:val="24"/>
                <w:lang w:val="en-US"/>
              </w:rPr>
            </w:pPr>
            <w:r>
              <w:rPr>
                <w:rFonts w:hint="eastAsia"/>
                <w:color w:val="000000"/>
                <w:sz w:val="24"/>
                <w:szCs w:val="24"/>
                <w:lang w:val="en-US"/>
              </w:rPr>
              <w:t>水务行业规范化管理推进、安全生产检查考核经费</w:t>
            </w:r>
          </w:p>
        </w:tc>
        <w:tc>
          <w:tcPr>
            <w:tcW w:w="1418" w:type="dxa"/>
            <w:tcBorders>
              <w:top w:val="single" w:sz="4" w:space="0" w:color="auto"/>
              <w:left w:val="single" w:sz="4" w:space="0" w:color="auto"/>
              <w:bottom w:val="single" w:sz="4" w:space="0" w:color="auto"/>
              <w:right w:val="single" w:sz="4" w:space="0" w:color="auto"/>
            </w:tcBorders>
            <w:noWrap/>
            <w:vAlign w:val="center"/>
          </w:tcPr>
          <w:p w14:paraId="0A9D6C72" w14:textId="77777777" w:rsidR="00426391" w:rsidRDefault="005F763F">
            <w:pPr>
              <w:widowControl/>
              <w:jc w:val="right"/>
              <w:textAlignment w:val="center"/>
              <w:rPr>
                <w:sz w:val="24"/>
                <w:szCs w:val="24"/>
                <w:lang w:val="en-US"/>
              </w:rPr>
            </w:pPr>
            <w:r>
              <w:rPr>
                <w:rFonts w:hint="eastAsia"/>
                <w:lang w:val="en-US"/>
              </w:rPr>
              <w:t xml:space="preserve"> 128.12 </w:t>
            </w:r>
          </w:p>
        </w:tc>
        <w:tc>
          <w:tcPr>
            <w:tcW w:w="1417" w:type="dxa"/>
            <w:tcBorders>
              <w:top w:val="single" w:sz="4" w:space="0" w:color="auto"/>
              <w:left w:val="single" w:sz="4" w:space="0" w:color="auto"/>
              <w:bottom w:val="single" w:sz="4" w:space="0" w:color="auto"/>
              <w:right w:val="single" w:sz="4" w:space="0" w:color="auto"/>
            </w:tcBorders>
            <w:noWrap/>
            <w:vAlign w:val="bottom"/>
          </w:tcPr>
          <w:p w14:paraId="525AD210"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109.97 </w:t>
            </w:r>
          </w:p>
        </w:tc>
        <w:tc>
          <w:tcPr>
            <w:tcW w:w="1418" w:type="dxa"/>
            <w:tcBorders>
              <w:top w:val="single" w:sz="4" w:space="0" w:color="auto"/>
              <w:left w:val="single" w:sz="4" w:space="0" w:color="auto"/>
              <w:bottom w:val="single" w:sz="4" w:space="0" w:color="auto"/>
              <w:right w:val="single" w:sz="4" w:space="0" w:color="auto"/>
            </w:tcBorders>
            <w:noWrap/>
            <w:vAlign w:val="bottom"/>
          </w:tcPr>
          <w:p w14:paraId="54BFDB81"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109.97 </w:t>
            </w:r>
          </w:p>
        </w:tc>
      </w:tr>
      <w:tr w:rsidR="00426391" w14:paraId="1A2E3D02"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54E968C2"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15</w:t>
            </w:r>
          </w:p>
        </w:tc>
        <w:tc>
          <w:tcPr>
            <w:tcW w:w="3402" w:type="dxa"/>
            <w:tcBorders>
              <w:top w:val="single" w:sz="4" w:space="0" w:color="auto"/>
              <w:left w:val="single" w:sz="4" w:space="0" w:color="auto"/>
              <w:bottom w:val="single" w:sz="4" w:space="0" w:color="auto"/>
              <w:right w:val="single" w:sz="4" w:space="0" w:color="auto"/>
            </w:tcBorders>
            <w:vAlign w:val="center"/>
          </w:tcPr>
          <w:p w14:paraId="15A91130" w14:textId="77777777" w:rsidR="00426391" w:rsidRDefault="005F763F">
            <w:pPr>
              <w:widowControl/>
              <w:textAlignment w:val="center"/>
              <w:rPr>
                <w:color w:val="000000"/>
                <w:sz w:val="24"/>
                <w:szCs w:val="24"/>
                <w:lang w:val="en-US"/>
              </w:rPr>
            </w:pPr>
            <w:r>
              <w:rPr>
                <w:rFonts w:hint="eastAsia"/>
                <w:color w:val="000000"/>
                <w:sz w:val="24"/>
                <w:szCs w:val="24"/>
                <w:lang w:val="en-US"/>
              </w:rPr>
              <w:t>水土保持方案审批评估工作</w:t>
            </w:r>
          </w:p>
        </w:tc>
        <w:tc>
          <w:tcPr>
            <w:tcW w:w="1418" w:type="dxa"/>
            <w:tcBorders>
              <w:top w:val="single" w:sz="4" w:space="0" w:color="auto"/>
              <w:left w:val="single" w:sz="4" w:space="0" w:color="auto"/>
              <w:bottom w:val="single" w:sz="4" w:space="0" w:color="auto"/>
              <w:right w:val="single" w:sz="4" w:space="0" w:color="auto"/>
            </w:tcBorders>
            <w:noWrap/>
            <w:vAlign w:val="center"/>
          </w:tcPr>
          <w:p w14:paraId="347E613F" w14:textId="77777777" w:rsidR="00426391" w:rsidRDefault="005F763F">
            <w:pPr>
              <w:widowControl/>
              <w:jc w:val="right"/>
              <w:textAlignment w:val="center"/>
              <w:rPr>
                <w:sz w:val="24"/>
                <w:szCs w:val="24"/>
                <w:lang w:val="en-US"/>
              </w:rPr>
            </w:pPr>
            <w:r>
              <w:rPr>
                <w:rFonts w:hint="eastAsia"/>
                <w:lang w:val="en-US"/>
              </w:rPr>
              <w:t xml:space="preserve"> 100.00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43283A64"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60.44 </w:t>
            </w:r>
          </w:p>
        </w:tc>
        <w:tc>
          <w:tcPr>
            <w:tcW w:w="1418" w:type="dxa"/>
            <w:tcBorders>
              <w:top w:val="single" w:sz="4" w:space="0" w:color="auto"/>
              <w:left w:val="single" w:sz="4" w:space="0" w:color="auto"/>
              <w:bottom w:val="single" w:sz="4" w:space="0" w:color="auto"/>
              <w:right w:val="single" w:sz="4" w:space="0" w:color="auto"/>
            </w:tcBorders>
            <w:noWrap/>
            <w:vAlign w:val="bottom"/>
          </w:tcPr>
          <w:p w14:paraId="5E2DCAE6"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60.44 </w:t>
            </w:r>
          </w:p>
        </w:tc>
      </w:tr>
      <w:tr w:rsidR="00426391" w14:paraId="0FF2BC29"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50D631DD"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16</w:t>
            </w:r>
          </w:p>
        </w:tc>
        <w:tc>
          <w:tcPr>
            <w:tcW w:w="3402" w:type="dxa"/>
            <w:tcBorders>
              <w:top w:val="single" w:sz="4" w:space="0" w:color="auto"/>
              <w:left w:val="single" w:sz="4" w:space="0" w:color="auto"/>
              <w:bottom w:val="single" w:sz="4" w:space="0" w:color="auto"/>
              <w:right w:val="single" w:sz="4" w:space="0" w:color="auto"/>
            </w:tcBorders>
            <w:vAlign w:val="center"/>
          </w:tcPr>
          <w:p w14:paraId="73F01CEB" w14:textId="77777777" w:rsidR="00426391" w:rsidRDefault="005F763F">
            <w:pPr>
              <w:widowControl/>
              <w:textAlignment w:val="center"/>
              <w:rPr>
                <w:color w:val="000000"/>
                <w:sz w:val="24"/>
                <w:szCs w:val="24"/>
                <w:lang w:val="en-US"/>
              </w:rPr>
            </w:pPr>
            <w:r>
              <w:rPr>
                <w:rFonts w:hint="eastAsia"/>
                <w:color w:val="000000"/>
                <w:sz w:val="24"/>
                <w:szCs w:val="24"/>
                <w:lang w:val="en-US"/>
              </w:rPr>
              <w:t>水旱灾害防御与防汛防旱预备费</w:t>
            </w:r>
          </w:p>
        </w:tc>
        <w:tc>
          <w:tcPr>
            <w:tcW w:w="1418" w:type="dxa"/>
            <w:tcBorders>
              <w:top w:val="single" w:sz="4" w:space="0" w:color="auto"/>
              <w:left w:val="single" w:sz="4" w:space="0" w:color="auto"/>
              <w:bottom w:val="single" w:sz="4" w:space="0" w:color="auto"/>
              <w:right w:val="single" w:sz="4" w:space="0" w:color="auto"/>
            </w:tcBorders>
            <w:noWrap/>
            <w:vAlign w:val="center"/>
          </w:tcPr>
          <w:p w14:paraId="3AB294E3" w14:textId="77777777" w:rsidR="00426391" w:rsidRDefault="005F763F">
            <w:pPr>
              <w:widowControl/>
              <w:jc w:val="right"/>
              <w:textAlignment w:val="center"/>
              <w:rPr>
                <w:sz w:val="24"/>
                <w:szCs w:val="24"/>
                <w:lang w:val="en-US"/>
              </w:rPr>
            </w:pPr>
            <w:r>
              <w:rPr>
                <w:rFonts w:hint="eastAsia"/>
                <w:lang w:val="en-US"/>
              </w:rPr>
              <w:t xml:space="preserve"> 103.00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6B665D58"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99.99 </w:t>
            </w:r>
          </w:p>
        </w:tc>
        <w:tc>
          <w:tcPr>
            <w:tcW w:w="1418" w:type="dxa"/>
            <w:tcBorders>
              <w:top w:val="single" w:sz="4" w:space="0" w:color="auto"/>
              <w:left w:val="single" w:sz="4" w:space="0" w:color="auto"/>
              <w:bottom w:val="single" w:sz="4" w:space="0" w:color="auto"/>
              <w:right w:val="single" w:sz="4" w:space="0" w:color="auto"/>
            </w:tcBorders>
            <w:noWrap/>
            <w:vAlign w:val="bottom"/>
          </w:tcPr>
          <w:p w14:paraId="5C62ED03"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99.99 </w:t>
            </w:r>
          </w:p>
        </w:tc>
      </w:tr>
      <w:tr w:rsidR="00426391" w14:paraId="58D1AB26"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20285575"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17</w:t>
            </w:r>
          </w:p>
        </w:tc>
        <w:tc>
          <w:tcPr>
            <w:tcW w:w="3402" w:type="dxa"/>
            <w:tcBorders>
              <w:top w:val="single" w:sz="4" w:space="0" w:color="auto"/>
              <w:left w:val="single" w:sz="4" w:space="0" w:color="auto"/>
              <w:bottom w:val="single" w:sz="4" w:space="0" w:color="auto"/>
              <w:right w:val="single" w:sz="4" w:space="0" w:color="auto"/>
            </w:tcBorders>
            <w:vAlign w:val="center"/>
          </w:tcPr>
          <w:p w14:paraId="1B70C5A4" w14:textId="77777777" w:rsidR="00426391" w:rsidRDefault="005F763F">
            <w:pPr>
              <w:widowControl/>
              <w:textAlignment w:val="center"/>
              <w:rPr>
                <w:color w:val="000000"/>
                <w:sz w:val="24"/>
                <w:szCs w:val="24"/>
                <w:lang w:val="en-US"/>
              </w:rPr>
            </w:pPr>
            <w:r>
              <w:rPr>
                <w:rFonts w:hint="eastAsia"/>
                <w:color w:val="000000"/>
                <w:sz w:val="24"/>
                <w:szCs w:val="24"/>
                <w:lang w:val="en-US"/>
              </w:rPr>
              <w:t>水务宣传及立法经费</w:t>
            </w:r>
          </w:p>
        </w:tc>
        <w:tc>
          <w:tcPr>
            <w:tcW w:w="1418" w:type="dxa"/>
            <w:tcBorders>
              <w:top w:val="single" w:sz="4" w:space="0" w:color="auto"/>
              <w:left w:val="single" w:sz="4" w:space="0" w:color="auto"/>
              <w:bottom w:val="single" w:sz="4" w:space="0" w:color="auto"/>
              <w:right w:val="single" w:sz="4" w:space="0" w:color="auto"/>
            </w:tcBorders>
            <w:noWrap/>
            <w:vAlign w:val="center"/>
          </w:tcPr>
          <w:p w14:paraId="22F80C74" w14:textId="77777777" w:rsidR="00426391" w:rsidRDefault="005F763F">
            <w:pPr>
              <w:widowControl/>
              <w:jc w:val="right"/>
              <w:textAlignment w:val="center"/>
              <w:rPr>
                <w:sz w:val="24"/>
                <w:szCs w:val="24"/>
                <w:lang w:val="en-US"/>
              </w:rPr>
            </w:pPr>
            <w:r>
              <w:rPr>
                <w:rFonts w:hint="eastAsia"/>
                <w:lang w:val="en-US"/>
              </w:rPr>
              <w:t xml:space="preserve"> 120.00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4BD38369"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111.30 </w:t>
            </w:r>
          </w:p>
        </w:tc>
        <w:tc>
          <w:tcPr>
            <w:tcW w:w="1418" w:type="dxa"/>
            <w:tcBorders>
              <w:top w:val="single" w:sz="4" w:space="0" w:color="auto"/>
              <w:left w:val="single" w:sz="4" w:space="0" w:color="auto"/>
              <w:bottom w:val="single" w:sz="4" w:space="0" w:color="auto"/>
              <w:right w:val="single" w:sz="4" w:space="0" w:color="auto"/>
            </w:tcBorders>
            <w:noWrap/>
            <w:vAlign w:val="bottom"/>
          </w:tcPr>
          <w:p w14:paraId="44C5A985"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111.30 </w:t>
            </w:r>
          </w:p>
        </w:tc>
      </w:tr>
      <w:tr w:rsidR="00426391" w14:paraId="33EA3312"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130D0017"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18</w:t>
            </w:r>
          </w:p>
        </w:tc>
        <w:tc>
          <w:tcPr>
            <w:tcW w:w="3402" w:type="dxa"/>
            <w:tcBorders>
              <w:top w:val="single" w:sz="4" w:space="0" w:color="auto"/>
              <w:left w:val="single" w:sz="4" w:space="0" w:color="auto"/>
              <w:bottom w:val="single" w:sz="4" w:space="0" w:color="auto"/>
              <w:right w:val="single" w:sz="4" w:space="0" w:color="auto"/>
            </w:tcBorders>
            <w:vAlign w:val="center"/>
          </w:tcPr>
          <w:p w14:paraId="418EB6FB" w14:textId="77777777" w:rsidR="00426391" w:rsidRDefault="005F763F">
            <w:pPr>
              <w:widowControl/>
              <w:textAlignment w:val="center"/>
              <w:rPr>
                <w:color w:val="000000"/>
                <w:sz w:val="24"/>
                <w:szCs w:val="24"/>
                <w:lang w:val="en-US"/>
              </w:rPr>
            </w:pPr>
            <w:r>
              <w:rPr>
                <w:rFonts w:hint="eastAsia"/>
                <w:color w:val="000000"/>
                <w:sz w:val="24"/>
                <w:szCs w:val="24"/>
                <w:lang w:val="en-US"/>
              </w:rPr>
              <w:t>交界断面监测水资源公报</w:t>
            </w:r>
          </w:p>
        </w:tc>
        <w:tc>
          <w:tcPr>
            <w:tcW w:w="1418" w:type="dxa"/>
            <w:tcBorders>
              <w:top w:val="single" w:sz="4" w:space="0" w:color="auto"/>
              <w:left w:val="single" w:sz="4" w:space="0" w:color="auto"/>
              <w:bottom w:val="single" w:sz="4" w:space="0" w:color="auto"/>
              <w:right w:val="single" w:sz="4" w:space="0" w:color="auto"/>
            </w:tcBorders>
            <w:noWrap/>
            <w:vAlign w:val="center"/>
          </w:tcPr>
          <w:p w14:paraId="51584333" w14:textId="77777777" w:rsidR="00426391" w:rsidRDefault="005F763F">
            <w:pPr>
              <w:widowControl/>
              <w:jc w:val="right"/>
              <w:textAlignment w:val="center"/>
              <w:rPr>
                <w:sz w:val="24"/>
                <w:szCs w:val="24"/>
                <w:lang w:val="en-US"/>
              </w:rPr>
            </w:pPr>
            <w:r>
              <w:rPr>
                <w:rFonts w:hint="eastAsia"/>
                <w:lang w:val="en-US"/>
              </w:rPr>
              <w:t xml:space="preserve"> 21.00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1F129E5E"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17.60 </w:t>
            </w:r>
          </w:p>
        </w:tc>
        <w:tc>
          <w:tcPr>
            <w:tcW w:w="1418" w:type="dxa"/>
            <w:tcBorders>
              <w:top w:val="single" w:sz="4" w:space="0" w:color="auto"/>
              <w:left w:val="single" w:sz="4" w:space="0" w:color="auto"/>
              <w:bottom w:val="single" w:sz="4" w:space="0" w:color="auto"/>
              <w:right w:val="single" w:sz="4" w:space="0" w:color="auto"/>
            </w:tcBorders>
            <w:noWrap/>
            <w:vAlign w:val="bottom"/>
          </w:tcPr>
          <w:p w14:paraId="4AE76DC2"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17.60 </w:t>
            </w:r>
          </w:p>
        </w:tc>
      </w:tr>
      <w:tr w:rsidR="00426391" w14:paraId="53031D85"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4D5C9148"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19</w:t>
            </w:r>
          </w:p>
        </w:tc>
        <w:tc>
          <w:tcPr>
            <w:tcW w:w="3402" w:type="dxa"/>
            <w:tcBorders>
              <w:top w:val="single" w:sz="4" w:space="0" w:color="auto"/>
              <w:left w:val="single" w:sz="4" w:space="0" w:color="auto"/>
              <w:bottom w:val="single" w:sz="4" w:space="0" w:color="auto"/>
              <w:right w:val="single" w:sz="4" w:space="0" w:color="auto"/>
            </w:tcBorders>
            <w:vAlign w:val="center"/>
          </w:tcPr>
          <w:p w14:paraId="3EEFB443" w14:textId="77777777" w:rsidR="00426391" w:rsidRDefault="005F763F">
            <w:pPr>
              <w:widowControl/>
              <w:textAlignment w:val="center"/>
              <w:rPr>
                <w:color w:val="000000"/>
                <w:sz w:val="24"/>
                <w:szCs w:val="24"/>
                <w:lang w:val="en-US"/>
              </w:rPr>
            </w:pPr>
            <w:r>
              <w:rPr>
                <w:rFonts w:hint="eastAsia"/>
                <w:color w:val="000000"/>
                <w:sz w:val="24"/>
                <w:szCs w:val="24"/>
                <w:lang w:val="en-US"/>
              </w:rPr>
              <w:t>长江岸线保护条例经费及水行政法规和规范性文件后评估</w:t>
            </w:r>
          </w:p>
        </w:tc>
        <w:tc>
          <w:tcPr>
            <w:tcW w:w="1418" w:type="dxa"/>
            <w:tcBorders>
              <w:top w:val="single" w:sz="4" w:space="0" w:color="auto"/>
              <w:left w:val="single" w:sz="4" w:space="0" w:color="auto"/>
              <w:bottom w:val="single" w:sz="4" w:space="0" w:color="auto"/>
              <w:right w:val="single" w:sz="4" w:space="0" w:color="auto"/>
            </w:tcBorders>
            <w:noWrap/>
            <w:vAlign w:val="center"/>
          </w:tcPr>
          <w:p w14:paraId="0BE9A0BF" w14:textId="77777777" w:rsidR="00426391" w:rsidRDefault="005F763F">
            <w:pPr>
              <w:widowControl/>
              <w:jc w:val="right"/>
              <w:textAlignment w:val="center"/>
              <w:rPr>
                <w:sz w:val="24"/>
                <w:szCs w:val="24"/>
                <w:lang w:val="en-US"/>
              </w:rPr>
            </w:pPr>
            <w:r>
              <w:rPr>
                <w:rFonts w:hint="eastAsia"/>
                <w:lang w:val="en-US"/>
              </w:rPr>
              <w:t xml:space="preserve"> 36.00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2A9E4D95"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25.97 </w:t>
            </w:r>
          </w:p>
        </w:tc>
        <w:tc>
          <w:tcPr>
            <w:tcW w:w="1418" w:type="dxa"/>
            <w:tcBorders>
              <w:top w:val="single" w:sz="4" w:space="0" w:color="auto"/>
              <w:left w:val="single" w:sz="4" w:space="0" w:color="auto"/>
              <w:bottom w:val="single" w:sz="4" w:space="0" w:color="auto"/>
              <w:right w:val="single" w:sz="4" w:space="0" w:color="auto"/>
            </w:tcBorders>
            <w:noWrap/>
            <w:vAlign w:val="bottom"/>
          </w:tcPr>
          <w:p w14:paraId="24D318FA"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25.97 </w:t>
            </w:r>
          </w:p>
        </w:tc>
      </w:tr>
      <w:tr w:rsidR="00426391" w14:paraId="31F40BA2"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1C5D9C88"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20</w:t>
            </w:r>
          </w:p>
        </w:tc>
        <w:tc>
          <w:tcPr>
            <w:tcW w:w="3402" w:type="dxa"/>
            <w:tcBorders>
              <w:top w:val="single" w:sz="4" w:space="0" w:color="auto"/>
              <w:left w:val="single" w:sz="4" w:space="0" w:color="auto"/>
              <w:bottom w:val="single" w:sz="4" w:space="0" w:color="auto"/>
              <w:right w:val="single" w:sz="4" w:space="0" w:color="auto"/>
            </w:tcBorders>
            <w:vAlign w:val="center"/>
          </w:tcPr>
          <w:p w14:paraId="2844E4F2" w14:textId="77777777" w:rsidR="00426391" w:rsidRDefault="005F763F">
            <w:pPr>
              <w:widowControl/>
              <w:textAlignment w:val="center"/>
              <w:rPr>
                <w:color w:val="000000"/>
                <w:sz w:val="24"/>
                <w:szCs w:val="24"/>
                <w:lang w:val="en-US"/>
              </w:rPr>
            </w:pPr>
            <w:r>
              <w:rPr>
                <w:rFonts w:hint="eastAsia"/>
                <w:color w:val="000000"/>
                <w:sz w:val="24"/>
                <w:szCs w:val="24"/>
                <w:lang w:val="en-US"/>
              </w:rPr>
              <w:t>水升办工作经费</w:t>
            </w:r>
          </w:p>
        </w:tc>
        <w:tc>
          <w:tcPr>
            <w:tcW w:w="1418" w:type="dxa"/>
            <w:tcBorders>
              <w:top w:val="single" w:sz="4" w:space="0" w:color="auto"/>
              <w:left w:val="single" w:sz="4" w:space="0" w:color="auto"/>
              <w:bottom w:val="single" w:sz="4" w:space="0" w:color="auto"/>
              <w:right w:val="single" w:sz="4" w:space="0" w:color="auto"/>
            </w:tcBorders>
            <w:noWrap/>
            <w:vAlign w:val="center"/>
          </w:tcPr>
          <w:p w14:paraId="0A1B9170" w14:textId="77777777" w:rsidR="00426391" w:rsidRDefault="005F763F">
            <w:pPr>
              <w:widowControl/>
              <w:jc w:val="right"/>
              <w:textAlignment w:val="center"/>
              <w:rPr>
                <w:sz w:val="24"/>
                <w:szCs w:val="24"/>
                <w:lang w:val="en-US"/>
              </w:rPr>
            </w:pPr>
            <w:r>
              <w:rPr>
                <w:rFonts w:hint="eastAsia"/>
                <w:lang w:val="en-US"/>
              </w:rPr>
              <w:t xml:space="preserve"> 136.00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42652821"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95.70 </w:t>
            </w:r>
          </w:p>
        </w:tc>
        <w:tc>
          <w:tcPr>
            <w:tcW w:w="1418" w:type="dxa"/>
            <w:tcBorders>
              <w:top w:val="single" w:sz="4" w:space="0" w:color="auto"/>
              <w:left w:val="single" w:sz="4" w:space="0" w:color="auto"/>
              <w:bottom w:val="single" w:sz="4" w:space="0" w:color="auto"/>
              <w:right w:val="single" w:sz="4" w:space="0" w:color="auto"/>
            </w:tcBorders>
            <w:noWrap/>
            <w:vAlign w:val="bottom"/>
          </w:tcPr>
          <w:p w14:paraId="3868EB9F"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95.70 </w:t>
            </w:r>
          </w:p>
        </w:tc>
      </w:tr>
      <w:tr w:rsidR="00426391" w14:paraId="23F8CC5E"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3A8E30B5"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21</w:t>
            </w:r>
          </w:p>
        </w:tc>
        <w:tc>
          <w:tcPr>
            <w:tcW w:w="3402" w:type="dxa"/>
            <w:tcBorders>
              <w:top w:val="single" w:sz="4" w:space="0" w:color="auto"/>
              <w:left w:val="single" w:sz="4" w:space="0" w:color="auto"/>
              <w:bottom w:val="single" w:sz="4" w:space="0" w:color="auto"/>
              <w:right w:val="single" w:sz="4" w:space="0" w:color="auto"/>
            </w:tcBorders>
            <w:vAlign w:val="center"/>
          </w:tcPr>
          <w:p w14:paraId="478C2819" w14:textId="77777777" w:rsidR="00426391" w:rsidRDefault="005F763F">
            <w:pPr>
              <w:widowControl/>
              <w:textAlignment w:val="center"/>
              <w:rPr>
                <w:color w:val="000000"/>
                <w:sz w:val="24"/>
                <w:szCs w:val="24"/>
                <w:lang w:val="en-US"/>
              </w:rPr>
            </w:pPr>
            <w:r>
              <w:rPr>
                <w:rFonts w:hint="eastAsia"/>
                <w:color w:val="000000"/>
                <w:sz w:val="24"/>
                <w:szCs w:val="24"/>
                <w:lang w:val="en-US"/>
              </w:rPr>
              <w:t>文明工地质量考核、工程稽查审计经费</w:t>
            </w:r>
          </w:p>
        </w:tc>
        <w:tc>
          <w:tcPr>
            <w:tcW w:w="1418" w:type="dxa"/>
            <w:tcBorders>
              <w:top w:val="single" w:sz="4" w:space="0" w:color="auto"/>
              <w:left w:val="single" w:sz="4" w:space="0" w:color="auto"/>
              <w:bottom w:val="single" w:sz="4" w:space="0" w:color="auto"/>
              <w:right w:val="single" w:sz="4" w:space="0" w:color="auto"/>
            </w:tcBorders>
            <w:noWrap/>
            <w:vAlign w:val="center"/>
          </w:tcPr>
          <w:p w14:paraId="527A15EF" w14:textId="77777777" w:rsidR="00426391" w:rsidRDefault="005F763F">
            <w:pPr>
              <w:widowControl/>
              <w:jc w:val="right"/>
              <w:textAlignment w:val="center"/>
              <w:rPr>
                <w:sz w:val="24"/>
                <w:szCs w:val="24"/>
                <w:lang w:val="en-US"/>
              </w:rPr>
            </w:pPr>
            <w:r>
              <w:rPr>
                <w:rFonts w:hint="eastAsia"/>
                <w:lang w:val="en-US"/>
              </w:rPr>
              <w:t xml:space="preserve"> 47.00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620DF5DF"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9.55 </w:t>
            </w:r>
          </w:p>
        </w:tc>
        <w:tc>
          <w:tcPr>
            <w:tcW w:w="1418" w:type="dxa"/>
            <w:tcBorders>
              <w:top w:val="single" w:sz="4" w:space="0" w:color="auto"/>
              <w:left w:val="single" w:sz="4" w:space="0" w:color="auto"/>
              <w:bottom w:val="single" w:sz="4" w:space="0" w:color="auto"/>
              <w:right w:val="single" w:sz="4" w:space="0" w:color="auto"/>
            </w:tcBorders>
            <w:noWrap/>
            <w:vAlign w:val="bottom"/>
          </w:tcPr>
          <w:p w14:paraId="072FE54D"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9.55 </w:t>
            </w:r>
          </w:p>
        </w:tc>
      </w:tr>
      <w:tr w:rsidR="00426391" w14:paraId="32690240"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4FE65A80"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22</w:t>
            </w:r>
          </w:p>
        </w:tc>
        <w:tc>
          <w:tcPr>
            <w:tcW w:w="3402" w:type="dxa"/>
            <w:tcBorders>
              <w:top w:val="single" w:sz="4" w:space="0" w:color="auto"/>
              <w:left w:val="single" w:sz="4" w:space="0" w:color="auto"/>
              <w:bottom w:val="single" w:sz="4" w:space="0" w:color="auto"/>
              <w:right w:val="single" w:sz="4" w:space="0" w:color="auto"/>
            </w:tcBorders>
            <w:vAlign w:val="center"/>
          </w:tcPr>
          <w:p w14:paraId="52298B53" w14:textId="77777777" w:rsidR="00426391" w:rsidRDefault="005F763F">
            <w:pPr>
              <w:widowControl/>
              <w:textAlignment w:val="center"/>
              <w:rPr>
                <w:color w:val="000000"/>
                <w:sz w:val="24"/>
                <w:szCs w:val="24"/>
                <w:lang w:val="en-US"/>
              </w:rPr>
            </w:pPr>
            <w:r>
              <w:rPr>
                <w:rFonts w:hint="eastAsia"/>
                <w:color w:val="000000"/>
                <w:sz w:val="24"/>
                <w:szCs w:val="24"/>
                <w:lang w:val="en-US"/>
              </w:rPr>
              <w:t>水雨情监测分析</w:t>
            </w:r>
          </w:p>
        </w:tc>
        <w:tc>
          <w:tcPr>
            <w:tcW w:w="1418" w:type="dxa"/>
            <w:tcBorders>
              <w:top w:val="single" w:sz="4" w:space="0" w:color="auto"/>
              <w:left w:val="single" w:sz="4" w:space="0" w:color="auto"/>
              <w:bottom w:val="single" w:sz="4" w:space="0" w:color="auto"/>
              <w:right w:val="single" w:sz="4" w:space="0" w:color="auto"/>
            </w:tcBorders>
            <w:noWrap/>
            <w:vAlign w:val="center"/>
          </w:tcPr>
          <w:p w14:paraId="62AD1015" w14:textId="77777777" w:rsidR="00426391" w:rsidRDefault="005F763F">
            <w:pPr>
              <w:widowControl/>
              <w:jc w:val="right"/>
              <w:textAlignment w:val="center"/>
              <w:rPr>
                <w:sz w:val="24"/>
                <w:szCs w:val="24"/>
                <w:lang w:val="en-US"/>
              </w:rPr>
            </w:pPr>
            <w:r>
              <w:rPr>
                <w:rFonts w:hint="eastAsia"/>
                <w:lang w:val="en-US"/>
              </w:rPr>
              <w:t xml:space="preserve"> 110.00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0E941759"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87.00 </w:t>
            </w:r>
          </w:p>
        </w:tc>
        <w:tc>
          <w:tcPr>
            <w:tcW w:w="1418" w:type="dxa"/>
            <w:tcBorders>
              <w:top w:val="single" w:sz="4" w:space="0" w:color="auto"/>
              <w:left w:val="single" w:sz="4" w:space="0" w:color="auto"/>
              <w:bottom w:val="single" w:sz="4" w:space="0" w:color="auto"/>
              <w:right w:val="single" w:sz="4" w:space="0" w:color="auto"/>
            </w:tcBorders>
            <w:noWrap/>
            <w:vAlign w:val="bottom"/>
          </w:tcPr>
          <w:p w14:paraId="0AEC4A5D"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87.00 </w:t>
            </w:r>
          </w:p>
        </w:tc>
      </w:tr>
      <w:tr w:rsidR="00426391" w14:paraId="0E4126E5"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2751FABE"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23</w:t>
            </w:r>
          </w:p>
        </w:tc>
        <w:tc>
          <w:tcPr>
            <w:tcW w:w="3402" w:type="dxa"/>
            <w:tcBorders>
              <w:top w:val="single" w:sz="4" w:space="0" w:color="auto"/>
              <w:left w:val="single" w:sz="4" w:space="0" w:color="auto"/>
              <w:bottom w:val="single" w:sz="4" w:space="0" w:color="auto"/>
              <w:right w:val="single" w:sz="4" w:space="0" w:color="auto"/>
            </w:tcBorders>
            <w:vAlign w:val="center"/>
          </w:tcPr>
          <w:p w14:paraId="7C91AE6D" w14:textId="77777777" w:rsidR="00426391" w:rsidRDefault="005F763F">
            <w:pPr>
              <w:widowControl/>
              <w:textAlignment w:val="center"/>
              <w:rPr>
                <w:color w:val="000000"/>
                <w:sz w:val="24"/>
                <w:szCs w:val="24"/>
                <w:lang w:val="en-US"/>
              </w:rPr>
            </w:pPr>
            <w:r>
              <w:rPr>
                <w:rFonts w:hint="eastAsia"/>
                <w:color w:val="000000"/>
                <w:sz w:val="24"/>
                <w:szCs w:val="24"/>
                <w:lang w:val="en-US"/>
              </w:rPr>
              <w:t>地下水动态监测水土保持监测</w:t>
            </w:r>
          </w:p>
        </w:tc>
        <w:tc>
          <w:tcPr>
            <w:tcW w:w="1418" w:type="dxa"/>
            <w:tcBorders>
              <w:top w:val="single" w:sz="4" w:space="0" w:color="auto"/>
              <w:left w:val="single" w:sz="4" w:space="0" w:color="auto"/>
              <w:bottom w:val="single" w:sz="4" w:space="0" w:color="auto"/>
              <w:right w:val="single" w:sz="4" w:space="0" w:color="auto"/>
            </w:tcBorders>
            <w:noWrap/>
            <w:vAlign w:val="center"/>
          </w:tcPr>
          <w:p w14:paraId="38E4380D" w14:textId="77777777" w:rsidR="00426391" w:rsidRDefault="005F763F">
            <w:pPr>
              <w:widowControl/>
              <w:jc w:val="right"/>
              <w:textAlignment w:val="center"/>
              <w:rPr>
                <w:sz w:val="24"/>
                <w:szCs w:val="24"/>
                <w:lang w:val="en-US"/>
              </w:rPr>
            </w:pPr>
            <w:r>
              <w:rPr>
                <w:rFonts w:hint="eastAsia"/>
                <w:lang w:val="en-US"/>
              </w:rPr>
              <w:t xml:space="preserve"> 92.00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60C55AF0"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73.00 </w:t>
            </w:r>
          </w:p>
        </w:tc>
        <w:tc>
          <w:tcPr>
            <w:tcW w:w="1418" w:type="dxa"/>
            <w:tcBorders>
              <w:top w:val="single" w:sz="4" w:space="0" w:color="auto"/>
              <w:left w:val="single" w:sz="4" w:space="0" w:color="auto"/>
              <w:bottom w:val="single" w:sz="4" w:space="0" w:color="auto"/>
              <w:right w:val="single" w:sz="4" w:space="0" w:color="auto"/>
            </w:tcBorders>
            <w:noWrap/>
            <w:vAlign w:val="bottom"/>
          </w:tcPr>
          <w:p w14:paraId="7FE6B5BA"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73.00 </w:t>
            </w:r>
          </w:p>
        </w:tc>
      </w:tr>
      <w:tr w:rsidR="00426391" w14:paraId="0B7CF74B"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681D8AE1"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24</w:t>
            </w:r>
          </w:p>
        </w:tc>
        <w:tc>
          <w:tcPr>
            <w:tcW w:w="3402" w:type="dxa"/>
            <w:tcBorders>
              <w:top w:val="single" w:sz="4" w:space="0" w:color="auto"/>
              <w:left w:val="single" w:sz="4" w:space="0" w:color="auto"/>
              <w:bottom w:val="single" w:sz="4" w:space="0" w:color="auto"/>
              <w:right w:val="single" w:sz="4" w:space="0" w:color="auto"/>
            </w:tcBorders>
            <w:vAlign w:val="center"/>
          </w:tcPr>
          <w:p w14:paraId="4DA841CD" w14:textId="77777777" w:rsidR="00426391" w:rsidRDefault="005F763F">
            <w:pPr>
              <w:widowControl/>
              <w:textAlignment w:val="center"/>
              <w:rPr>
                <w:color w:val="000000"/>
                <w:sz w:val="24"/>
                <w:szCs w:val="24"/>
                <w:lang w:val="en-US"/>
              </w:rPr>
            </w:pPr>
            <w:r>
              <w:rPr>
                <w:rFonts w:hint="eastAsia"/>
                <w:color w:val="000000"/>
                <w:sz w:val="24"/>
                <w:szCs w:val="24"/>
                <w:lang w:val="en-US"/>
              </w:rPr>
              <w:t>实施国家节水行动</w:t>
            </w:r>
          </w:p>
        </w:tc>
        <w:tc>
          <w:tcPr>
            <w:tcW w:w="1418" w:type="dxa"/>
            <w:tcBorders>
              <w:top w:val="single" w:sz="4" w:space="0" w:color="auto"/>
              <w:left w:val="single" w:sz="4" w:space="0" w:color="auto"/>
              <w:bottom w:val="single" w:sz="4" w:space="0" w:color="auto"/>
              <w:right w:val="single" w:sz="4" w:space="0" w:color="auto"/>
            </w:tcBorders>
            <w:noWrap/>
            <w:vAlign w:val="center"/>
          </w:tcPr>
          <w:p w14:paraId="59C6FF2B" w14:textId="77777777" w:rsidR="00426391" w:rsidRDefault="005F763F">
            <w:pPr>
              <w:widowControl/>
              <w:jc w:val="right"/>
              <w:textAlignment w:val="center"/>
              <w:rPr>
                <w:sz w:val="24"/>
                <w:szCs w:val="24"/>
                <w:lang w:val="en-US"/>
              </w:rPr>
            </w:pPr>
            <w:r>
              <w:rPr>
                <w:rFonts w:hint="eastAsia"/>
                <w:lang w:val="en-US"/>
              </w:rPr>
              <w:t xml:space="preserve"> 60.00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3105932E"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27.40 </w:t>
            </w:r>
          </w:p>
        </w:tc>
        <w:tc>
          <w:tcPr>
            <w:tcW w:w="1418" w:type="dxa"/>
            <w:tcBorders>
              <w:top w:val="single" w:sz="4" w:space="0" w:color="auto"/>
              <w:left w:val="single" w:sz="4" w:space="0" w:color="auto"/>
              <w:bottom w:val="single" w:sz="4" w:space="0" w:color="auto"/>
              <w:right w:val="single" w:sz="4" w:space="0" w:color="auto"/>
            </w:tcBorders>
            <w:noWrap/>
            <w:vAlign w:val="bottom"/>
          </w:tcPr>
          <w:p w14:paraId="6FCA30AE"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27.40 </w:t>
            </w:r>
          </w:p>
        </w:tc>
      </w:tr>
      <w:tr w:rsidR="00426391" w14:paraId="2E91DDFC"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1AEF9D8A"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25</w:t>
            </w:r>
          </w:p>
        </w:tc>
        <w:tc>
          <w:tcPr>
            <w:tcW w:w="3402" w:type="dxa"/>
            <w:tcBorders>
              <w:top w:val="single" w:sz="4" w:space="0" w:color="auto"/>
              <w:left w:val="single" w:sz="4" w:space="0" w:color="auto"/>
              <w:bottom w:val="single" w:sz="4" w:space="0" w:color="auto"/>
              <w:right w:val="single" w:sz="4" w:space="0" w:color="auto"/>
            </w:tcBorders>
            <w:vAlign w:val="center"/>
          </w:tcPr>
          <w:p w14:paraId="351CCBBF" w14:textId="77777777" w:rsidR="00426391" w:rsidRDefault="005F763F">
            <w:pPr>
              <w:widowControl/>
              <w:textAlignment w:val="center"/>
              <w:rPr>
                <w:color w:val="000000"/>
                <w:sz w:val="24"/>
                <w:szCs w:val="24"/>
                <w:lang w:val="en-US"/>
              </w:rPr>
            </w:pPr>
            <w:r>
              <w:rPr>
                <w:rFonts w:hint="eastAsia"/>
                <w:color w:val="000000"/>
                <w:sz w:val="24"/>
                <w:szCs w:val="24"/>
                <w:lang w:val="en-US"/>
              </w:rPr>
              <w:t>河湖巡检评价</w:t>
            </w:r>
          </w:p>
        </w:tc>
        <w:tc>
          <w:tcPr>
            <w:tcW w:w="1418" w:type="dxa"/>
            <w:tcBorders>
              <w:top w:val="single" w:sz="4" w:space="0" w:color="auto"/>
              <w:left w:val="single" w:sz="4" w:space="0" w:color="auto"/>
              <w:bottom w:val="single" w:sz="4" w:space="0" w:color="auto"/>
              <w:right w:val="single" w:sz="4" w:space="0" w:color="auto"/>
            </w:tcBorders>
            <w:noWrap/>
            <w:vAlign w:val="center"/>
          </w:tcPr>
          <w:p w14:paraId="680D2256" w14:textId="77777777" w:rsidR="00426391" w:rsidRDefault="005F763F">
            <w:pPr>
              <w:widowControl/>
              <w:jc w:val="right"/>
              <w:textAlignment w:val="center"/>
              <w:rPr>
                <w:sz w:val="24"/>
                <w:szCs w:val="24"/>
                <w:lang w:val="en-US"/>
              </w:rPr>
            </w:pPr>
            <w:r>
              <w:rPr>
                <w:rFonts w:hint="eastAsia"/>
                <w:lang w:val="en-US"/>
              </w:rPr>
              <w:t xml:space="preserve"> 50.00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1D533759"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48.90 </w:t>
            </w:r>
          </w:p>
        </w:tc>
        <w:tc>
          <w:tcPr>
            <w:tcW w:w="1418" w:type="dxa"/>
            <w:tcBorders>
              <w:top w:val="single" w:sz="4" w:space="0" w:color="auto"/>
              <w:left w:val="single" w:sz="4" w:space="0" w:color="auto"/>
              <w:bottom w:val="single" w:sz="4" w:space="0" w:color="auto"/>
              <w:right w:val="single" w:sz="4" w:space="0" w:color="auto"/>
            </w:tcBorders>
            <w:noWrap/>
            <w:vAlign w:val="bottom"/>
          </w:tcPr>
          <w:p w14:paraId="64F7824F"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48.90 </w:t>
            </w:r>
          </w:p>
        </w:tc>
      </w:tr>
      <w:tr w:rsidR="00426391" w14:paraId="7085C27B"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0247E348"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26</w:t>
            </w:r>
          </w:p>
        </w:tc>
        <w:tc>
          <w:tcPr>
            <w:tcW w:w="3402" w:type="dxa"/>
            <w:tcBorders>
              <w:top w:val="single" w:sz="4" w:space="0" w:color="auto"/>
              <w:left w:val="single" w:sz="4" w:space="0" w:color="auto"/>
              <w:bottom w:val="single" w:sz="4" w:space="0" w:color="auto"/>
              <w:right w:val="single" w:sz="4" w:space="0" w:color="auto"/>
            </w:tcBorders>
            <w:vAlign w:val="center"/>
          </w:tcPr>
          <w:p w14:paraId="3AF32F9F" w14:textId="77777777" w:rsidR="00426391" w:rsidRDefault="005F763F">
            <w:pPr>
              <w:widowControl/>
              <w:textAlignment w:val="center"/>
              <w:rPr>
                <w:color w:val="000000"/>
                <w:sz w:val="24"/>
                <w:szCs w:val="24"/>
                <w:lang w:val="en-US"/>
              </w:rPr>
            </w:pPr>
            <w:r>
              <w:rPr>
                <w:rFonts w:hint="eastAsia"/>
                <w:color w:val="000000"/>
                <w:sz w:val="24"/>
                <w:szCs w:val="24"/>
                <w:lang w:val="en-US"/>
              </w:rPr>
              <w:t>电子政务、防汛指挥系统、招标系统维护费</w:t>
            </w:r>
          </w:p>
        </w:tc>
        <w:tc>
          <w:tcPr>
            <w:tcW w:w="1418" w:type="dxa"/>
            <w:tcBorders>
              <w:top w:val="single" w:sz="4" w:space="0" w:color="auto"/>
              <w:left w:val="single" w:sz="4" w:space="0" w:color="auto"/>
              <w:bottom w:val="single" w:sz="4" w:space="0" w:color="auto"/>
              <w:right w:val="single" w:sz="4" w:space="0" w:color="auto"/>
            </w:tcBorders>
            <w:noWrap/>
            <w:vAlign w:val="center"/>
          </w:tcPr>
          <w:p w14:paraId="58580635" w14:textId="77777777" w:rsidR="00426391" w:rsidRDefault="005F763F">
            <w:pPr>
              <w:widowControl/>
              <w:jc w:val="right"/>
              <w:textAlignment w:val="center"/>
              <w:rPr>
                <w:sz w:val="24"/>
                <w:szCs w:val="24"/>
                <w:lang w:val="en-US"/>
              </w:rPr>
            </w:pPr>
            <w:r>
              <w:rPr>
                <w:rFonts w:hint="eastAsia"/>
                <w:lang w:val="en-US"/>
              </w:rPr>
              <w:t xml:space="preserve"> 229.00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38013E4B"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211.24 </w:t>
            </w:r>
          </w:p>
        </w:tc>
        <w:tc>
          <w:tcPr>
            <w:tcW w:w="1418" w:type="dxa"/>
            <w:tcBorders>
              <w:top w:val="single" w:sz="4" w:space="0" w:color="auto"/>
              <w:left w:val="single" w:sz="4" w:space="0" w:color="auto"/>
              <w:bottom w:val="single" w:sz="4" w:space="0" w:color="auto"/>
              <w:right w:val="single" w:sz="4" w:space="0" w:color="auto"/>
            </w:tcBorders>
            <w:noWrap/>
            <w:vAlign w:val="bottom"/>
          </w:tcPr>
          <w:p w14:paraId="43BA4FEA"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211.24 </w:t>
            </w:r>
          </w:p>
        </w:tc>
      </w:tr>
      <w:tr w:rsidR="00426391" w14:paraId="69D65C25"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3532B854"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27</w:t>
            </w:r>
          </w:p>
        </w:tc>
        <w:tc>
          <w:tcPr>
            <w:tcW w:w="3402" w:type="dxa"/>
            <w:tcBorders>
              <w:top w:val="single" w:sz="4" w:space="0" w:color="auto"/>
              <w:left w:val="single" w:sz="4" w:space="0" w:color="auto"/>
              <w:bottom w:val="single" w:sz="4" w:space="0" w:color="auto"/>
              <w:right w:val="single" w:sz="4" w:space="0" w:color="auto"/>
            </w:tcBorders>
            <w:vAlign w:val="center"/>
          </w:tcPr>
          <w:p w14:paraId="2E0D3F77" w14:textId="77777777" w:rsidR="00426391" w:rsidRDefault="005F763F">
            <w:pPr>
              <w:widowControl/>
              <w:textAlignment w:val="center"/>
              <w:rPr>
                <w:color w:val="000000"/>
                <w:sz w:val="24"/>
                <w:szCs w:val="24"/>
                <w:lang w:val="en-US"/>
              </w:rPr>
            </w:pPr>
            <w:r>
              <w:rPr>
                <w:rFonts w:hint="eastAsia"/>
                <w:color w:val="000000"/>
                <w:sz w:val="24"/>
                <w:szCs w:val="24"/>
                <w:lang w:val="en-US"/>
              </w:rPr>
              <w:t>办公设备购置</w:t>
            </w:r>
          </w:p>
        </w:tc>
        <w:tc>
          <w:tcPr>
            <w:tcW w:w="1418" w:type="dxa"/>
            <w:tcBorders>
              <w:top w:val="single" w:sz="4" w:space="0" w:color="auto"/>
              <w:left w:val="single" w:sz="4" w:space="0" w:color="auto"/>
              <w:bottom w:val="single" w:sz="4" w:space="0" w:color="auto"/>
              <w:right w:val="single" w:sz="4" w:space="0" w:color="auto"/>
            </w:tcBorders>
            <w:noWrap/>
            <w:vAlign w:val="center"/>
          </w:tcPr>
          <w:p w14:paraId="69E02BB0" w14:textId="77777777" w:rsidR="00426391" w:rsidRDefault="005F763F">
            <w:pPr>
              <w:widowControl/>
              <w:jc w:val="right"/>
              <w:textAlignment w:val="center"/>
              <w:rPr>
                <w:sz w:val="24"/>
                <w:szCs w:val="24"/>
                <w:lang w:val="en-US"/>
              </w:rPr>
            </w:pPr>
            <w:r>
              <w:rPr>
                <w:rFonts w:hint="eastAsia"/>
                <w:lang w:val="en-US"/>
              </w:rPr>
              <w:t xml:space="preserve"> 10.28 </w:t>
            </w:r>
          </w:p>
        </w:tc>
        <w:tc>
          <w:tcPr>
            <w:tcW w:w="1417" w:type="dxa"/>
            <w:tcBorders>
              <w:top w:val="single" w:sz="4" w:space="0" w:color="auto"/>
              <w:left w:val="single" w:sz="4" w:space="0" w:color="auto"/>
              <w:bottom w:val="single" w:sz="4" w:space="0" w:color="auto"/>
              <w:right w:val="single" w:sz="4" w:space="0" w:color="auto"/>
            </w:tcBorders>
            <w:noWrap/>
            <w:vAlign w:val="bottom"/>
          </w:tcPr>
          <w:p w14:paraId="52E9FB15"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9.78 </w:t>
            </w:r>
          </w:p>
        </w:tc>
        <w:tc>
          <w:tcPr>
            <w:tcW w:w="1418" w:type="dxa"/>
            <w:tcBorders>
              <w:top w:val="single" w:sz="4" w:space="0" w:color="auto"/>
              <w:left w:val="single" w:sz="4" w:space="0" w:color="auto"/>
              <w:bottom w:val="single" w:sz="4" w:space="0" w:color="auto"/>
              <w:right w:val="single" w:sz="4" w:space="0" w:color="auto"/>
            </w:tcBorders>
            <w:noWrap/>
            <w:vAlign w:val="bottom"/>
          </w:tcPr>
          <w:p w14:paraId="3C99896F"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9.78 </w:t>
            </w:r>
          </w:p>
        </w:tc>
      </w:tr>
      <w:tr w:rsidR="00426391" w14:paraId="079D65BF"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4B648904"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28</w:t>
            </w:r>
          </w:p>
        </w:tc>
        <w:tc>
          <w:tcPr>
            <w:tcW w:w="3402" w:type="dxa"/>
            <w:tcBorders>
              <w:top w:val="single" w:sz="4" w:space="0" w:color="auto"/>
              <w:left w:val="single" w:sz="4" w:space="0" w:color="auto"/>
              <w:bottom w:val="single" w:sz="4" w:space="0" w:color="auto"/>
              <w:right w:val="single" w:sz="4" w:space="0" w:color="auto"/>
            </w:tcBorders>
            <w:vAlign w:val="center"/>
          </w:tcPr>
          <w:p w14:paraId="2956C478" w14:textId="77777777" w:rsidR="00426391" w:rsidRDefault="005F763F">
            <w:pPr>
              <w:widowControl/>
              <w:textAlignment w:val="center"/>
              <w:rPr>
                <w:color w:val="000000"/>
                <w:sz w:val="24"/>
                <w:szCs w:val="24"/>
                <w:lang w:val="en-US"/>
              </w:rPr>
            </w:pPr>
            <w:r>
              <w:rPr>
                <w:rFonts w:hint="eastAsia"/>
                <w:color w:val="000000"/>
                <w:sz w:val="24"/>
                <w:szCs w:val="24"/>
                <w:lang w:val="en-US"/>
              </w:rPr>
              <w:t>水利风景区生态补偿</w:t>
            </w:r>
          </w:p>
        </w:tc>
        <w:tc>
          <w:tcPr>
            <w:tcW w:w="1418" w:type="dxa"/>
            <w:tcBorders>
              <w:top w:val="single" w:sz="4" w:space="0" w:color="auto"/>
              <w:left w:val="single" w:sz="4" w:space="0" w:color="auto"/>
              <w:bottom w:val="single" w:sz="4" w:space="0" w:color="auto"/>
              <w:right w:val="single" w:sz="4" w:space="0" w:color="auto"/>
            </w:tcBorders>
            <w:noWrap/>
            <w:vAlign w:val="center"/>
          </w:tcPr>
          <w:p w14:paraId="2CC6D574" w14:textId="77777777" w:rsidR="00426391" w:rsidRDefault="00426391">
            <w:pPr>
              <w:widowControl/>
              <w:jc w:val="right"/>
              <w:textAlignment w:val="center"/>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noWrap/>
            <w:vAlign w:val="bottom"/>
          </w:tcPr>
          <w:p w14:paraId="21C604BC"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100.00 </w:t>
            </w:r>
          </w:p>
        </w:tc>
        <w:tc>
          <w:tcPr>
            <w:tcW w:w="1418" w:type="dxa"/>
            <w:tcBorders>
              <w:top w:val="single" w:sz="4" w:space="0" w:color="auto"/>
              <w:left w:val="single" w:sz="4" w:space="0" w:color="auto"/>
              <w:bottom w:val="single" w:sz="4" w:space="0" w:color="auto"/>
              <w:right w:val="single" w:sz="4" w:space="0" w:color="auto"/>
            </w:tcBorders>
            <w:noWrap/>
            <w:vAlign w:val="bottom"/>
          </w:tcPr>
          <w:p w14:paraId="3054950D"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100.00 </w:t>
            </w:r>
          </w:p>
        </w:tc>
      </w:tr>
      <w:tr w:rsidR="00426391" w14:paraId="41461C57"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4092ED37"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29</w:t>
            </w:r>
          </w:p>
        </w:tc>
        <w:tc>
          <w:tcPr>
            <w:tcW w:w="3402" w:type="dxa"/>
            <w:tcBorders>
              <w:top w:val="single" w:sz="4" w:space="0" w:color="auto"/>
              <w:left w:val="single" w:sz="4" w:space="0" w:color="auto"/>
              <w:bottom w:val="single" w:sz="4" w:space="0" w:color="auto"/>
              <w:right w:val="single" w:sz="4" w:space="0" w:color="auto"/>
            </w:tcBorders>
            <w:vAlign w:val="center"/>
          </w:tcPr>
          <w:p w14:paraId="73020339" w14:textId="77777777" w:rsidR="00426391" w:rsidRDefault="005F763F">
            <w:pPr>
              <w:widowControl/>
              <w:textAlignment w:val="center"/>
              <w:rPr>
                <w:color w:val="000000"/>
                <w:sz w:val="24"/>
                <w:szCs w:val="24"/>
                <w:lang w:val="en-US"/>
              </w:rPr>
            </w:pPr>
            <w:r>
              <w:rPr>
                <w:rFonts w:hint="eastAsia"/>
                <w:color w:val="000000"/>
                <w:sz w:val="24"/>
                <w:szCs w:val="24"/>
                <w:lang w:val="en-US"/>
              </w:rPr>
              <w:t>2024年水利工程运行管理</w:t>
            </w:r>
          </w:p>
        </w:tc>
        <w:tc>
          <w:tcPr>
            <w:tcW w:w="1418" w:type="dxa"/>
            <w:tcBorders>
              <w:top w:val="single" w:sz="4" w:space="0" w:color="auto"/>
              <w:left w:val="single" w:sz="4" w:space="0" w:color="auto"/>
              <w:bottom w:val="single" w:sz="4" w:space="0" w:color="auto"/>
              <w:right w:val="single" w:sz="4" w:space="0" w:color="auto"/>
            </w:tcBorders>
            <w:noWrap/>
            <w:vAlign w:val="center"/>
          </w:tcPr>
          <w:p w14:paraId="0815E6AA" w14:textId="77777777" w:rsidR="00426391" w:rsidRDefault="00426391">
            <w:pPr>
              <w:widowControl/>
              <w:jc w:val="right"/>
              <w:textAlignment w:val="center"/>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noWrap/>
            <w:vAlign w:val="bottom"/>
          </w:tcPr>
          <w:p w14:paraId="351E67A0"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0.40 </w:t>
            </w:r>
          </w:p>
        </w:tc>
        <w:tc>
          <w:tcPr>
            <w:tcW w:w="1418" w:type="dxa"/>
            <w:tcBorders>
              <w:top w:val="single" w:sz="4" w:space="0" w:color="auto"/>
              <w:left w:val="single" w:sz="4" w:space="0" w:color="auto"/>
              <w:bottom w:val="single" w:sz="4" w:space="0" w:color="auto"/>
              <w:right w:val="single" w:sz="4" w:space="0" w:color="auto"/>
            </w:tcBorders>
            <w:noWrap/>
            <w:vAlign w:val="bottom"/>
          </w:tcPr>
          <w:p w14:paraId="288A5DBE"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0.40 </w:t>
            </w:r>
          </w:p>
        </w:tc>
      </w:tr>
      <w:tr w:rsidR="00426391" w14:paraId="63CA9C30"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0C525306"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30</w:t>
            </w:r>
          </w:p>
        </w:tc>
        <w:tc>
          <w:tcPr>
            <w:tcW w:w="3402" w:type="dxa"/>
            <w:tcBorders>
              <w:top w:val="single" w:sz="4" w:space="0" w:color="auto"/>
              <w:left w:val="single" w:sz="4" w:space="0" w:color="auto"/>
              <w:bottom w:val="single" w:sz="4" w:space="0" w:color="auto"/>
              <w:right w:val="single" w:sz="4" w:space="0" w:color="auto"/>
            </w:tcBorders>
            <w:vAlign w:val="center"/>
          </w:tcPr>
          <w:p w14:paraId="1D0FFF4F" w14:textId="77777777" w:rsidR="00426391" w:rsidRDefault="005F763F">
            <w:pPr>
              <w:widowControl/>
              <w:textAlignment w:val="center"/>
              <w:rPr>
                <w:color w:val="000000"/>
                <w:sz w:val="24"/>
                <w:szCs w:val="24"/>
                <w:lang w:val="en-US"/>
              </w:rPr>
            </w:pPr>
            <w:r>
              <w:rPr>
                <w:rFonts w:hint="eastAsia"/>
                <w:color w:val="000000"/>
                <w:sz w:val="24"/>
                <w:szCs w:val="24"/>
                <w:lang w:val="en-US"/>
              </w:rPr>
              <w:t>往年项目进度款及决算尾款</w:t>
            </w:r>
          </w:p>
        </w:tc>
        <w:tc>
          <w:tcPr>
            <w:tcW w:w="1418" w:type="dxa"/>
            <w:tcBorders>
              <w:top w:val="single" w:sz="4" w:space="0" w:color="auto"/>
              <w:left w:val="single" w:sz="4" w:space="0" w:color="auto"/>
              <w:bottom w:val="single" w:sz="4" w:space="0" w:color="auto"/>
              <w:right w:val="single" w:sz="4" w:space="0" w:color="auto"/>
            </w:tcBorders>
            <w:noWrap/>
            <w:vAlign w:val="center"/>
          </w:tcPr>
          <w:p w14:paraId="4BD1DEE0" w14:textId="77777777" w:rsidR="00426391" w:rsidRDefault="00426391">
            <w:pPr>
              <w:widowControl/>
              <w:jc w:val="right"/>
              <w:textAlignment w:val="center"/>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noWrap/>
            <w:vAlign w:val="bottom"/>
          </w:tcPr>
          <w:p w14:paraId="1A09CE60"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3.30 </w:t>
            </w:r>
          </w:p>
        </w:tc>
        <w:tc>
          <w:tcPr>
            <w:tcW w:w="1418" w:type="dxa"/>
            <w:tcBorders>
              <w:top w:val="single" w:sz="4" w:space="0" w:color="auto"/>
              <w:left w:val="single" w:sz="4" w:space="0" w:color="auto"/>
              <w:bottom w:val="single" w:sz="4" w:space="0" w:color="auto"/>
              <w:right w:val="single" w:sz="4" w:space="0" w:color="auto"/>
            </w:tcBorders>
            <w:noWrap/>
            <w:vAlign w:val="bottom"/>
          </w:tcPr>
          <w:p w14:paraId="6125E1E1"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3.30 </w:t>
            </w:r>
          </w:p>
        </w:tc>
      </w:tr>
      <w:tr w:rsidR="00426391" w14:paraId="06FC0FC4"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0EE4D100"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31</w:t>
            </w:r>
          </w:p>
        </w:tc>
        <w:tc>
          <w:tcPr>
            <w:tcW w:w="3402" w:type="dxa"/>
            <w:tcBorders>
              <w:top w:val="single" w:sz="4" w:space="0" w:color="auto"/>
              <w:left w:val="single" w:sz="4" w:space="0" w:color="auto"/>
              <w:bottom w:val="single" w:sz="4" w:space="0" w:color="auto"/>
              <w:right w:val="single" w:sz="4" w:space="0" w:color="auto"/>
            </w:tcBorders>
            <w:vAlign w:val="center"/>
          </w:tcPr>
          <w:p w14:paraId="09F2B653" w14:textId="77777777" w:rsidR="00426391" w:rsidRDefault="005F763F">
            <w:pPr>
              <w:widowControl/>
              <w:textAlignment w:val="center"/>
              <w:rPr>
                <w:color w:val="000000"/>
                <w:sz w:val="24"/>
                <w:szCs w:val="24"/>
                <w:lang w:val="en-US"/>
              </w:rPr>
            </w:pPr>
            <w:r>
              <w:rPr>
                <w:rFonts w:hint="eastAsia"/>
                <w:color w:val="000000"/>
                <w:sz w:val="24"/>
                <w:szCs w:val="24"/>
                <w:lang w:val="en-US"/>
              </w:rPr>
              <w:t>2024年市管水利工程维修养护</w:t>
            </w:r>
          </w:p>
        </w:tc>
        <w:tc>
          <w:tcPr>
            <w:tcW w:w="1418" w:type="dxa"/>
            <w:tcBorders>
              <w:top w:val="single" w:sz="4" w:space="0" w:color="auto"/>
              <w:left w:val="single" w:sz="4" w:space="0" w:color="auto"/>
              <w:bottom w:val="single" w:sz="4" w:space="0" w:color="auto"/>
              <w:right w:val="single" w:sz="4" w:space="0" w:color="auto"/>
            </w:tcBorders>
            <w:noWrap/>
            <w:vAlign w:val="center"/>
          </w:tcPr>
          <w:p w14:paraId="7E417D0A" w14:textId="77777777" w:rsidR="00426391" w:rsidRDefault="00426391">
            <w:pPr>
              <w:widowControl/>
              <w:jc w:val="right"/>
              <w:textAlignment w:val="center"/>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noWrap/>
            <w:vAlign w:val="bottom"/>
          </w:tcPr>
          <w:p w14:paraId="45384C71"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19.80 </w:t>
            </w:r>
          </w:p>
        </w:tc>
        <w:tc>
          <w:tcPr>
            <w:tcW w:w="1418" w:type="dxa"/>
            <w:tcBorders>
              <w:top w:val="single" w:sz="4" w:space="0" w:color="auto"/>
              <w:left w:val="single" w:sz="4" w:space="0" w:color="auto"/>
              <w:bottom w:val="single" w:sz="4" w:space="0" w:color="auto"/>
              <w:right w:val="single" w:sz="4" w:space="0" w:color="auto"/>
            </w:tcBorders>
            <w:noWrap/>
            <w:vAlign w:val="bottom"/>
          </w:tcPr>
          <w:p w14:paraId="71C7CCED"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19.80 </w:t>
            </w:r>
          </w:p>
        </w:tc>
      </w:tr>
      <w:tr w:rsidR="00426391" w14:paraId="2AE77972"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09F633FE"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32</w:t>
            </w:r>
          </w:p>
        </w:tc>
        <w:tc>
          <w:tcPr>
            <w:tcW w:w="3402" w:type="dxa"/>
            <w:tcBorders>
              <w:top w:val="single" w:sz="4" w:space="0" w:color="auto"/>
              <w:left w:val="single" w:sz="4" w:space="0" w:color="auto"/>
              <w:bottom w:val="single" w:sz="4" w:space="0" w:color="auto"/>
              <w:right w:val="single" w:sz="4" w:space="0" w:color="auto"/>
            </w:tcBorders>
            <w:vAlign w:val="center"/>
          </w:tcPr>
          <w:p w14:paraId="26794387" w14:textId="77777777" w:rsidR="00426391" w:rsidRDefault="005F763F">
            <w:pPr>
              <w:widowControl/>
              <w:textAlignment w:val="center"/>
              <w:rPr>
                <w:color w:val="000000"/>
                <w:sz w:val="24"/>
                <w:szCs w:val="24"/>
                <w:lang w:val="en-US"/>
              </w:rPr>
            </w:pPr>
            <w:r>
              <w:rPr>
                <w:rFonts w:hint="eastAsia"/>
                <w:color w:val="000000"/>
                <w:sz w:val="24"/>
                <w:szCs w:val="24"/>
                <w:lang w:val="en-US"/>
              </w:rPr>
              <w:t>水务规划与前期工作</w:t>
            </w:r>
          </w:p>
        </w:tc>
        <w:tc>
          <w:tcPr>
            <w:tcW w:w="1418" w:type="dxa"/>
            <w:tcBorders>
              <w:top w:val="single" w:sz="4" w:space="0" w:color="auto"/>
              <w:left w:val="single" w:sz="4" w:space="0" w:color="auto"/>
              <w:bottom w:val="single" w:sz="4" w:space="0" w:color="auto"/>
              <w:right w:val="single" w:sz="4" w:space="0" w:color="auto"/>
            </w:tcBorders>
            <w:noWrap/>
            <w:vAlign w:val="center"/>
          </w:tcPr>
          <w:p w14:paraId="19B9DB61" w14:textId="77777777" w:rsidR="00426391" w:rsidRDefault="00426391">
            <w:pPr>
              <w:widowControl/>
              <w:jc w:val="right"/>
              <w:textAlignment w:val="center"/>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noWrap/>
            <w:vAlign w:val="bottom"/>
          </w:tcPr>
          <w:p w14:paraId="6E64907F"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876.80 </w:t>
            </w:r>
          </w:p>
        </w:tc>
        <w:tc>
          <w:tcPr>
            <w:tcW w:w="1418" w:type="dxa"/>
            <w:tcBorders>
              <w:top w:val="single" w:sz="4" w:space="0" w:color="auto"/>
              <w:left w:val="single" w:sz="4" w:space="0" w:color="auto"/>
              <w:bottom w:val="single" w:sz="4" w:space="0" w:color="auto"/>
              <w:right w:val="single" w:sz="4" w:space="0" w:color="auto"/>
            </w:tcBorders>
            <w:noWrap/>
            <w:vAlign w:val="bottom"/>
          </w:tcPr>
          <w:p w14:paraId="6CB55D3D"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876.80 </w:t>
            </w:r>
          </w:p>
        </w:tc>
      </w:tr>
      <w:tr w:rsidR="00426391" w14:paraId="121EE616"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122135B5"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33</w:t>
            </w:r>
          </w:p>
        </w:tc>
        <w:tc>
          <w:tcPr>
            <w:tcW w:w="3402" w:type="dxa"/>
            <w:tcBorders>
              <w:top w:val="single" w:sz="4" w:space="0" w:color="auto"/>
              <w:left w:val="single" w:sz="4" w:space="0" w:color="auto"/>
              <w:bottom w:val="single" w:sz="4" w:space="0" w:color="auto"/>
              <w:right w:val="single" w:sz="4" w:space="0" w:color="auto"/>
            </w:tcBorders>
            <w:vAlign w:val="center"/>
          </w:tcPr>
          <w:p w14:paraId="01BF64E7" w14:textId="77777777" w:rsidR="00426391" w:rsidRDefault="005F763F">
            <w:pPr>
              <w:widowControl/>
              <w:textAlignment w:val="center"/>
              <w:rPr>
                <w:color w:val="000000"/>
                <w:sz w:val="24"/>
                <w:szCs w:val="24"/>
                <w:lang w:val="en-US"/>
              </w:rPr>
            </w:pPr>
            <w:r>
              <w:rPr>
                <w:rFonts w:hint="eastAsia"/>
                <w:color w:val="000000"/>
                <w:sz w:val="24"/>
                <w:szCs w:val="24"/>
                <w:lang w:val="en-US"/>
              </w:rPr>
              <w:t>2024年水务规划与前期工作</w:t>
            </w:r>
          </w:p>
        </w:tc>
        <w:tc>
          <w:tcPr>
            <w:tcW w:w="1418" w:type="dxa"/>
            <w:tcBorders>
              <w:top w:val="single" w:sz="4" w:space="0" w:color="auto"/>
              <w:left w:val="single" w:sz="4" w:space="0" w:color="auto"/>
              <w:bottom w:val="single" w:sz="4" w:space="0" w:color="auto"/>
              <w:right w:val="single" w:sz="4" w:space="0" w:color="auto"/>
            </w:tcBorders>
            <w:noWrap/>
            <w:vAlign w:val="center"/>
          </w:tcPr>
          <w:p w14:paraId="264BB55D" w14:textId="77777777" w:rsidR="00426391" w:rsidRDefault="00426391">
            <w:pPr>
              <w:widowControl/>
              <w:jc w:val="right"/>
              <w:textAlignment w:val="center"/>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noWrap/>
            <w:vAlign w:val="bottom"/>
          </w:tcPr>
          <w:p w14:paraId="45021898"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598.52 </w:t>
            </w:r>
          </w:p>
        </w:tc>
        <w:tc>
          <w:tcPr>
            <w:tcW w:w="1418" w:type="dxa"/>
            <w:tcBorders>
              <w:top w:val="single" w:sz="4" w:space="0" w:color="auto"/>
              <w:left w:val="single" w:sz="4" w:space="0" w:color="auto"/>
              <w:bottom w:val="single" w:sz="4" w:space="0" w:color="auto"/>
              <w:right w:val="single" w:sz="4" w:space="0" w:color="auto"/>
            </w:tcBorders>
            <w:noWrap/>
            <w:vAlign w:val="bottom"/>
          </w:tcPr>
          <w:p w14:paraId="084EFA09"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598.52 </w:t>
            </w:r>
          </w:p>
        </w:tc>
      </w:tr>
      <w:tr w:rsidR="00426391" w14:paraId="1CE870F3"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1E63B4AA"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34</w:t>
            </w:r>
          </w:p>
        </w:tc>
        <w:tc>
          <w:tcPr>
            <w:tcW w:w="3402" w:type="dxa"/>
            <w:tcBorders>
              <w:top w:val="single" w:sz="4" w:space="0" w:color="auto"/>
              <w:left w:val="single" w:sz="4" w:space="0" w:color="auto"/>
              <w:bottom w:val="single" w:sz="4" w:space="0" w:color="auto"/>
              <w:right w:val="single" w:sz="4" w:space="0" w:color="auto"/>
            </w:tcBorders>
            <w:vAlign w:val="center"/>
          </w:tcPr>
          <w:p w14:paraId="19E602A3" w14:textId="77777777" w:rsidR="00426391" w:rsidRDefault="005F763F">
            <w:pPr>
              <w:widowControl/>
              <w:textAlignment w:val="center"/>
              <w:rPr>
                <w:color w:val="000000"/>
                <w:sz w:val="24"/>
                <w:szCs w:val="24"/>
                <w:lang w:val="en-US"/>
              </w:rPr>
            </w:pPr>
            <w:r>
              <w:rPr>
                <w:rFonts w:hint="eastAsia"/>
                <w:color w:val="000000"/>
                <w:sz w:val="24"/>
                <w:szCs w:val="24"/>
                <w:lang w:val="en-US"/>
              </w:rPr>
              <w:t>2024年水资源管理</w:t>
            </w:r>
          </w:p>
        </w:tc>
        <w:tc>
          <w:tcPr>
            <w:tcW w:w="1418" w:type="dxa"/>
            <w:tcBorders>
              <w:top w:val="single" w:sz="4" w:space="0" w:color="auto"/>
              <w:left w:val="single" w:sz="4" w:space="0" w:color="auto"/>
              <w:bottom w:val="single" w:sz="4" w:space="0" w:color="auto"/>
              <w:right w:val="single" w:sz="4" w:space="0" w:color="auto"/>
            </w:tcBorders>
            <w:noWrap/>
            <w:vAlign w:val="center"/>
          </w:tcPr>
          <w:p w14:paraId="2CEDF9C6" w14:textId="77777777" w:rsidR="00426391" w:rsidRDefault="00426391">
            <w:pPr>
              <w:widowControl/>
              <w:jc w:val="right"/>
              <w:textAlignment w:val="center"/>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noWrap/>
            <w:vAlign w:val="bottom"/>
          </w:tcPr>
          <w:p w14:paraId="08FA669F"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344.67 </w:t>
            </w:r>
          </w:p>
        </w:tc>
        <w:tc>
          <w:tcPr>
            <w:tcW w:w="1418" w:type="dxa"/>
            <w:tcBorders>
              <w:top w:val="single" w:sz="4" w:space="0" w:color="auto"/>
              <w:left w:val="single" w:sz="4" w:space="0" w:color="auto"/>
              <w:bottom w:val="single" w:sz="4" w:space="0" w:color="auto"/>
              <w:right w:val="single" w:sz="4" w:space="0" w:color="auto"/>
            </w:tcBorders>
            <w:noWrap/>
            <w:vAlign w:val="bottom"/>
          </w:tcPr>
          <w:p w14:paraId="07ED3823"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344.67 </w:t>
            </w:r>
          </w:p>
        </w:tc>
      </w:tr>
      <w:tr w:rsidR="00426391" w14:paraId="6985300B"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5A05942E"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35</w:t>
            </w:r>
          </w:p>
        </w:tc>
        <w:tc>
          <w:tcPr>
            <w:tcW w:w="3402" w:type="dxa"/>
            <w:tcBorders>
              <w:top w:val="single" w:sz="4" w:space="0" w:color="auto"/>
              <w:left w:val="single" w:sz="4" w:space="0" w:color="auto"/>
              <w:bottom w:val="single" w:sz="4" w:space="0" w:color="auto"/>
              <w:right w:val="single" w:sz="4" w:space="0" w:color="auto"/>
            </w:tcBorders>
            <w:vAlign w:val="center"/>
          </w:tcPr>
          <w:p w14:paraId="18E3D14C" w14:textId="77777777" w:rsidR="00426391" w:rsidRDefault="005F763F">
            <w:pPr>
              <w:widowControl/>
              <w:textAlignment w:val="center"/>
              <w:rPr>
                <w:color w:val="000000"/>
                <w:sz w:val="24"/>
                <w:szCs w:val="24"/>
                <w:lang w:val="en-US"/>
              </w:rPr>
            </w:pPr>
            <w:r>
              <w:rPr>
                <w:rFonts w:hint="eastAsia"/>
                <w:color w:val="000000"/>
                <w:sz w:val="24"/>
                <w:szCs w:val="24"/>
                <w:lang w:val="en-US"/>
              </w:rPr>
              <w:t>2024年防汛消险、水库清淤工程</w:t>
            </w:r>
          </w:p>
        </w:tc>
        <w:tc>
          <w:tcPr>
            <w:tcW w:w="1418" w:type="dxa"/>
            <w:tcBorders>
              <w:top w:val="single" w:sz="4" w:space="0" w:color="auto"/>
              <w:left w:val="single" w:sz="4" w:space="0" w:color="auto"/>
              <w:bottom w:val="single" w:sz="4" w:space="0" w:color="auto"/>
              <w:right w:val="single" w:sz="4" w:space="0" w:color="auto"/>
            </w:tcBorders>
            <w:noWrap/>
            <w:vAlign w:val="center"/>
          </w:tcPr>
          <w:p w14:paraId="60E5C143" w14:textId="77777777" w:rsidR="00426391" w:rsidRDefault="00426391">
            <w:pPr>
              <w:widowControl/>
              <w:jc w:val="right"/>
              <w:textAlignment w:val="center"/>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noWrap/>
            <w:vAlign w:val="bottom"/>
          </w:tcPr>
          <w:p w14:paraId="219826E3"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31.22 </w:t>
            </w:r>
          </w:p>
        </w:tc>
        <w:tc>
          <w:tcPr>
            <w:tcW w:w="1418" w:type="dxa"/>
            <w:tcBorders>
              <w:top w:val="single" w:sz="4" w:space="0" w:color="auto"/>
              <w:left w:val="single" w:sz="4" w:space="0" w:color="auto"/>
              <w:bottom w:val="single" w:sz="4" w:space="0" w:color="auto"/>
              <w:right w:val="single" w:sz="4" w:space="0" w:color="auto"/>
            </w:tcBorders>
            <w:noWrap/>
            <w:vAlign w:val="bottom"/>
          </w:tcPr>
          <w:p w14:paraId="29CC7C69"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31.22 </w:t>
            </w:r>
          </w:p>
        </w:tc>
      </w:tr>
      <w:tr w:rsidR="00426391" w14:paraId="2BD17193"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4C0E7E9C"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36</w:t>
            </w:r>
          </w:p>
        </w:tc>
        <w:tc>
          <w:tcPr>
            <w:tcW w:w="3402" w:type="dxa"/>
            <w:tcBorders>
              <w:top w:val="single" w:sz="4" w:space="0" w:color="auto"/>
              <w:left w:val="single" w:sz="4" w:space="0" w:color="auto"/>
              <w:bottom w:val="single" w:sz="4" w:space="0" w:color="auto"/>
              <w:right w:val="single" w:sz="4" w:space="0" w:color="auto"/>
            </w:tcBorders>
            <w:vAlign w:val="center"/>
          </w:tcPr>
          <w:p w14:paraId="0A1B4632" w14:textId="77777777" w:rsidR="00426391" w:rsidRDefault="005F763F">
            <w:pPr>
              <w:widowControl/>
              <w:textAlignment w:val="center"/>
              <w:rPr>
                <w:color w:val="000000"/>
                <w:sz w:val="24"/>
                <w:szCs w:val="24"/>
                <w:lang w:val="en-US"/>
              </w:rPr>
            </w:pPr>
            <w:r>
              <w:rPr>
                <w:rFonts w:hint="eastAsia"/>
                <w:color w:val="000000"/>
                <w:sz w:val="24"/>
                <w:szCs w:val="24"/>
                <w:lang w:val="en-US"/>
              </w:rPr>
              <w:t>2024年防汛防旱管理</w:t>
            </w:r>
          </w:p>
        </w:tc>
        <w:tc>
          <w:tcPr>
            <w:tcW w:w="1418" w:type="dxa"/>
            <w:tcBorders>
              <w:top w:val="single" w:sz="4" w:space="0" w:color="auto"/>
              <w:left w:val="single" w:sz="4" w:space="0" w:color="auto"/>
              <w:bottom w:val="single" w:sz="4" w:space="0" w:color="auto"/>
              <w:right w:val="single" w:sz="4" w:space="0" w:color="auto"/>
            </w:tcBorders>
            <w:noWrap/>
            <w:vAlign w:val="center"/>
          </w:tcPr>
          <w:p w14:paraId="0327513D" w14:textId="77777777" w:rsidR="00426391" w:rsidRDefault="00426391">
            <w:pPr>
              <w:widowControl/>
              <w:jc w:val="right"/>
              <w:textAlignment w:val="center"/>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noWrap/>
            <w:vAlign w:val="bottom"/>
          </w:tcPr>
          <w:p w14:paraId="13F46923"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64.02 </w:t>
            </w:r>
          </w:p>
        </w:tc>
        <w:tc>
          <w:tcPr>
            <w:tcW w:w="1418" w:type="dxa"/>
            <w:tcBorders>
              <w:top w:val="single" w:sz="4" w:space="0" w:color="auto"/>
              <w:left w:val="single" w:sz="4" w:space="0" w:color="auto"/>
              <w:bottom w:val="single" w:sz="4" w:space="0" w:color="auto"/>
              <w:right w:val="single" w:sz="4" w:space="0" w:color="auto"/>
            </w:tcBorders>
            <w:noWrap/>
            <w:vAlign w:val="bottom"/>
          </w:tcPr>
          <w:p w14:paraId="377B9D89"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64.02 </w:t>
            </w:r>
          </w:p>
        </w:tc>
      </w:tr>
      <w:tr w:rsidR="00426391" w14:paraId="2A6833EC"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3733850A"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37</w:t>
            </w:r>
          </w:p>
        </w:tc>
        <w:tc>
          <w:tcPr>
            <w:tcW w:w="3402" w:type="dxa"/>
            <w:tcBorders>
              <w:top w:val="single" w:sz="4" w:space="0" w:color="auto"/>
              <w:left w:val="single" w:sz="4" w:space="0" w:color="auto"/>
              <w:bottom w:val="single" w:sz="4" w:space="0" w:color="auto"/>
              <w:right w:val="single" w:sz="4" w:space="0" w:color="auto"/>
            </w:tcBorders>
            <w:vAlign w:val="center"/>
          </w:tcPr>
          <w:p w14:paraId="1597A0E7" w14:textId="77777777" w:rsidR="00426391" w:rsidRDefault="005F763F">
            <w:pPr>
              <w:widowControl/>
              <w:textAlignment w:val="center"/>
              <w:rPr>
                <w:color w:val="000000"/>
                <w:sz w:val="24"/>
                <w:szCs w:val="24"/>
                <w:lang w:val="en-US"/>
              </w:rPr>
            </w:pPr>
            <w:r>
              <w:rPr>
                <w:rFonts w:hint="eastAsia"/>
                <w:color w:val="000000"/>
                <w:sz w:val="24"/>
                <w:szCs w:val="24"/>
                <w:lang w:val="en-US"/>
              </w:rPr>
              <w:t>南京智慧水务二期建设项目（2024年度）</w:t>
            </w:r>
          </w:p>
        </w:tc>
        <w:tc>
          <w:tcPr>
            <w:tcW w:w="1418" w:type="dxa"/>
            <w:tcBorders>
              <w:top w:val="single" w:sz="4" w:space="0" w:color="auto"/>
              <w:left w:val="single" w:sz="4" w:space="0" w:color="auto"/>
              <w:bottom w:val="single" w:sz="4" w:space="0" w:color="auto"/>
              <w:right w:val="single" w:sz="4" w:space="0" w:color="auto"/>
            </w:tcBorders>
            <w:noWrap/>
            <w:vAlign w:val="center"/>
          </w:tcPr>
          <w:p w14:paraId="1032AF70" w14:textId="77777777" w:rsidR="00426391" w:rsidRDefault="00426391">
            <w:pPr>
              <w:widowControl/>
              <w:jc w:val="right"/>
              <w:textAlignment w:val="center"/>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noWrap/>
            <w:vAlign w:val="bottom"/>
          </w:tcPr>
          <w:p w14:paraId="59A48547"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222.06 </w:t>
            </w:r>
          </w:p>
        </w:tc>
        <w:tc>
          <w:tcPr>
            <w:tcW w:w="1418" w:type="dxa"/>
            <w:tcBorders>
              <w:top w:val="single" w:sz="4" w:space="0" w:color="auto"/>
              <w:left w:val="single" w:sz="4" w:space="0" w:color="auto"/>
              <w:bottom w:val="single" w:sz="4" w:space="0" w:color="auto"/>
              <w:right w:val="single" w:sz="4" w:space="0" w:color="auto"/>
            </w:tcBorders>
            <w:noWrap/>
            <w:vAlign w:val="bottom"/>
          </w:tcPr>
          <w:p w14:paraId="69935C4F"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222.06 </w:t>
            </w:r>
          </w:p>
        </w:tc>
      </w:tr>
      <w:tr w:rsidR="00426391" w14:paraId="53BF58B1"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3A713B59"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38</w:t>
            </w:r>
          </w:p>
        </w:tc>
        <w:tc>
          <w:tcPr>
            <w:tcW w:w="3402" w:type="dxa"/>
            <w:tcBorders>
              <w:top w:val="single" w:sz="4" w:space="0" w:color="auto"/>
              <w:left w:val="single" w:sz="4" w:space="0" w:color="auto"/>
              <w:bottom w:val="single" w:sz="4" w:space="0" w:color="auto"/>
              <w:right w:val="single" w:sz="4" w:space="0" w:color="auto"/>
            </w:tcBorders>
            <w:vAlign w:val="center"/>
          </w:tcPr>
          <w:p w14:paraId="5E1AD3B5" w14:textId="77777777" w:rsidR="00426391" w:rsidRDefault="005F763F">
            <w:pPr>
              <w:widowControl/>
              <w:textAlignment w:val="center"/>
              <w:rPr>
                <w:color w:val="000000"/>
                <w:sz w:val="24"/>
                <w:szCs w:val="24"/>
                <w:lang w:val="en-US"/>
              </w:rPr>
            </w:pPr>
            <w:r>
              <w:rPr>
                <w:rFonts w:hint="eastAsia"/>
                <w:color w:val="000000"/>
                <w:sz w:val="24"/>
                <w:szCs w:val="24"/>
                <w:lang w:val="en-US"/>
              </w:rPr>
              <w:t>水环境整治工程</w:t>
            </w:r>
          </w:p>
        </w:tc>
        <w:tc>
          <w:tcPr>
            <w:tcW w:w="1418" w:type="dxa"/>
            <w:tcBorders>
              <w:top w:val="single" w:sz="4" w:space="0" w:color="auto"/>
              <w:left w:val="single" w:sz="4" w:space="0" w:color="auto"/>
              <w:bottom w:val="single" w:sz="4" w:space="0" w:color="auto"/>
              <w:right w:val="single" w:sz="4" w:space="0" w:color="auto"/>
            </w:tcBorders>
            <w:noWrap/>
            <w:vAlign w:val="center"/>
          </w:tcPr>
          <w:p w14:paraId="4C2F4EC0" w14:textId="77777777" w:rsidR="00426391" w:rsidRDefault="00426391">
            <w:pPr>
              <w:widowControl/>
              <w:jc w:val="right"/>
              <w:textAlignment w:val="center"/>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noWrap/>
            <w:vAlign w:val="bottom"/>
          </w:tcPr>
          <w:p w14:paraId="3A0B0EA4"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4.87 </w:t>
            </w:r>
          </w:p>
        </w:tc>
        <w:tc>
          <w:tcPr>
            <w:tcW w:w="1418" w:type="dxa"/>
            <w:tcBorders>
              <w:top w:val="single" w:sz="4" w:space="0" w:color="auto"/>
              <w:left w:val="single" w:sz="4" w:space="0" w:color="auto"/>
              <w:bottom w:val="single" w:sz="4" w:space="0" w:color="auto"/>
              <w:right w:val="single" w:sz="4" w:space="0" w:color="auto"/>
            </w:tcBorders>
            <w:noWrap/>
            <w:vAlign w:val="bottom"/>
          </w:tcPr>
          <w:p w14:paraId="405829EF"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4.87 </w:t>
            </w:r>
          </w:p>
        </w:tc>
      </w:tr>
      <w:tr w:rsidR="00426391" w14:paraId="34CA708A"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29DC83C4"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39</w:t>
            </w:r>
          </w:p>
        </w:tc>
        <w:tc>
          <w:tcPr>
            <w:tcW w:w="3402" w:type="dxa"/>
            <w:tcBorders>
              <w:top w:val="single" w:sz="4" w:space="0" w:color="auto"/>
              <w:left w:val="single" w:sz="4" w:space="0" w:color="auto"/>
              <w:bottom w:val="single" w:sz="4" w:space="0" w:color="auto"/>
              <w:right w:val="single" w:sz="4" w:space="0" w:color="auto"/>
            </w:tcBorders>
            <w:vAlign w:val="center"/>
          </w:tcPr>
          <w:p w14:paraId="6D694E80" w14:textId="77777777" w:rsidR="00426391" w:rsidRDefault="005F763F">
            <w:pPr>
              <w:widowControl/>
              <w:textAlignment w:val="center"/>
              <w:rPr>
                <w:color w:val="000000"/>
                <w:sz w:val="24"/>
                <w:szCs w:val="24"/>
                <w:lang w:val="en-US"/>
              </w:rPr>
            </w:pPr>
            <w:r>
              <w:rPr>
                <w:rFonts w:hint="eastAsia"/>
                <w:color w:val="000000"/>
                <w:sz w:val="24"/>
                <w:szCs w:val="24"/>
                <w:lang w:val="en-US"/>
              </w:rPr>
              <w:t>2024年水利工程运行管理</w:t>
            </w:r>
          </w:p>
        </w:tc>
        <w:tc>
          <w:tcPr>
            <w:tcW w:w="1418" w:type="dxa"/>
            <w:tcBorders>
              <w:top w:val="single" w:sz="4" w:space="0" w:color="auto"/>
              <w:left w:val="single" w:sz="4" w:space="0" w:color="auto"/>
              <w:bottom w:val="single" w:sz="4" w:space="0" w:color="auto"/>
              <w:right w:val="single" w:sz="4" w:space="0" w:color="auto"/>
            </w:tcBorders>
            <w:noWrap/>
            <w:vAlign w:val="center"/>
          </w:tcPr>
          <w:p w14:paraId="2CBDB5B5" w14:textId="77777777" w:rsidR="00426391" w:rsidRDefault="00426391">
            <w:pPr>
              <w:widowControl/>
              <w:jc w:val="right"/>
              <w:textAlignment w:val="center"/>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noWrap/>
            <w:vAlign w:val="bottom"/>
          </w:tcPr>
          <w:p w14:paraId="354EB11C"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311.44 </w:t>
            </w:r>
          </w:p>
        </w:tc>
        <w:tc>
          <w:tcPr>
            <w:tcW w:w="1418" w:type="dxa"/>
            <w:tcBorders>
              <w:top w:val="single" w:sz="4" w:space="0" w:color="auto"/>
              <w:left w:val="single" w:sz="4" w:space="0" w:color="auto"/>
              <w:bottom w:val="single" w:sz="4" w:space="0" w:color="auto"/>
              <w:right w:val="single" w:sz="4" w:space="0" w:color="auto"/>
            </w:tcBorders>
            <w:noWrap/>
            <w:vAlign w:val="bottom"/>
          </w:tcPr>
          <w:p w14:paraId="04674711"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311.44 </w:t>
            </w:r>
          </w:p>
        </w:tc>
      </w:tr>
      <w:tr w:rsidR="00426391" w14:paraId="42D9C1B2"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56A5EC58"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40</w:t>
            </w:r>
          </w:p>
        </w:tc>
        <w:tc>
          <w:tcPr>
            <w:tcW w:w="3402" w:type="dxa"/>
            <w:tcBorders>
              <w:top w:val="single" w:sz="4" w:space="0" w:color="auto"/>
              <w:left w:val="single" w:sz="4" w:space="0" w:color="auto"/>
              <w:bottom w:val="single" w:sz="4" w:space="0" w:color="auto"/>
              <w:right w:val="single" w:sz="4" w:space="0" w:color="auto"/>
            </w:tcBorders>
            <w:vAlign w:val="center"/>
          </w:tcPr>
          <w:p w14:paraId="2FE6ABD0" w14:textId="77777777" w:rsidR="00426391" w:rsidRDefault="005F763F">
            <w:pPr>
              <w:widowControl/>
              <w:textAlignment w:val="center"/>
              <w:rPr>
                <w:color w:val="000000"/>
                <w:sz w:val="24"/>
                <w:szCs w:val="24"/>
                <w:lang w:val="en-US"/>
              </w:rPr>
            </w:pPr>
            <w:r>
              <w:rPr>
                <w:rFonts w:hint="eastAsia"/>
                <w:color w:val="000000"/>
                <w:sz w:val="24"/>
                <w:szCs w:val="24"/>
                <w:lang w:val="en-US"/>
              </w:rPr>
              <w:t>河道水环境整治</w:t>
            </w:r>
          </w:p>
        </w:tc>
        <w:tc>
          <w:tcPr>
            <w:tcW w:w="1418" w:type="dxa"/>
            <w:tcBorders>
              <w:top w:val="single" w:sz="4" w:space="0" w:color="auto"/>
              <w:left w:val="single" w:sz="4" w:space="0" w:color="auto"/>
              <w:bottom w:val="single" w:sz="4" w:space="0" w:color="auto"/>
              <w:right w:val="single" w:sz="4" w:space="0" w:color="auto"/>
            </w:tcBorders>
            <w:noWrap/>
            <w:vAlign w:val="center"/>
          </w:tcPr>
          <w:p w14:paraId="23D767E2" w14:textId="77777777" w:rsidR="00426391" w:rsidRDefault="00426391">
            <w:pPr>
              <w:widowControl/>
              <w:jc w:val="right"/>
              <w:textAlignment w:val="center"/>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noWrap/>
            <w:vAlign w:val="bottom"/>
          </w:tcPr>
          <w:p w14:paraId="325AF0AB"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8.76 </w:t>
            </w:r>
          </w:p>
        </w:tc>
        <w:tc>
          <w:tcPr>
            <w:tcW w:w="1418" w:type="dxa"/>
            <w:tcBorders>
              <w:top w:val="single" w:sz="4" w:space="0" w:color="auto"/>
              <w:left w:val="single" w:sz="4" w:space="0" w:color="auto"/>
              <w:bottom w:val="single" w:sz="4" w:space="0" w:color="auto"/>
              <w:right w:val="single" w:sz="4" w:space="0" w:color="auto"/>
            </w:tcBorders>
            <w:noWrap/>
            <w:vAlign w:val="bottom"/>
          </w:tcPr>
          <w:p w14:paraId="69EDC5E6"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8.76 </w:t>
            </w:r>
          </w:p>
        </w:tc>
      </w:tr>
      <w:tr w:rsidR="00426391" w14:paraId="0C219642"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600B34EF"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41</w:t>
            </w:r>
          </w:p>
        </w:tc>
        <w:tc>
          <w:tcPr>
            <w:tcW w:w="3402" w:type="dxa"/>
            <w:tcBorders>
              <w:top w:val="single" w:sz="4" w:space="0" w:color="auto"/>
              <w:left w:val="single" w:sz="4" w:space="0" w:color="auto"/>
              <w:bottom w:val="single" w:sz="4" w:space="0" w:color="auto"/>
              <w:right w:val="single" w:sz="4" w:space="0" w:color="auto"/>
            </w:tcBorders>
            <w:vAlign w:val="center"/>
          </w:tcPr>
          <w:p w14:paraId="35456909" w14:textId="77777777" w:rsidR="00426391" w:rsidRDefault="005F763F">
            <w:pPr>
              <w:widowControl/>
              <w:textAlignment w:val="center"/>
              <w:rPr>
                <w:color w:val="000000"/>
                <w:sz w:val="24"/>
                <w:szCs w:val="24"/>
                <w:lang w:val="en-US"/>
              </w:rPr>
            </w:pPr>
            <w:r>
              <w:rPr>
                <w:rFonts w:hint="eastAsia"/>
                <w:color w:val="000000"/>
                <w:sz w:val="24"/>
                <w:szCs w:val="24"/>
                <w:lang w:val="en-US"/>
              </w:rPr>
              <w:t>水资源管理</w:t>
            </w:r>
          </w:p>
        </w:tc>
        <w:tc>
          <w:tcPr>
            <w:tcW w:w="1418" w:type="dxa"/>
            <w:tcBorders>
              <w:top w:val="single" w:sz="4" w:space="0" w:color="auto"/>
              <w:left w:val="single" w:sz="4" w:space="0" w:color="auto"/>
              <w:bottom w:val="single" w:sz="4" w:space="0" w:color="auto"/>
              <w:right w:val="single" w:sz="4" w:space="0" w:color="auto"/>
            </w:tcBorders>
            <w:noWrap/>
            <w:vAlign w:val="center"/>
          </w:tcPr>
          <w:p w14:paraId="6FEFB59E" w14:textId="77777777" w:rsidR="00426391" w:rsidRDefault="005F763F">
            <w:pPr>
              <w:widowControl/>
              <w:jc w:val="right"/>
              <w:textAlignment w:val="center"/>
              <w:rPr>
                <w:sz w:val="24"/>
                <w:szCs w:val="24"/>
                <w:lang w:val="en-US"/>
              </w:rPr>
            </w:pPr>
            <w:r>
              <w:rPr>
                <w:rFonts w:hint="eastAsia"/>
                <w:lang w:val="en-US"/>
              </w:rPr>
              <w:t xml:space="preserve"> 16.00 </w:t>
            </w:r>
          </w:p>
        </w:tc>
        <w:tc>
          <w:tcPr>
            <w:tcW w:w="1417" w:type="dxa"/>
            <w:tcBorders>
              <w:top w:val="single" w:sz="4" w:space="0" w:color="auto"/>
              <w:left w:val="single" w:sz="4" w:space="0" w:color="auto"/>
              <w:bottom w:val="single" w:sz="4" w:space="0" w:color="auto"/>
              <w:right w:val="single" w:sz="4" w:space="0" w:color="auto"/>
            </w:tcBorders>
            <w:noWrap/>
            <w:vAlign w:val="bottom"/>
          </w:tcPr>
          <w:p w14:paraId="388A44AB"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33.13 </w:t>
            </w:r>
          </w:p>
        </w:tc>
        <w:tc>
          <w:tcPr>
            <w:tcW w:w="1418" w:type="dxa"/>
            <w:tcBorders>
              <w:top w:val="single" w:sz="4" w:space="0" w:color="auto"/>
              <w:left w:val="single" w:sz="4" w:space="0" w:color="auto"/>
              <w:bottom w:val="single" w:sz="4" w:space="0" w:color="auto"/>
              <w:right w:val="single" w:sz="4" w:space="0" w:color="auto"/>
            </w:tcBorders>
            <w:noWrap/>
            <w:vAlign w:val="bottom"/>
          </w:tcPr>
          <w:p w14:paraId="260FDE0D"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33.13 </w:t>
            </w:r>
          </w:p>
        </w:tc>
      </w:tr>
      <w:tr w:rsidR="00426391" w14:paraId="0DB52FC5" w14:textId="77777777" w:rsidTr="000C7B30">
        <w:trPr>
          <w:cantSplit/>
          <w:trHeight w:hRule="exact" w:val="340"/>
        </w:trPr>
        <w:tc>
          <w:tcPr>
            <w:tcW w:w="724" w:type="dxa"/>
            <w:tcBorders>
              <w:top w:val="single" w:sz="4" w:space="0" w:color="auto"/>
              <w:left w:val="single" w:sz="4" w:space="0" w:color="auto"/>
              <w:bottom w:val="single" w:sz="4" w:space="0" w:color="auto"/>
              <w:right w:val="single" w:sz="4" w:space="0" w:color="auto"/>
            </w:tcBorders>
            <w:vAlign w:val="center"/>
          </w:tcPr>
          <w:p w14:paraId="77201821"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42</w:t>
            </w:r>
          </w:p>
        </w:tc>
        <w:tc>
          <w:tcPr>
            <w:tcW w:w="3402" w:type="dxa"/>
            <w:tcBorders>
              <w:top w:val="single" w:sz="4" w:space="0" w:color="auto"/>
              <w:left w:val="single" w:sz="4" w:space="0" w:color="auto"/>
              <w:bottom w:val="single" w:sz="4" w:space="0" w:color="auto"/>
              <w:right w:val="single" w:sz="4" w:space="0" w:color="auto"/>
            </w:tcBorders>
            <w:vAlign w:val="center"/>
          </w:tcPr>
          <w:p w14:paraId="4834713A" w14:textId="77777777" w:rsidR="00426391" w:rsidRDefault="005F763F">
            <w:pPr>
              <w:widowControl/>
              <w:textAlignment w:val="center"/>
              <w:rPr>
                <w:color w:val="000000"/>
                <w:sz w:val="24"/>
                <w:szCs w:val="24"/>
                <w:lang w:val="en-US"/>
              </w:rPr>
            </w:pPr>
            <w:r>
              <w:rPr>
                <w:rFonts w:hint="eastAsia"/>
                <w:color w:val="000000"/>
                <w:sz w:val="24"/>
                <w:szCs w:val="24"/>
                <w:lang w:val="en-US"/>
              </w:rPr>
              <w:t>2024年城市水务维护资金</w:t>
            </w:r>
          </w:p>
        </w:tc>
        <w:tc>
          <w:tcPr>
            <w:tcW w:w="1418" w:type="dxa"/>
            <w:tcBorders>
              <w:top w:val="single" w:sz="4" w:space="0" w:color="auto"/>
              <w:left w:val="single" w:sz="4" w:space="0" w:color="auto"/>
              <w:bottom w:val="single" w:sz="4" w:space="0" w:color="auto"/>
              <w:right w:val="single" w:sz="4" w:space="0" w:color="auto"/>
            </w:tcBorders>
            <w:noWrap/>
            <w:vAlign w:val="center"/>
          </w:tcPr>
          <w:p w14:paraId="29DF1901" w14:textId="77777777" w:rsidR="00426391" w:rsidRDefault="00426391">
            <w:pPr>
              <w:widowControl/>
              <w:jc w:val="right"/>
              <w:textAlignment w:val="center"/>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noWrap/>
            <w:vAlign w:val="bottom"/>
          </w:tcPr>
          <w:p w14:paraId="493BB6D0"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1446.50 </w:t>
            </w:r>
          </w:p>
        </w:tc>
        <w:tc>
          <w:tcPr>
            <w:tcW w:w="1418" w:type="dxa"/>
            <w:tcBorders>
              <w:top w:val="single" w:sz="4" w:space="0" w:color="auto"/>
              <w:left w:val="single" w:sz="4" w:space="0" w:color="auto"/>
              <w:bottom w:val="single" w:sz="4" w:space="0" w:color="auto"/>
              <w:right w:val="single" w:sz="4" w:space="0" w:color="auto"/>
            </w:tcBorders>
            <w:noWrap/>
            <w:vAlign w:val="bottom"/>
          </w:tcPr>
          <w:p w14:paraId="43762FCE"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1,446.50 </w:t>
            </w:r>
          </w:p>
        </w:tc>
      </w:tr>
      <w:tr w:rsidR="00426391" w14:paraId="7532AB1A" w14:textId="77777777" w:rsidTr="000C7B30">
        <w:trPr>
          <w:cantSplit/>
          <w:trHeight w:hRule="exact" w:val="340"/>
        </w:trPr>
        <w:tc>
          <w:tcPr>
            <w:tcW w:w="4126" w:type="dxa"/>
            <w:gridSpan w:val="2"/>
            <w:tcBorders>
              <w:top w:val="single" w:sz="4" w:space="0" w:color="auto"/>
              <w:left w:val="single" w:sz="4" w:space="0" w:color="auto"/>
              <w:bottom w:val="single" w:sz="4" w:space="0" w:color="auto"/>
              <w:right w:val="single" w:sz="4" w:space="0" w:color="auto"/>
            </w:tcBorders>
            <w:vAlign w:val="center"/>
          </w:tcPr>
          <w:p w14:paraId="3305B514"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年末结转和结余</w:t>
            </w:r>
          </w:p>
          <w:p w14:paraId="3B028FAB" w14:textId="77777777" w:rsidR="00426391" w:rsidRDefault="00426391">
            <w:pPr>
              <w:widowControl/>
              <w:textAlignment w:val="center"/>
              <w:rPr>
                <w:color w:val="000000"/>
                <w:sz w:val="24"/>
                <w:szCs w:val="24"/>
                <w:lang w:val="en-US"/>
              </w:rPr>
            </w:pPr>
          </w:p>
        </w:tc>
        <w:tc>
          <w:tcPr>
            <w:tcW w:w="1418" w:type="dxa"/>
            <w:tcBorders>
              <w:top w:val="single" w:sz="4" w:space="0" w:color="auto"/>
              <w:left w:val="single" w:sz="4" w:space="0" w:color="auto"/>
              <w:bottom w:val="single" w:sz="4" w:space="0" w:color="auto"/>
              <w:right w:val="single" w:sz="4" w:space="0" w:color="auto"/>
            </w:tcBorders>
            <w:noWrap/>
            <w:vAlign w:val="center"/>
          </w:tcPr>
          <w:p w14:paraId="66C792B1" w14:textId="77777777" w:rsidR="00426391" w:rsidRDefault="005F763F">
            <w:pPr>
              <w:widowControl/>
              <w:jc w:val="right"/>
              <w:textAlignment w:val="center"/>
              <w:rPr>
                <w:sz w:val="24"/>
                <w:szCs w:val="24"/>
                <w:lang w:val="en-US"/>
              </w:rPr>
            </w:pPr>
            <w:r>
              <w:rPr>
                <w:rFonts w:hint="eastAsia"/>
                <w:sz w:val="24"/>
                <w:szCs w:val="24"/>
                <w:lang w:val="en-US"/>
              </w:rPr>
              <w:t>0</w:t>
            </w:r>
          </w:p>
        </w:tc>
        <w:tc>
          <w:tcPr>
            <w:tcW w:w="1417" w:type="dxa"/>
            <w:tcBorders>
              <w:top w:val="single" w:sz="4" w:space="0" w:color="auto"/>
              <w:left w:val="single" w:sz="4" w:space="0" w:color="auto"/>
              <w:bottom w:val="single" w:sz="4" w:space="0" w:color="auto"/>
              <w:right w:val="single" w:sz="4" w:space="0" w:color="auto"/>
            </w:tcBorders>
            <w:noWrap/>
            <w:vAlign w:val="center"/>
          </w:tcPr>
          <w:p w14:paraId="7F464139" w14:textId="77777777" w:rsidR="00426391" w:rsidRDefault="005F763F">
            <w:pPr>
              <w:widowControl/>
              <w:jc w:val="right"/>
              <w:textAlignment w:val="center"/>
              <w:rPr>
                <w:color w:val="000000"/>
                <w:sz w:val="24"/>
                <w:szCs w:val="24"/>
                <w:lang w:val="en-US"/>
              </w:rPr>
            </w:pPr>
            <w:r>
              <w:rPr>
                <w:rFonts w:hint="eastAsia"/>
                <w:color w:val="000000"/>
                <w:sz w:val="24"/>
                <w:szCs w:val="24"/>
                <w:lang w:val="en-US"/>
              </w:rPr>
              <w:t xml:space="preserve">48.70 </w:t>
            </w:r>
          </w:p>
        </w:tc>
        <w:tc>
          <w:tcPr>
            <w:tcW w:w="1418" w:type="dxa"/>
            <w:tcBorders>
              <w:top w:val="single" w:sz="4" w:space="0" w:color="auto"/>
              <w:left w:val="single" w:sz="4" w:space="0" w:color="auto"/>
              <w:bottom w:val="single" w:sz="4" w:space="0" w:color="auto"/>
              <w:right w:val="single" w:sz="4" w:space="0" w:color="auto"/>
            </w:tcBorders>
            <w:noWrap/>
            <w:vAlign w:val="bottom"/>
          </w:tcPr>
          <w:p w14:paraId="404EC755" w14:textId="77777777" w:rsidR="00426391" w:rsidRDefault="005F763F">
            <w:pPr>
              <w:widowControl/>
              <w:jc w:val="right"/>
              <w:textAlignment w:val="bottom"/>
              <w:rPr>
                <w:color w:val="000000"/>
                <w:sz w:val="24"/>
                <w:szCs w:val="24"/>
                <w:lang w:val="en-US"/>
              </w:rPr>
            </w:pPr>
            <w:r>
              <w:rPr>
                <w:rFonts w:hint="eastAsia"/>
                <w:color w:val="000000"/>
                <w:sz w:val="24"/>
                <w:szCs w:val="24"/>
                <w:lang w:val="en-US"/>
              </w:rPr>
              <w:t xml:space="preserve">48.70 </w:t>
            </w:r>
          </w:p>
        </w:tc>
      </w:tr>
      <w:tr w:rsidR="00426391" w14:paraId="0894F5DA" w14:textId="77777777" w:rsidTr="000C7B30">
        <w:trPr>
          <w:cantSplit/>
          <w:trHeight w:hRule="exact" w:val="340"/>
        </w:trPr>
        <w:tc>
          <w:tcPr>
            <w:tcW w:w="4126" w:type="dxa"/>
            <w:gridSpan w:val="2"/>
            <w:tcBorders>
              <w:top w:val="single" w:sz="4" w:space="0" w:color="auto"/>
              <w:left w:val="single" w:sz="4" w:space="0" w:color="auto"/>
              <w:bottom w:val="single" w:sz="4" w:space="0" w:color="auto"/>
              <w:right w:val="single" w:sz="4" w:space="0" w:color="auto"/>
            </w:tcBorders>
            <w:vAlign w:val="center"/>
          </w:tcPr>
          <w:p w14:paraId="48BA43D2" w14:textId="77777777" w:rsidR="00426391" w:rsidRDefault="005F763F">
            <w:pPr>
              <w:widowControl/>
              <w:jc w:val="center"/>
              <w:textAlignment w:val="center"/>
              <w:rPr>
                <w:b/>
                <w:bCs/>
                <w:color w:val="000000"/>
                <w:sz w:val="24"/>
                <w:szCs w:val="24"/>
                <w:lang w:val="en-US"/>
              </w:rPr>
            </w:pPr>
            <w:r>
              <w:rPr>
                <w:rFonts w:hint="eastAsia"/>
                <w:b/>
                <w:bCs/>
                <w:color w:val="000000"/>
                <w:sz w:val="24"/>
                <w:szCs w:val="24"/>
                <w:lang w:val="en-US"/>
              </w:rPr>
              <w:t>合计</w:t>
            </w:r>
          </w:p>
        </w:tc>
        <w:tc>
          <w:tcPr>
            <w:tcW w:w="1418" w:type="dxa"/>
            <w:tcBorders>
              <w:top w:val="single" w:sz="4" w:space="0" w:color="auto"/>
              <w:left w:val="single" w:sz="4" w:space="0" w:color="auto"/>
              <w:bottom w:val="single" w:sz="4" w:space="0" w:color="auto"/>
              <w:right w:val="single" w:sz="4" w:space="0" w:color="auto"/>
            </w:tcBorders>
            <w:noWrap/>
            <w:vAlign w:val="center"/>
          </w:tcPr>
          <w:p w14:paraId="2ABDE6CA" w14:textId="77777777" w:rsidR="00426391" w:rsidRDefault="005F763F">
            <w:pPr>
              <w:widowControl/>
              <w:jc w:val="right"/>
              <w:textAlignment w:val="center"/>
              <w:rPr>
                <w:b/>
                <w:bCs/>
                <w:color w:val="000000"/>
                <w:sz w:val="24"/>
                <w:szCs w:val="24"/>
                <w:lang w:val="en-US"/>
              </w:rPr>
            </w:pPr>
            <w:r>
              <w:rPr>
                <w:rFonts w:hint="eastAsia"/>
                <w:b/>
                <w:bCs/>
                <w:color w:val="000000"/>
                <w:sz w:val="24"/>
                <w:szCs w:val="24"/>
                <w:lang w:val="en-US"/>
              </w:rPr>
              <w:t xml:space="preserve">5,987.50 </w:t>
            </w:r>
          </w:p>
        </w:tc>
        <w:tc>
          <w:tcPr>
            <w:tcW w:w="1417" w:type="dxa"/>
            <w:tcBorders>
              <w:top w:val="single" w:sz="4" w:space="0" w:color="auto"/>
              <w:left w:val="single" w:sz="4" w:space="0" w:color="auto"/>
              <w:bottom w:val="single" w:sz="4" w:space="0" w:color="auto"/>
              <w:right w:val="single" w:sz="4" w:space="0" w:color="auto"/>
            </w:tcBorders>
            <w:noWrap/>
            <w:vAlign w:val="bottom"/>
          </w:tcPr>
          <w:p w14:paraId="5B66464C" w14:textId="77777777" w:rsidR="00426391" w:rsidRDefault="005F763F">
            <w:pPr>
              <w:widowControl/>
              <w:jc w:val="right"/>
              <w:textAlignment w:val="bottom"/>
              <w:rPr>
                <w:b/>
                <w:bCs/>
                <w:color w:val="000000"/>
                <w:sz w:val="24"/>
                <w:szCs w:val="24"/>
                <w:lang w:val="en-US"/>
              </w:rPr>
            </w:pPr>
            <w:r>
              <w:rPr>
                <w:rFonts w:hint="eastAsia"/>
                <w:b/>
                <w:bCs/>
                <w:color w:val="000000"/>
                <w:sz w:val="24"/>
                <w:szCs w:val="24"/>
                <w:lang w:val="en-US"/>
              </w:rPr>
              <w:t xml:space="preserve">19,435.88  </w:t>
            </w:r>
          </w:p>
        </w:tc>
        <w:tc>
          <w:tcPr>
            <w:tcW w:w="1418" w:type="dxa"/>
            <w:tcBorders>
              <w:top w:val="single" w:sz="4" w:space="0" w:color="auto"/>
              <w:left w:val="single" w:sz="4" w:space="0" w:color="auto"/>
              <w:bottom w:val="single" w:sz="4" w:space="0" w:color="auto"/>
              <w:right w:val="single" w:sz="4" w:space="0" w:color="auto"/>
            </w:tcBorders>
            <w:noWrap/>
            <w:vAlign w:val="bottom"/>
          </w:tcPr>
          <w:p w14:paraId="64264818" w14:textId="77777777" w:rsidR="00426391" w:rsidRDefault="005F763F">
            <w:pPr>
              <w:widowControl/>
              <w:jc w:val="right"/>
              <w:textAlignment w:val="bottom"/>
              <w:rPr>
                <w:b/>
                <w:bCs/>
                <w:color w:val="000000"/>
                <w:sz w:val="24"/>
                <w:szCs w:val="24"/>
                <w:lang w:val="en-US"/>
              </w:rPr>
            </w:pPr>
            <w:r>
              <w:rPr>
                <w:rFonts w:hint="eastAsia"/>
                <w:b/>
                <w:bCs/>
                <w:color w:val="000000"/>
                <w:sz w:val="24"/>
                <w:szCs w:val="24"/>
                <w:lang w:val="en-US"/>
              </w:rPr>
              <w:t xml:space="preserve">19,435.88 </w:t>
            </w:r>
          </w:p>
        </w:tc>
      </w:tr>
    </w:tbl>
    <w:p w14:paraId="67B1B2CC" w14:textId="77777777" w:rsidR="00426391" w:rsidRDefault="005F763F">
      <w:pPr>
        <w:pStyle w:val="a4"/>
        <w:spacing w:line="560" w:lineRule="exact"/>
        <w:ind w:firstLineChars="200" w:firstLine="602"/>
        <w:jc w:val="both"/>
        <w:rPr>
          <w:rFonts w:ascii="仿宋" w:eastAsia="仿宋" w:hAnsi="仿宋" w:cs="Times New Roman"/>
          <w:b/>
          <w:bCs/>
          <w:kern w:val="2"/>
          <w:sz w:val="30"/>
          <w:szCs w:val="30"/>
          <w:lang w:val="en-US"/>
        </w:rPr>
      </w:pPr>
      <w:r>
        <w:rPr>
          <w:rFonts w:ascii="仿宋" w:eastAsia="仿宋" w:hAnsi="仿宋" w:cs="Times New Roman"/>
          <w:b/>
          <w:bCs/>
          <w:kern w:val="2"/>
          <w:sz w:val="30"/>
          <w:szCs w:val="30"/>
        </w:rPr>
        <w:t>2.</w:t>
      </w:r>
      <w:r>
        <w:rPr>
          <w:rFonts w:ascii="仿宋" w:eastAsia="仿宋" w:hAnsi="仿宋" w:cs="Times New Roman" w:hint="eastAsia"/>
          <w:b/>
          <w:bCs/>
          <w:kern w:val="2"/>
          <w:sz w:val="30"/>
          <w:szCs w:val="30"/>
          <w:lang w:val="en-US"/>
        </w:rPr>
        <w:t>市级</w:t>
      </w:r>
      <w:r>
        <w:rPr>
          <w:rFonts w:ascii="仿宋" w:eastAsia="仿宋" w:hAnsi="仿宋" w:cs="Times New Roman" w:hint="eastAsia"/>
          <w:b/>
          <w:bCs/>
          <w:kern w:val="2"/>
          <w:sz w:val="30"/>
          <w:szCs w:val="30"/>
        </w:rPr>
        <w:t>专项资金预算执行情况</w:t>
      </w:r>
    </w:p>
    <w:p w14:paraId="5E3ED9E0"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w:t>
      </w:r>
      <w:r>
        <w:rPr>
          <w:rFonts w:ascii="仿宋" w:eastAsia="仿宋" w:hAnsi="仿宋" w:cs="Times New Roman"/>
          <w:kern w:val="2"/>
          <w:sz w:val="30"/>
          <w:szCs w:val="30"/>
        </w:rPr>
        <w:t>1</w:t>
      </w: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市级重点项目</w:t>
      </w:r>
      <w:r>
        <w:rPr>
          <w:rFonts w:ascii="仿宋" w:eastAsia="仿宋" w:hAnsi="仿宋" w:cs="Times New Roman" w:hint="eastAsia"/>
          <w:kern w:val="2"/>
          <w:sz w:val="30"/>
          <w:szCs w:val="30"/>
        </w:rPr>
        <w:t>专项资金预算执行情况</w:t>
      </w:r>
    </w:p>
    <w:p w14:paraId="42FCDF90"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2024年市</w:t>
      </w:r>
      <w:r>
        <w:rPr>
          <w:rFonts w:ascii="仿宋" w:eastAsia="仿宋" w:hAnsi="仿宋" w:cs="Times New Roman" w:hint="eastAsia"/>
          <w:kern w:val="2"/>
          <w:sz w:val="30"/>
          <w:szCs w:val="30"/>
          <w:lang w:val="en-US"/>
        </w:rPr>
        <w:t>水务</w:t>
      </w:r>
      <w:r>
        <w:rPr>
          <w:rFonts w:ascii="仿宋" w:eastAsia="仿宋" w:hAnsi="仿宋" w:cs="Times New Roman" w:hint="eastAsia"/>
          <w:kern w:val="2"/>
          <w:sz w:val="30"/>
          <w:szCs w:val="30"/>
        </w:rPr>
        <w:t>局管理的</w:t>
      </w:r>
      <w:r>
        <w:rPr>
          <w:rFonts w:ascii="仿宋" w:eastAsia="仿宋" w:hAnsi="仿宋" w:cs="Times New Roman" w:hint="eastAsia"/>
          <w:kern w:val="2"/>
          <w:sz w:val="30"/>
          <w:szCs w:val="30"/>
          <w:lang w:val="en-US"/>
        </w:rPr>
        <w:t>重点项目</w:t>
      </w:r>
      <w:r>
        <w:rPr>
          <w:rFonts w:ascii="仿宋" w:eastAsia="仿宋" w:hAnsi="仿宋" w:cs="Times New Roman" w:hint="eastAsia"/>
          <w:kern w:val="2"/>
          <w:sz w:val="30"/>
          <w:szCs w:val="30"/>
        </w:rPr>
        <w:t>专项资金年初预算数为 323,420.00万元，实际下达283,101.46万元，</w:t>
      </w:r>
      <w:r>
        <w:rPr>
          <w:rFonts w:ascii="仿宋" w:eastAsia="仿宋" w:hAnsi="仿宋" w:cs="Times New Roman" w:hint="eastAsia"/>
          <w:kern w:val="2"/>
          <w:sz w:val="30"/>
          <w:szCs w:val="30"/>
          <w:lang w:val="en-US"/>
        </w:rPr>
        <w:t>扣除预算压减因素后，</w:t>
      </w:r>
      <w:r>
        <w:rPr>
          <w:rFonts w:ascii="仿宋" w:eastAsia="仿宋" w:hAnsi="仿宋" w:cs="Times New Roman" w:hint="eastAsia"/>
          <w:kern w:val="2"/>
          <w:sz w:val="30"/>
          <w:szCs w:val="30"/>
        </w:rPr>
        <w:t>预算执行</w:t>
      </w:r>
      <w:r>
        <w:rPr>
          <w:rFonts w:ascii="仿宋" w:eastAsia="仿宋" w:hAnsi="仿宋" w:cs="Times New Roman" w:hint="eastAsia"/>
          <w:kern w:val="2"/>
          <w:sz w:val="30"/>
          <w:szCs w:val="30"/>
          <w:lang w:val="en-US"/>
        </w:rPr>
        <w:t>率</w:t>
      </w:r>
      <w:r>
        <w:rPr>
          <w:rFonts w:ascii="仿宋" w:eastAsia="仿宋" w:hAnsi="仿宋" w:cs="Times New Roman" w:hint="eastAsia"/>
          <w:kern w:val="2"/>
          <w:sz w:val="30"/>
          <w:szCs w:val="30"/>
        </w:rPr>
        <w:t>为</w:t>
      </w:r>
      <w:r>
        <w:rPr>
          <w:rFonts w:ascii="仿宋" w:eastAsia="仿宋" w:hAnsi="仿宋" w:cs="Times New Roman" w:hint="eastAsia"/>
          <w:kern w:val="2"/>
          <w:sz w:val="30"/>
          <w:szCs w:val="30"/>
          <w:lang w:val="en-US"/>
        </w:rPr>
        <w:t>100</w:t>
      </w:r>
      <w:r>
        <w:rPr>
          <w:rFonts w:ascii="Times New Roman" w:eastAsia="仿宋" w:hAnsi="Times New Roman" w:cs="Times New Roman"/>
          <w:kern w:val="2"/>
          <w:sz w:val="30"/>
          <w:szCs w:val="30"/>
          <w:lang w:val="en-US"/>
        </w:rPr>
        <w:t>%</w:t>
      </w:r>
      <w:r>
        <w:rPr>
          <w:rFonts w:ascii="仿宋" w:eastAsia="仿宋" w:hAnsi="仿宋" w:cs="Times New Roman" w:hint="eastAsia"/>
          <w:kern w:val="2"/>
          <w:sz w:val="30"/>
          <w:szCs w:val="30"/>
        </w:rPr>
        <w:t>。明细见表</w:t>
      </w:r>
      <w:r>
        <w:rPr>
          <w:rFonts w:ascii="仿宋" w:eastAsia="仿宋" w:hAnsi="仿宋" w:cs="Times New Roman" w:hint="eastAsia"/>
          <w:kern w:val="2"/>
          <w:sz w:val="30"/>
          <w:szCs w:val="30"/>
          <w:lang w:val="en-US"/>
        </w:rPr>
        <w:t>5</w:t>
      </w:r>
      <w:r>
        <w:rPr>
          <w:rFonts w:ascii="仿宋" w:eastAsia="仿宋" w:hAnsi="仿宋" w:cs="Times New Roman" w:hint="eastAsia"/>
          <w:kern w:val="2"/>
          <w:sz w:val="30"/>
          <w:szCs w:val="30"/>
        </w:rPr>
        <w:t>。</w:t>
      </w:r>
    </w:p>
    <w:tbl>
      <w:tblPr>
        <w:tblW w:w="7195" w:type="dxa"/>
        <w:jc w:val="center"/>
        <w:tblLayout w:type="fixed"/>
        <w:tblCellMar>
          <w:left w:w="0" w:type="dxa"/>
          <w:right w:w="0" w:type="dxa"/>
        </w:tblCellMar>
        <w:tblLook w:val="04A0" w:firstRow="1" w:lastRow="0" w:firstColumn="1" w:lastColumn="0" w:noHBand="0" w:noVBand="1"/>
      </w:tblPr>
      <w:tblGrid>
        <w:gridCol w:w="506"/>
        <w:gridCol w:w="2524"/>
        <w:gridCol w:w="2135"/>
        <w:gridCol w:w="2030"/>
      </w:tblGrid>
      <w:tr w:rsidR="00426391" w14:paraId="20CDE69E" w14:textId="77777777">
        <w:trPr>
          <w:trHeight w:val="570"/>
          <w:jc w:val="center"/>
        </w:trPr>
        <w:tc>
          <w:tcPr>
            <w:tcW w:w="7195" w:type="dxa"/>
            <w:gridSpan w:val="4"/>
            <w:tcBorders>
              <w:top w:val="nil"/>
              <w:left w:val="nil"/>
              <w:bottom w:val="nil"/>
              <w:right w:val="nil"/>
            </w:tcBorders>
            <w:noWrap/>
            <w:vAlign w:val="center"/>
          </w:tcPr>
          <w:p w14:paraId="2E6EA6F2" w14:textId="77777777" w:rsidR="00426391" w:rsidRDefault="005F763F">
            <w:pPr>
              <w:widowControl/>
              <w:autoSpaceDE/>
              <w:autoSpaceDN/>
              <w:spacing w:line="560" w:lineRule="exact"/>
              <w:jc w:val="center"/>
              <w:rPr>
                <w:rFonts w:cs="宋体"/>
                <w:b/>
                <w:bCs/>
                <w:color w:val="000000"/>
                <w:sz w:val="28"/>
                <w:szCs w:val="28"/>
                <w:lang w:val="en-US"/>
              </w:rPr>
            </w:pPr>
            <w:r>
              <w:rPr>
                <w:rFonts w:cs="宋体" w:hint="eastAsia"/>
                <w:b/>
                <w:bCs/>
                <w:color w:val="000000"/>
                <w:sz w:val="28"/>
                <w:szCs w:val="28"/>
                <w:lang w:val="en-US"/>
              </w:rPr>
              <w:t>表</w:t>
            </w:r>
            <w:r>
              <w:rPr>
                <w:rFonts w:ascii="Times New Roman" w:hAnsi="Times New Roman" w:cs="Times New Roman"/>
                <w:b/>
                <w:bCs/>
                <w:color w:val="000000"/>
                <w:sz w:val="28"/>
                <w:szCs w:val="28"/>
                <w:lang w:val="en-US"/>
              </w:rPr>
              <w:t>5</w:t>
            </w:r>
            <w:r>
              <w:rPr>
                <w:rFonts w:ascii="Times New Roman" w:hAnsi="Times New Roman" w:cs="Times New Roman" w:hint="eastAsia"/>
                <w:b/>
                <w:bCs/>
                <w:color w:val="000000"/>
                <w:sz w:val="28"/>
                <w:szCs w:val="28"/>
                <w:lang w:val="en-US"/>
              </w:rPr>
              <w:t xml:space="preserve"> </w:t>
            </w:r>
            <w:r>
              <w:rPr>
                <w:rFonts w:ascii="Times New Roman" w:hAnsi="Times New Roman" w:cs="Times New Roman"/>
                <w:b/>
                <w:bCs/>
                <w:color w:val="000000"/>
                <w:sz w:val="28"/>
                <w:szCs w:val="28"/>
                <w:lang w:val="en-US"/>
              </w:rPr>
              <w:t>2024</w:t>
            </w:r>
            <w:r>
              <w:rPr>
                <w:rFonts w:cs="宋体" w:hint="eastAsia"/>
                <w:b/>
                <w:bCs/>
                <w:color w:val="000000"/>
                <w:sz w:val="28"/>
                <w:szCs w:val="28"/>
                <w:lang w:val="en-US"/>
              </w:rPr>
              <w:t>年市级重点项目专项资金预算执行情况表</w:t>
            </w:r>
          </w:p>
        </w:tc>
      </w:tr>
      <w:tr w:rsidR="00426391" w14:paraId="0E52800F" w14:textId="77777777">
        <w:trPr>
          <w:trHeight w:val="270"/>
          <w:jc w:val="center"/>
        </w:trPr>
        <w:tc>
          <w:tcPr>
            <w:tcW w:w="3030" w:type="dxa"/>
            <w:gridSpan w:val="2"/>
            <w:tcBorders>
              <w:top w:val="nil"/>
              <w:left w:val="nil"/>
              <w:bottom w:val="nil"/>
              <w:right w:val="nil"/>
            </w:tcBorders>
            <w:noWrap/>
            <w:vAlign w:val="center"/>
          </w:tcPr>
          <w:p w14:paraId="7714A735" w14:textId="77777777" w:rsidR="00426391" w:rsidRDefault="00426391">
            <w:pPr>
              <w:widowControl/>
              <w:autoSpaceDE/>
              <w:autoSpaceDN/>
              <w:spacing w:line="560" w:lineRule="exact"/>
              <w:rPr>
                <w:rFonts w:cs="宋体"/>
                <w:color w:val="000000"/>
                <w:lang w:val="en-US"/>
              </w:rPr>
            </w:pPr>
          </w:p>
        </w:tc>
        <w:tc>
          <w:tcPr>
            <w:tcW w:w="4165" w:type="dxa"/>
            <w:gridSpan w:val="2"/>
            <w:tcBorders>
              <w:top w:val="nil"/>
              <w:left w:val="nil"/>
              <w:bottom w:val="single" w:sz="4" w:space="0" w:color="auto"/>
              <w:right w:val="nil"/>
            </w:tcBorders>
            <w:noWrap/>
            <w:vAlign w:val="center"/>
          </w:tcPr>
          <w:p w14:paraId="28CF0EB5" w14:textId="77777777" w:rsidR="00426391" w:rsidRDefault="005F763F">
            <w:pPr>
              <w:widowControl/>
              <w:autoSpaceDE/>
              <w:autoSpaceDN/>
              <w:spacing w:line="560" w:lineRule="exact"/>
              <w:jc w:val="center"/>
              <w:rPr>
                <w:rFonts w:cs="宋体"/>
                <w:color w:val="000000"/>
                <w:lang w:val="en-US"/>
              </w:rPr>
            </w:pPr>
            <w:r>
              <w:rPr>
                <w:rFonts w:cs="宋体" w:hint="eastAsia"/>
                <w:color w:val="000000"/>
                <w:lang w:val="en-US"/>
              </w:rPr>
              <w:t xml:space="preserve">                   　单位：万元</w:t>
            </w:r>
          </w:p>
        </w:tc>
      </w:tr>
      <w:tr w:rsidR="00426391" w14:paraId="28C78EB8" w14:textId="77777777">
        <w:trPr>
          <w:trHeight w:val="465"/>
          <w:jc w:val="center"/>
        </w:trPr>
        <w:tc>
          <w:tcPr>
            <w:tcW w:w="3030" w:type="dxa"/>
            <w:gridSpan w:val="2"/>
            <w:tcBorders>
              <w:top w:val="single" w:sz="4" w:space="0" w:color="auto"/>
              <w:left w:val="single" w:sz="4" w:space="0" w:color="auto"/>
              <w:bottom w:val="single" w:sz="4" w:space="0" w:color="auto"/>
              <w:right w:val="single" w:sz="4" w:space="0" w:color="auto"/>
            </w:tcBorders>
            <w:vAlign w:val="center"/>
          </w:tcPr>
          <w:p w14:paraId="2963157B"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项目</w:t>
            </w:r>
          </w:p>
        </w:tc>
        <w:tc>
          <w:tcPr>
            <w:tcW w:w="2135" w:type="dxa"/>
            <w:tcBorders>
              <w:top w:val="nil"/>
              <w:left w:val="nil"/>
              <w:bottom w:val="single" w:sz="4" w:space="0" w:color="auto"/>
              <w:right w:val="single" w:sz="4" w:space="0" w:color="auto"/>
            </w:tcBorders>
            <w:vAlign w:val="center"/>
          </w:tcPr>
          <w:p w14:paraId="4F4FBF2F"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年初预算</w:t>
            </w:r>
          </w:p>
        </w:tc>
        <w:tc>
          <w:tcPr>
            <w:tcW w:w="2030" w:type="dxa"/>
            <w:tcBorders>
              <w:top w:val="nil"/>
              <w:left w:val="nil"/>
              <w:bottom w:val="single" w:sz="4" w:space="0" w:color="auto"/>
              <w:right w:val="single" w:sz="4" w:space="0" w:color="auto"/>
            </w:tcBorders>
            <w:vAlign w:val="center"/>
          </w:tcPr>
          <w:p w14:paraId="67FA1B9D"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实际下达数</w:t>
            </w:r>
          </w:p>
        </w:tc>
      </w:tr>
      <w:tr w:rsidR="00426391" w14:paraId="3CB76F4A" w14:textId="77777777">
        <w:trPr>
          <w:trHeight w:val="465"/>
          <w:jc w:val="center"/>
        </w:trPr>
        <w:tc>
          <w:tcPr>
            <w:tcW w:w="506" w:type="dxa"/>
            <w:tcBorders>
              <w:top w:val="single" w:sz="4" w:space="0" w:color="auto"/>
              <w:left w:val="single" w:sz="4" w:space="0" w:color="auto"/>
              <w:bottom w:val="single" w:sz="4" w:space="0" w:color="auto"/>
              <w:right w:val="single" w:sz="4" w:space="0" w:color="auto"/>
            </w:tcBorders>
            <w:vAlign w:val="center"/>
          </w:tcPr>
          <w:p w14:paraId="376115E8" w14:textId="77777777" w:rsidR="00426391" w:rsidRDefault="005F763F">
            <w:pPr>
              <w:widowControl/>
              <w:autoSpaceDE/>
              <w:autoSpaceDN/>
              <w:jc w:val="center"/>
              <w:rPr>
                <w:rFonts w:cs="宋体"/>
                <w:color w:val="000000"/>
                <w:sz w:val="24"/>
                <w:szCs w:val="24"/>
                <w:lang w:val="en-US"/>
              </w:rPr>
            </w:pPr>
            <w:r>
              <w:rPr>
                <w:rFonts w:cs="宋体"/>
                <w:color w:val="000000"/>
                <w:sz w:val="24"/>
                <w:szCs w:val="24"/>
                <w:lang w:val="en-US"/>
              </w:rPr>
              <w:t>1</w:t>
            </w:r>
          </w:p>
        </w:tc>
        <w:tc>
          <w:tcPr>
            <w:tcW w:w="2524" w:type="dxa"/>
            <w:tcBorders>
              <w:top w:val="single" w:sz="4" w:space="0" w:color="auto"/>
              <w:left w:val="single" w:sz="4" w:space="0" w:color="auto"/>
              <w:bottom w:val="single" w:sz="4" w:space="0" w:color="auto"/>
              <w:right w:val="single" w:sz="4" w:space="0" w:color="auto"/>
            </w:tcBorders>
            <w:vAlign w:val="center"/>
          </w:tcPr>
          <w:p w14:paraId="61A3263D"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重要生态保护区域补偿—水利风景区</w:t>
            </w:r>
          </w:p>
        </w:tc>
        <w:tc>
          <w:tcPr>
            <w:tcW w:w="2135" w:type="dxa"/>
            <w:tcBorders>
              <w:top w:val="single" w:sz="4" w:space="0" w:color="auto"/>
              <w:left w:val="single" w:sz="4" w:space="0" w:color="auto"/>
              <w:bottom w:val="single" w:sz="4" w:space="0" w:color="auto"/>
              <w:right w:val="single" w:sz="4" w:space="0" w:color="auto"/>
            </w:tcBorders>
            <w:vAlign w:val="center"/>
          </w:tcPr>
          <w:p w14:paraId="5C61CA7D" w14:textId="77777777" w:rsidR="00426391" w:rsidRDefault="005F763F">
            <w:pPr>
              <w:widowControl/>
              <w:ind w:rightChars="50" w:right="110"/>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800.00 </w:t>
            </w:r>
          </w:p>
        </w:tc>
        <w:tc>
          <w:tcPr>
            <w:tcW w:w="2030" w:type="dxa"/>
            <w:tcBorders>
              <w:top w:val="single" w:sz="4" w:space="0" w:color="auto"/>
              <w:left w:val="single" w:sz="4" w:space="0" w:color="auto"/>
              <w:bottom w:val="single" w:sz="4" w:space="0" w:color="auto"/>
              <w:right w:val="single" w:sz="4" w:space="0" w:color="auto"/>
            </w:tcBorders>
            <w:vAlign w:val="center"/>
          </w:tcPr>
          <w:p w14:paraId="2E490044" w14:textId="77777777" w:rsidR="00426391" w:rsidRDefault="005F763F">
            <w:pPr>
              <w:widowControl/>
              <w:ind w:rightChars="50" w:right="110"/>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680.00 </w:t>
            </w:r>
          </w:p>
        </w:tc>
      </w:tr>
      <w:tr w:rsidR="00426391" w14:paraId="2DE0DA2F" w14:textId="77777777">
        <w:trPr>
          <w:trHeight w:val="465"/>
          <w:jc w:val="center"/>
        </w:trPr>
        <w:tc>
          <w:tcPr>
            <w:tcW w:w="506" w:type="dxa"/>
            <w:tcBorders>
              <w:top w:val="single" w:sz="4" w:space="0" w:color="auto"/>
              <w:left w:val="single" w:sz="4" w:space="0" w:color="auto"/>
              <w:bottom w:val="single" w:sz="4" w:space="0" w:color="auto"/>
              <w:right w:val="single" w:sz="4" w:space="0" w:color="auto"/>
            </w:tcBorders>
            <w:vAlign w:val="center"/>
          </w:tcPr>
          <w:p w14:paraId="71FD8B3C" w14:textId="77777777" w:rsidR="00426391" w:rsidRDefault="005F763F">
            <w:pPr>
              <w:widowControl/>
              <w:autoSpaceDE/>
              <w:autoSpaceDN/>
              <w:jc w:val="center"/>
              <w:rPr>
                <w:rFonts w:cs="宋体"/>
                <w:color w:val="000000"/>
                <w:sz w:val="24"/>
                <w:szCs w:val="24"/>
                <w:lang w:val="en-US"/>
              </w:rPr>
            </w:pPr>
            <w:r>
              <w:rPr>
                <w:rFonts w:cs="宋体"/>
                <w:color w:val="000000"/>
                <w:sz w:val="24"/>
                <w:szCs w:val="24"/>
                <w:lang w:val="en-US"/>
              </w:rPr>
              <w:t>2</w:t>
            </w:r>
          </w:p>
        </w:tc>
        <w:tc>
          <w:tcPr>
            <w:tcW w:w="2524" w:type="dxa"/>
            <w:tcBorders>
              <w:top w:val="single" w:sz="4" w:space="0" w:color="auto"/>
              <w:left w:val="single" w:sz="4" w:space="0" w:color="auto"/>
              <w:bottom w:val="single" w:sz="4" w:space="0" w:color="auto"/>
              <w:right w:val="single" w:sz="4" w:space="0" w:color="auto"/>
            </w:tcBorders>
            <w:vAlign w:val="center"/>
          </w:tcPr>
          <w:p w14:paraId="3582A25F"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污水处理运营</w:t>
            </w:r>
          </w:p>
        </w:tc>
        <w:tc>
          <w:tcPr>
            <w:tcW w:w="2135" w:type="dxa"/>
            <w:tcBorders>
              <w:top w:val="single" w:sz="4" w:space="0" w:color="auto"/>
              <w:left w:val="single" w:sz="4" w:space="0" w:color="auto"/>
              <w:bottom w:val="single" w:sz="4" w:space="0" w:color="auto"/>
              <w:right w:val="single" w:sz="4" w:space="0" w:color="auto"/>
            </w:tcBorders>
            <w:vAlign w:val="center"/>
          </w:tcPr>
          <w:p w14:paraId="050D8F3F" w14:textId="77777777" w:rsidR="00426391" w:rsidRDefault="005F763F">
            <w:pPr>
              <w:widowControl/>
              <w:ind w:rightChars="50" w:right="110"/>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127,000.00 </w:t>
            </w:r>
          </w:p>
        </w:tc>
        <w:tc>
          <w:tcPr>
            <w:tcW w:w="2030" w:type="dxa"/>
            <w:tcBorders>
              <w:top w:val="single" w:sz="4" w:space="0" w:color="auto"/>
              <w:left w:val="single" w:sz="4" w:space="0" w:color="auto"/>
              <w:bottom w:val="single" w:sz="4" w:space="0" w:color="auto"/>
              <w:right w:val="single" w:sz="4" w:space="0" w:color="auto"/>
            </w:tcBorders>
            <w:vAlign w:val="center"/>
          </w:tcPr>
          <w:p w14:paraId="6253B5E0" w14:textId="77777777" w:rsidR="00426391" w:rsidRDefault="005F763F">
            <w:pPr>
              <w:widowControl/>
              <w:ind w:rightChars="50" w:right="110"/>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121,310.20 </w:t>
            </w:r>
          </w:p>
        </w:tc>
      </w:tr>
      <w:tr w:rsidR="00426391" w14:paraId="476EF732" w14:textId="77777777">
        <w:trPr>
          <w:trHeight w:val="465"/>
          <w:jc w:val="center"/>
        </w:trPr>
        <w:tc>
          <w:tcPr>
            <w:tcW w:w="506" w:type="dxa"/>
            <w:tcBorders>
              <w:top w:val="single" w:sz="4" w:space="0" w:color="auto"/>
              <w:left w:val="single" w:sz="4" w:space="0" w:color="auto"/>
              <w:bottom w:val="single" w:sz="4" w:space="0" w:color="auto"/>
              <w:right w:val="single" w:sz="4" w:space="0" w:color="auto"/>
            </w:tcBorders>
            <w:vAlign w:val="center"/>
          </w:tcPr>
          <w:p w14:paraId="0223B11C" w14:textId="77777777" w:rsidR="00426391" w:rsidRDefault="005F763F">
            <w:pPr>
              <w:widowControl/>
              <w:autoSpaceDE/>
              <w:autoSpaceDN/>
              <w:jc w:val="center"/>
              <w:rPr>
                <w:rFonts w:cs="宋体"/>
                <w:color w:val="000000"/>
                <w:sz w:val="24"/>
                <w:szCs w:val="24"/>
                <w:lang w:val="en-US"/>
              </w:rPr>
            </w:pPr>
            <w:r>
              <w:rPr>
                <w:rFonts w:cs="宋体"/>
                <w:color w:val="000000"/>
                <w:sz w:val="24"/>
                <w:szCs w:val="24"/>
                <w:lang w:val="en-US"/>
              </w:rPr>
              <w:t>3</w:t>
            </w:r>
          </w:p>
        </w:tc>
        <w:tc>
          <w:tcPr>
            <w:tcW w:w="2524" w:type="dxa"/>
            <w:tcBorders>
              <w:top w:val="single" w:sz="4" w:space="0" w:color="auto"/>
              <w:left w:val="single" w:sz="4" w:space="0" w:color="auto"/>
              <w:bottom w:val="single" w:sz="4" w:space="0" w:color="auto"/>
              <w:right w:val="single" w:sz="4" w:space="0" w:color="auto"/>
            </w:tcBorders>
            <w:vAlign w:val="center"/>
          </w:tcPr>
          <w:p w14:paraId="08099F64"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供水设施建设</w:t>
            </w:r>
          </w:p>
        </w:tc>
        <w:tc>
          <w:tcPr>
            <w:tcW w:w="2135" w:type="dxa"/>
            <w:tcBorders>
              <w:top w:val="single" w:sz="4" w:space="0" w:color="auto"/>
              <w:left w:val="single" w:sz="4" w:space="0" w:color="auto"/>
              <w:bottom w:val="single" w:sz="4" w:space="0" w:color="auto"/>
              <w:right w:val="single" w:sz="4" w:space="0" w:color="auto"/>
            </w:tcBorders>
            <w:vAlign w:val="center"/>
          </w:tcPr>
          <w:p w14:paraId="362B2CE3" w14:textId="77777777" w:rsidR="00426391" w:rsidRDefault="005F763F">
            <w:pPr>
              <w:widowControl/>
              <w:ind w:rightChars="50" w:right="110"/>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12,100.00 </w:t>
            </w:r>
          </w:p>
        </w:tc>
        <w:tc>
          <w:tcPr>
            <w:tcW w:w="2030" w:type="dxa"/>
            <w:tcBorders>
              <w:top w:val="single" w:sz="4" w:space="0" w:color="auto"/>
              <w:left w:val="single" w:sz="4" w:space="0" w:color="auto"/>
              <w:bottom w:val="single" w:sz="4" w:space="0" w:color="auto"/>
              <w:right w:val="single" w:sz="4" w:space="0" w:color="auto"/>
            </w:tcBorders>
            <w:vAlign w:val="center"/>
          </w:tcPr>
          <w:p w14:paraId="39F9BC22" w14:textId="77777777" w:rsidR="00426391" w:rsidRDefault="005F763F">
            <w:pPr>
              <w:widowControl/>
              <w:ind w:rightChars="50" w:right="110"/>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6,045.00 </w:t>
            </w:r>
          </w:p>
        </w:tc>
      </w:tr>
      <w:tr w:rsidR="00426391" w14:paraId="49559FC2" w14:textId="77777777">
        <w:trPr>
          <w:trHeight w:val="465"/>
          <w:jc w:val="center"/>
        </w:trPr>
        <w:tc>
          <w:tcPr>
            <w:tcW w:w="506" w:type="dxa"/>
            <w:tcBorders>
              <w:top w:val="single" w:sz="4" w:space="0" w:color="auto"/>
              <w:left w:val="single" w:sz="4" w:space="0" w:color="auto"/>
              <w:bottom w:val="single" w:sz="4" w:space="0" w:color="auto"/>
              <w:right w:val="single" w:sz="4" w:space="0" w:color="auto"/>
            </w:tcBorders>
            <w:vAlign w:val="center"/>
          </w:tcPr>
          <w:p w14:paraId="1A5A35D5" w14:textId="77777777" w:rsidR="00426391" w:rsidRDefault="005F763F">
            <w:pPr>
              <w:widowControl/>
              <w:autoSpaceDE/>
              <w:autoSpaceDN/>
              <w:jc w:val="center"/>
              <w:rPr>
                <w:rFonts w:cs="宋体"/>
                <w:color w:val="000000"/>
                <w:sz w:val="24"/>
                <w:szCs w:val="24"/>
                <w:lang w:val="en-US"/>
              </w:rPr>
            </w:pPr>
            <w:r>
              <w:rPr>
                <w:rFonts w:cs="宋体"/>
                <w:color w:val="000000"/>
                <w:sz w:val="24"/>
                <w:szCs w:val="24"/>
                <w:lang w:val="en-US"/>
              </w:rPr>
              <w:t>4</w:t>
            </w:r>
          </w:p>
        </w:tc>
        <w:tc>
          <w:tcPr>
            <w:tcW w:w="2524" w:type="dxa"/>
            <w:tcBorders>
              <w:top w:val="single" w:sz="4" w:space="0" w:color="auto"/>
              <w:left w:val="single" w:sz="4" w:space="0" w:color="auto"/>
              <w:bottom w:val="single" w:sz="4" w:space="0" w:color="auto"/>
              <w:right w:val="single" w:sz="4" w:space="0" w:color="auto"/>
            </w:tcBorders>
            <w:vAlign w:val="center"/>
          </w:tcPr>
          <w:p w14:paraId="773E605A"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城市水务设施维护</w:t>
            </w:r>
          </w:p>
        </w:tc>
        <w:tc>
          <w:tcPr>
            <w:tcW w:w="2135" w:type="dxa"/>
            <w:tcBorders>
              <w:top w:val="single" w:sz="4" w:space="0" w:color="auto"/>
              <w:left w:val="single" w:sz="4" w:space="0" w:color="auto"/>
              <w:bottom w:val="single" w:sz="4" w:space="0" w:color="auto"/>
              <w:right w:val="single" w:sz="4" w:space="0" w:color="auto"/>
            </w:tcBorders>
            <w:vAlign w:val="center"/>
          </w:tcPr>
          <w:p w14:paraId="46730687" w14:textId="77777777" w:rsidR="00426391" w:rsidRDefault="005F763F">
            <w:pPr>
              <w:widowControl/>
              <w:ind w:rightChars="50" w:right="110"/>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34,200.00 </w:t>
            </w:r>
          </w:p>
        </w:tc>
        <w:tc>
          <w:tcPr>
            <w:tcW w:w="2030" w:type="dxa"/>
            <w:tcBorders>
              <w:top w:val="single" w:sz="4" w:space="0" w:color="auto"/>
              <w:left w:val="single" w:sz="4" w:space="0" w:color="auto"/>
              <w:bottom w:val="single" w:sz="4" w:space="0" w:color="auto"/>
              <w:right w:val="single" w:sz="4" w:space="0" w:color="auto"/>
            </w:tcBorders>
            <w:vAlign w:val="center"/>
          </w:tcPr>
          <w:p w14:paraId="1CF0A962" w14:textId="77777777" w:rsidR="00426391" w:rsidRDefault="005F763F">
            <w:pPr>
              <w:widowControl/>
              <w:ind w:rightChars="50" w:right="110"/>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34,056.00 </w:t>
            </w:r>
          </w:p>
        </w:tc>
      </w:tr>
      <w:tr w:rsidR="00426391" w14:paraId="5069CE05" w14:textId="77777777">
        <w:trPr>
          <w:trHeight w:val="465"/>
          <w:jc w:val="center"/>
        </w:trPr>
        <w:tc>
          <w:tcPr>
            <w:tcW w:w="506" w:type="dxa"/>
            <w:tcBorders>
              <w:top w:val="single" w:sz="4" w:space="0" w:color="auto"/>
              <w:left w:val="single" w:sz="4" w:space="0" w:color="auto"/>
              <w:bottom w:val="single" w:sz="4" w:space="0" w:color="auto"/>
              <w:right w:val="single" w:sz="4" w:space="0" w:color="auto"/>
            </w:tcBorders>
            <w:vAlign w:val="center"/>
          </w:tcPr>
          <w:p w14:paraId="71FA5A29" w14:textId="77777777" w:rsidR="00426391" w:rsidRDefault="005F763F">
            <w:pPr>
              <w:widowControl/>
              <w:autoSpaceDE/>
              <w:autoSpaceDN/>
              <w:jc w:val="center"/>
              <w:rPr>
                <w:rFonts w:cs="宋体"/>
                <w:color w:val="000000"/>
                <w:sz w:val="24"/>
                <w:szCs w:val="24"/>
                <w:lang w:val="en-US"/>
              </w:rPr>
            </w:pPr>
            <w:r>
              <w:rPr>
                <w:rFonts w:cs="宋体"/>
                <w:color w:val="000000"/>
                <w:sz w:val="24"/>
                <w:szCs w:val="24"/>
                <w:lang w:val="en-US"/>
              </w:rPr>
              <w:t>5</w:t>
            </w:r>
          </w:p>
        </w:tc>
        <w:tc>
          <w:tcPr>
            <w:tcW w:w="2524" w:type="dxa"/>
            <w:tcBorders>
              <w:top w:val="single" w:sz="4" w:space="0" w:color="auto"/>
              <w:left w:val="single" w:sz="4" w:space="0" w:color="auto"/>
              <w:bottom w:val="single" w:sz="4" w:space="0" w:color="auto"/>
              <w:right w:val="single" w:sz="4" w:space="0" w:color="auto"/>
            </w:tcBorders>
            <w:vAlign w:val="center"/>
          </w:tcPr>
          <w:p w14:paraId="16680C71"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水务建设</w:t>
            </w:r>
          </w:p>
        </w:tc>
        <w:tc>
          <w:tcPr>
            <w:tcW w:w="2135" w:type="dxa"/>
            <w:tcBorders>
              <w:top w:val="single" w:sz="4" w:space="0" w:color="auto"/>
              <w:left w:val="single" w:sz="4" w:space="0" w:color="auto"/>
              <w:bottom w:val="single" w:sz="4" w:space="0" w:color="auto"/>
              <w:right w:val="single" w:sz="4" w:space="0" w:color="auto"/>
            </w:tcBorders>
            <w:vAlign w:val="center"/>
          </w:tcPr>
          <w:p w14:paraId="04B1ECF8" w14:textId="77777777" w:rsidR="00426391" w:rsidRDefault="005F763F">
            <w:pPr>
              <w:widowControl/>
              <w:ind w:rightChars="50" w:right="110"/>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149,320.00 </w:t>
            </w:r>
          </w:p>
        </w:tc>
        <w:tc>
          <w:tcPr>
            <w:tcW w:w="2030" w:type="dxa"/>
            <w:tcBorders>
              <w:top w:val="single" w:sz="4" w:space="0" w:color="auto"/>
              <w:left w:val="single" w:sz="4" w:space="0" w:color="auto"/>
              <w:bottom w:val="single" w:sz="4" w:space="0" w:color="auto"/>
              <w:right w:val="single" w:sz="4" w:space="0" w:color="auto"/>
            </w:tcBorders>
            <w:vAlign w:val="center"/>
          </w:tcPr>
          <w:p w14:paraId="55A86697" w14:textId="77777777" w:rsidR="00426391" w:rsidRDefault="005F763F">
            <w:pPr>
              <w:widowControl/>
              <w:ind w:rightChars="50" w:right="110"/>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121,010.26 </w:t>
            </w:r>
          </w:p>
        </w:tc>
      </w:tr>
      <w:tr w:rsidR="00426391" w14:paraId="64A3CADE" w14:textId="77777777">
        <w:trPr>
          <w:trHeight w:val="465"/>
          <w:jc w:val="center"/>
        </w:trPr>
        <w:tc>
          <w:tcPr>
            <w:tcW w:w="3030" w:type="dxa"/>
            <w:gridSpan w:val="2"/>
            <w:tcBorders>
              <w:top w:val="single" w:sz="4" w:space="0" w:color="auto"/>
              <w:left w:val="single" w:sz="4" w:space="0" w:color="auto"/>
              <w:bottom w:val="single" w:sz="4" w:space="0" w:color="auto"/>
              <w:right w:val="single" w:sz="4" w:space="0" w:color="auto"/>
            </w:tcBorders>
            <w:vAlign w:val="center"/>
          </w:tcPr>
          <w:p w14:paraId="748BF3E5" w14:textId="77777777" w:rsidR="00426391" w:rsidRDefault="005F763F">
            <w:pPr>
              <w:widowControl/>
              <w:autoSpaceDE/>
              <w:autoSpaceDN/>
              <w:jc w:val="center"/>
              <w:rPr>
                <w:rFonts w:cs="宋体"/>
                <w:color w:val="000000"/>
                <w:sz w:val="24"/>
                <w:szCs w:val="24"/>
                <w:lang w:val="en-US"/>
              </w:rPr>
            </w:pPr>
            <w:r>
              <w:rPr>
                <w:rFonts w:cs="宋体" w:hint="eastAsia"/>
                <w:b/>
                <w:bCs/>
                <w:color w:val="000000"/>
                <w:sz w:val="24"/>
                <w:szCs w:val="24"/>
                <w:lang w:val="en-US"/>
              </w:rPr>
              <w:t>合计</w:t>
            </w:r>
          </w:p>
        </w:tc>
        <w:tc>
          <w:tcPr>
            <w:tcW w:w="2135" w:type="dxa"/>
            <w:tcBorders>
              <w:top w:val="single" w:sz="4" w:space="0" w:color="auto"/>
              <w:left w:val="single" w:sz="4" w:space="0" w:color="auto"/>
              <w:bottom w:val="single" w:sz="4" w:space="0" w:color="auto"/>
              <w:right w:val="single" w:sz="4" w:space="0" w:color="auto"/>
            </w:tcBorders>
            <w:vAlign w:val="center"/>
          </w:tcPr>
          <w:p w14:paraId="7CF34155" w14:textId="77777777" w:rsidR="00426391" w:rsidRDefault="005F763F">
            <w:pPr>
              <w:widowControl/>
              <w:ind w:rightChars="50" w:right="110"/>
              <w:jc w:val="right"/>
              <w:rPr>
                <w:rFonts w:ascii="Times New Roman" w:hAnsi="Times New Roman" w:cs="Times New Roman"/>
                <w:color w:val="000000"/>
                <w:sz w:val="24"/>
                <w:szCs w:val="24"/>
                <w:lang w:val="en-US"/>
              </w:rPr>
            </w:pPr>
            <w:r>
              <w:rPr>
                <w:rFonts w:ascii="Times New Roman" w:hAnsi="Times New Roman" w:cs="Times New Roman"/>
                <w:b/>
                <w:bCs/>
                <w:color w:val="000000"/>
                <w:sz w:val="24"/>
                <w:szCs w:val="24"/>
                <w:lang w:val="en-US"/>
              </w:rPr>
              <w:t xml:space="preserve"> 323,420.00  </w:t>
            </w:r>
          </w:p>
        </w:tc>
        <w:tc>
          <w:tcPr>
            <w:tcW w:w="2030" w:type="dxa"/>
            <w:tcBorders>
              <w:top w:val="single" w:sz="4" w:space="0" w:color="auto"/>
              <w:left w:val="single" w:sz="4" w:space="0" w:color="auto"/>
              <w:bottom w:val="single" w:sz="4" w:space="0" w:color="auto"/>
              <w:right w:val="single" w:sz="4" w:space="0" w:color="auto"/>
            </w:tcBorders>
            <w:vAlign w:val="center"/>
          </w:tcPr>
          <w:p w14:paraId="0F6D2298" w14:textId="77777777" w:rsidR="00426391" w:rsidRDefault="005F763F">
            <w:pPr>
              <w:widowControl/>
              <w:ind w:rightChars="50" w:right="110"/>
              <w:jc w:val="right"/>
              <w:rPr>
                <w:rFonts w:ascii="Times New Roman" w:hAnsi="Times New Roman" w:cs="Times New Roman"/>
                <w:color w:val="000000"/>
                <w:sz w:val="24"/>
                <w:szCs w:val="24"/>
                <w:lang w:val="en-US"/>
              </w:rPr>
            </w:pPr>
            <w:r>
              <w:rPr>
                <w:rFonts w:ascii="Times New Roman" w:hAnsi="Times New Roman" w:cs="Times New Roman"/>
                <w:b/>
                <w:bCs/>
                <w:color w:val="000000"/>
                <w:sz w:val="24"/>
                <w:szCs w:val="24"/>
                <w:lang w:val="en-US"/>
              </w:rPr>
              <w:t xml:space="preserve"> 283,101.46  </w:t>
            </w:r>
          </w:p>
        </w:tc>
      </w:tr>
    </w:tbl>
    <w:p w14:paraId="77181FB6"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w:t>
      </w:r>
      <w:r>
        <w:rPr>
          <w:rFonts w:ascii="仿宋" w:eastAsia="仿宋" w:hAnsi="仿宋" w:cs="Times New Roman"/>
          <w:kern w:val="2"/>
          <w:sz w:val="30"/>
          <w:szCs w:val="30"/>
          <w:lang w:val="en-US"/>
        </w:rPr>
        <w:t>2</w:t>
      </w:r>
      <w:r>
        <w:rPr>
          <w:rFonts w:ascii="仿宋" w:eastAsia="仿宋" w:hAnsi="仿宋" w:cs="Times New Roman" w:hint="eastAsia"/>
          <w:kern w:val="2"/>
          <w:sz w:val="30"/>
          <w:szCs w:val="30"/>
        </w:rPr>
        <w:t>）市</w:t>
      </w:r>
      <w:r>
        <w:rPr>
          <w:rFonts w:ascii="仿宋" w:eastAsia="仿宋" w:hAnsi="仿宋" w:cs="Times New Roman" w:hint="eastAsia"/>
          <w:kern w:val="2"/>
          <w:sz w:val="30"/>
          <w:szCs w:val="30"/>
          <w:lang w:val="en-US"/>
        </w:rPr>
        <w:t>水务</w:t>
      </w:r>
      <w:r>
        <w:rPr>
          <w:rFonts w:ascii="仿宋" w:eastAsia="仿宋" w:hAnsi="仿宋" w:cs="Times New Roman" w:hint="eastAsia"/>
          <w:kern w:val="2"/>
          <w:sz w:val="30"/>
          <w:szCs w:val="30"/>
        </w:rPr>
        <w:t>局机关行政财务账核算的专项资金收支情况</w:t>
      </w:r>
    </w:p>
    <w:p w14:paraId="0E6F4530"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2024年在市</w:t>
      </w:r>
      <w:r>
        <w:rPr>
          <w:rFonts w:ascii="仿宋" w:eastAsia="仿宋" w:hAnsi="仿宋" w:cs="Times New Roman" w:hint="eastAsia"/>
          <w:kern w:val="2"/>
          <w:sz w:val="30"/>
          <w:szCs w:val="30"/>
          <w:lang w:val="en-US"/>
        </w:rPr>
        <w:t>水务局</w:t>
      </w:r>
      <w:r>
        <w:rPr>
          <w:rFonts w:ascii="仿宋" w:eastAsia="仿宋" w:hAnsi="仿宋" w:cs="Times New Roman" w:hint="eastAsia"/>
          <w:kern w:val="2"/>
          <w:sz w:val="30"/>
          <w:szCs w:val="30"/>
        </w:rPr>
        <w:t>机关行政财务账核算的专项资金收支情况：年初结转</w:t>
      </w:r>
      <w:r>
        <w:rPr>
          <w:rFonts w:ascii="仿宋" w:eastAsia="仿宋" w:hAnsi="仿宋" w:cs="Times New Roman" w:hint="eastAsia"/>
          <w:kern w:val="2"/>
          <w:sz w:val="30"/>
          <w:szCs w:val="30"/>
          <w:lang w:val="en-US"/>
        </w:rPr>
        <w:t>0</w:t>
      </w:r>
      <w:r>
        <w:rPr>
          <w:rFonts w:ascii="仿宋" w:eastAsia="仿宋" w:hAnsi="仿宋" w:cs="Times New Roman" w:hint="eastAsia"/>
          <w:kern w:val="2"/>
          <w:sz w:val="30"/>
          <w:szCs w:val="30"/>
        </w:rPr>
        <w:t>万元、本年收入</w:t>
      </w:r>
      <w:r>
        <w:rPr>
          <w:rFonts w:ascii="仿宋" w:eastAsia="仿宋" w:hAnsi="仿宋" w:cs="Times New Roman" w:hint="eastAsia"/>
          <w:kern w:val="2"/>
          <w:sz w:val="30"/>
          <w:szCs w:val="30"/>
          <w:lang w:val="en-US"/>
        </w:rPr>
        <w:t>13,307.30</w:t>
      </w:r>
      <w:r>
        <w:rPr>
          <w:rFonts w:ascii="仿宋" w:eastAsia="仿宋" w:hAnsi="仿宋" w:cs="Times New Roman" w:hint="eastAsia"/>
          <w:kern w:val="2"/>
          <w:sz w:val="30"/>
          <w:szCs w:val="30"/>
        </w:rPr>
        <w:t>万元、本年支出</w:t>
      </w:r>
      <w:r>
        <w:rPr>
          <w:rFonts w:ascii="仿宋" w:eastAsia="仿宋" w:hAnsi="仿宋" w:cs="Times New Roman" w:hint="eastAsia"/>
          <w:kern w:val="2"/>
          <w:sz w:val="30"/>
          <w:szCs w:val="30"/>
          <w:lang w:val="en-US"/>
        </w:rPr>
        <w:t>13,307.30</w:t>
      </w:r>
      <w:r>
        <w:rPr>
          <w:rFonts w:ascii="仿宋" w:eastAsia="仿宋" w:hAnsi="仿宋" w:cs="Times New Roman" w:hint="eastAsia"/>
          <w:kern w:val="2"/>
          <w:sz w:val="30"/>
          <w:szCs w:val="30"/>
        </w:rPr>
        <w:t>万元、年末结转</w:t>
      </w:r>
      <w:r>
        <w:rPr>
          <w:rFonts w:ascii="仿宋" w:eastAsia="仿宋" w:hAnsi="仿宋" w:cs="Times New Roman" w:hint="eastAsia"/>
          <w:kern w:val="2"/>
          <w:sz w:val="30"/>
          <w:szCs w:val="30"/>
          <w:lang w:val="en-US"/>
        </w:rPr>
        <w:t>0.00</w:t>
      </w:r>
      <w:r>
        <w:rPr>
          <w:rFonts w:ascii="仿宋" w:eastAsia="仿宋" w:hAnsi="仿宋" w:cs="Times New Roman" w:hint="eastAsia"/>
          <w:kern w:val="2"/>
          <w:sz w:val="30"/>
          <w:szCs w:val="30"/>
        </w:rPr>
        <w:t>万元。明细见</w:t>
      </w:r>
      <w:r>
        <w:rPr>
          <w:rFonts w:ascii="仿宋" w:eastAsia="仿宋" w:hAnsi="仿宋" w:cs="Times New Roman" w:hint="eastAsia"/>
          <w:kern w:val="2"/>
          <w:sz w:val="30"/>
          <w:szCs w:val="30"/>
          <w:lang w:val="en-US"/>
        </w:rPr>
        <w:t>表6</w:t>
      </w:r>
      <w:r>
        <w:rPr>
          <w:rFonts w:ascii="仿宋" w:eastAsia="仿宋" w:hAnsi="仿宋" w:cs="Times New Roman" w:hint="eastAsia"/>
          <w:kern w:val="2"/>
          <w:sz w:val="30"/>
          <w:szCs w:val="30"/>
        </w:rPr>
        <w:t>：</w:t>
      </w:r>
    </w:p>
    <w:p w14:paraId="5BEC3564" w14:textId="77777777" w:rsidR="00426391" w:rsidRDefault="005F763F">
      <w:pPr>
        <w:pStyle w:val="a4"/>
        <w:spacing w:line="560" w:lineRule="exact"/>
        <w:ind w:firstLineChars="200" w:firstLine="562"/>
        <w:jc w:val="both"/>
        <w:rPr>
          <w:rFonts w:ascii="仿宋" w:eastAsia="仿宋" w:hAnsi="仿宋" w:cs="仿宋"/>
          <w:b/>
          <w:bCs/>
          <w:color w:val="000000"/>
          <w:sz w:val="28"/>
          <w:szCs w:val="28"/>
          <w:lang w:val="en-US"/>
        </w:rPr>
      </w:pPr>
      <w:r>
        <w:rPr>
          <w:rFonts w:ascii="仿宋" w:eastAsia="仿宋" w:hAnsi="仿宋" w:cs="仿宋" w:hint="eastAsia"/>
          <w:b/>
          <w:bCs/>
          <w:color w:val="000000"/>
          <w:sz w:val="28"/>
          <w:szCs w:val="28"/>
          <w:lang w:val="en-US"/>
        </w:rPr>
        <w:t>表</w:t>
      </w:r>
      <w:r>
        <w:rPr>
          <w:rFonts w:ascii="Times New Roman" w:eastAsia="仿宋" w:hAnsi="Times New Roman" w:cs="Times New Roman"/>
          <w:b/>
          <w:bCs/>
          <w:color w:val="000000"/>
          <w:sz w:val="28"/>
          <w:szCs w:val="28"/>
          <w:lang w:val="en-US"/>
        </w:rPr>
        <w:t>6</w:t>
      </w:r>
      <w:r>
        <w:rPr>
          <w:rFonts w:ascii="Times New Roman" w:eastAsia="仿宋" w:hAnsi="Times New Roman" w:cs="Times New Roman" w:hint="eastAsia"/>
          <w:b/>
          <w:bCs/>
          <w:color w:val="000000"/>
          <w:sz w:val="28"/>
          <w:szCs w:val="28"/>
          <w:lang w:val="en-US"/>
        </w:rPr>
        <w:t xml:space="preserve"> </w:t>
      </w:r>
      <w:r>
        <w:rPr>
          <w:rFonts w:ascii="Times New Roman" w:eastAsia="仿宋" w:hAnsi="Times New Roman" w:cs="Times New Roman"/>
          <w:b/>
          <w:bCs/>
          <w:color w:val="000000"/>
          <w:sz w:val="28"/>
          <w:szCs w:val="28"/>
          <w:lang w:val="en-US"/>
        </w:rPr>
        <w:t>2024</w:t>
      </w:r>
      <w:r>
        <w:rPr>
          <w:rFonts w:ascii="仿宋" w:eastAsia="仿宋" w:hAnsi="仿宋" w:cs="仿宋" w:hint="eastAsia"/>
          <w:b/>
          <w:bCs/>
          <w:color w:val="000000"/>
          <w:sz w:val="28"/>
          <w:szCs w:val="28"/>
          <w:lang w:val="en-US"/>
        </w:rPr>
        <w:t>年市水务局机关行政财务账核算专项资金收支明细表</w:t>
      </w:r>
    </w:p>
    <w:p w14:paraId="0AAC5067" w14:textId="77777777" w:rsidR="00426391" w:rsidRDefault="005F763F">
      <w:pPr>
        <w:pStyle w:val="a4"/>
        <w:ind w:firstLineChars="200" w:firstLine="440"/>
        <w:jc w:val="right"/>
        <w:rPr>
          <w:b/>
          <w:bCs/>
          <w:color w:val="000000"/>
          <w:sz w:val="28"/>
          <w:szCs w:val="28"/>
          <w:lang w:val="en-US"/>
        </w:rPr>
      </w:pPr>
      <w:r>
        <w:rPr>
          <w:rFonts w:ascii="仿宋" w:eastAsia="仿宋" w:hAnsi="仿宋" w:hint="eastAsia"/>
          <w:color w:val="000000"/>
          <w:sz w:val="22"/>
          <w:szCs w:val="22"/>
          <w:lang w:val="en-US"/>
        </w:rPr>
        <w:t>单位：万元</w:t>
      </w:r>
    </w:p>
    <w:tbl>
      <w:tblPr>
        <w:tblStyle w:val="ab"/>
        <w:tblW w:w="4998" w:type="pct"/>
        <w:tblLook w:val="04A0" w:firstRow="1" w:lastRow="0" w:firstColumn="1" w:lastColumn="0" w:noHBand="0" w:noVBand="1"/>
      </w:tblPr>
      <w:tblGrid>
        <w:gridCol w:w="701"/>
        <w:gridCol w:w="3621"/>
        <w:gridCol w:w="2033"/>
        <w:gridCol w:w="2164"/>
      </w:tblGrid>
      <w:tr w:rsidR="00426391" w14:paraId="63F50C84" w14:textId="77777777">
        <w:trPr>
          <w:trHeight w:hRule="exact" w:val="363"/>
          <w:tblHeader/>
        </w:trPr>
        <w:tc>
          <w:tcPr>
            <w:tcW w:w="412" w:type="pct"/>
            <w:vAlign w:val="center"/>
          </w:tcPr>
          <w:p w14:paraId="5510054E"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序号</w:t>
            </w:r>
          </w:p>
        </w:tc>
        <w:tc>
          <w:tcPr>
            <w:tcW w:w="2124" w:type="pct"/>
            <w:vAlign w:val="center"/>
          </w:tcPr>
          <w:p w14:paraId="29899630"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项目</w:t>
            </w:r>
          </w:p>
        </w:tc>
        <w:tc>
          <w:tcPr>
            <w:tcW w:w="1193" w:type="pct"/>
            <w:vAlign w:val="center"/>
          </w:tcPr>
          <w:p w14:paraId="28EB6F72"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财政拨款</w:t>
            </w:r>
          </w:p>
        </w:tc>
        <w:tc>
          <w:tcPr>
            <w:tcW w:w="1269" w:type="pct"/>
            <w:vAlign w:val="center"/>
          </w:tcPr>
          <w:p w14:paraId="64D2F550"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支出数</w:t>
            </w:r>
          </w:p>
        </w:tc>
      </w:tr>
      <w:tr w:rsidR="00426391" w14:paraId="68279C8E" w14:textId="77777777">
        <w:trPr>
          <w:trHeight w:hRule="exact" w:val="363"/>
        </w:trPr>
        <w:tc>
          <w:tcPr>
            <w:tcW w:w="412" w:type="pct"/>
            <w:vAlign w:val="center"/>
          </w:tcPr>
          <w:p w14:paraId="1E0BE244"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1</w:t>
            </w:r>
          </w:p>
        </w:tc>
        <w:tc>
          <w:tcPr>
            <w:tcW w:w="2124" w:type="pct"/>
            <w:vAlign w:val="center"/>
          </w:tcPr>
          <w:p w14:paraId="40655033"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2024年城市水务维护资金</w:t>
            </w:r>
          </w:p>
        </w:tc>
        <w:tc>
          <w:tcPr>
            <w:tcW w:w="1193" w:type="pct"/>
            <w:vAlign w:val="center"/>
          </w:tcPr>
          <w:p w14:paraId="4A724F6C"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501.97 </w:t>
            </w:r>
          </w:p>
        </w:tc>
        <w:tc>
          <w:tcPr>
            <w:tcW w:w="1269" w:type="pct"/>
            <w:vAlign w:val="center"/>
          </w:tcPr>
          <w:p w14:paraId="640E135E"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501.97 </w:t>
            </w:r>
          </w:p>
        </w:tc>
      </w:tr>
      <w:tr w:rsidR="00426391" w14:paraId="4F9C0B50" w14:textId="77777777">
        <w:trPr>
          <w:trHeight w:hRule="exact" w:val="363"/>
        </w:trPr>
        <w:tc>
          <w:tcPr>
            <w:tcW w:w="412" w:type="pct"/>
            <w:vAlign w:val="center"/>
          </w:tcPr>
          <w:p w14:paraId="58D82716"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2</w:t>
            </w:r>
          </w:p>
        </w:tc>
        <w:tc>
          <w:tcPr>
            <w:tcW w:w="2124" w:type="pct"/>
            <w:vAlign w:val="center"/>
          </w:tcPr>
          <w:p w14:paraId="03C6F2CF"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污水处理设施建设</w:t>
            </w:r>
          </w:p>
        </w:tc>
        <w:tc>
          <w:tcPr>
            <w:tcW w:w="1193" w:type="pct"/>
            <w:vAlign w:val="center"/>
          </w:tcPr>
          <w:p w14:paraId="58DEC66D"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6,200.00 </w:t>
            </w:r>
          </w:p>
        </w:tc>
        <w:tc>
          <w:tcPr>
            <w:tcW w:w="1269" w:type="pct"/>
            <w:vAlign w:val="center"/>
          </w:tcPr>
          <w:p w14:paraId="30862637"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6,200.00 </w:t>
            </w:r>
          </w:p>
        </w:tc>
      </w:tr>
      <w:tr w:rsidR="00426391" w14:paraId="260E4387" w14:textId="77777777">
        <w:trPr>
          <w:trHeight w:hRule="exact" w:val="363"/>
        </w:trPr>
        <w:tc>
          <w:tcPr>
            <w:tcW w:w="412" w:type="pct"/>
            <w:vAlign w:val="center"/>
          </w:tcPr>
          <w:p w14:paraId="3335AF7A"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3</w:t>
            </w:r>
          </w:p>
        </w:tc>
        <w:tc>
          <w:tcPr>
            <w:tcW w:w="2124" w:type="pct"/>
            <w:vAlign w:val="center"/>
          </w:tcPr>
          <w:p w14:paraId="4356012D"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南京市智慧水务建设项目（2020-2021年度）</w:t>
            </w:r>
          </w:p>
        </w:tc>
        <w:tc>
          <w:tcPr>
            <w:tcW w:w="1193" w:type="pct"/>
            <w:vAlign w:val="center"/>
          </w:tcPr>
          <w:p w14:paraId="28B05DE8"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912.80 </w:t>
            </w:r>
          </w:p>
        </w:tc>
        <w:tc>
          <w:tcPr>
            <w:tcW w:w="1269" w:type="pct"/>
            <w:vAlign w:val="center"/>
          </w:tcPr>
          <w:p w14:paraId="08ED65E2"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912.80 </w:t>
            </w:r>
          </w:p>
        </w:tc>
      </w:tr>
      <w:tr w:rsidR="00426391" w14:paraId="50A9021B" w14:textId="77777777">
        <w:trPr>
          <w:trHeight w:hRule="exact" w:val="363"/>
        </w:trPr>
        <w:tc>
          <w:tcPr>
            <w:tcW w:w="412" w:type="pct"/>
            <w:vAlign w:val="center"/>
          </w:tcPr>
          <w:p w14:paraId="39A7C128"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4</w:t>
            </w:r>
          </w:p>
        </w:tc>
        <w:tc>
          <w:tcPr>
            <w:tcW w:w="2124" w:type="pct"/>
            <w:vAlign w:val="center"/>
          </w:tcPr>
          <w:p w14:paraId="0E022879"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2024年积淹水片区整治</w:t>
            </w:r>
          </w:p>
        </w:tc>
        <w:tc>
          <w:tcPr>
            <w:tcW w:w="1193" w:type="pct"/>
            <w:vAlign w:val="center"/>
          </w:tcPr>
          <w:p w14:paraId="702396F7"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4.77 </w:t>
            </w:r>
          </w:p>
        </w:tc>
        <w:tc>
          <w:tcPr>
            <w:tcW w:w="1269" w:type="pct"/>
            <w:vAlign w:val="center"/>
          </w:tcPr>
          <w:p w14:paraId="1216DFFF"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4.77 </w:t>
            </w:r>
          </w:p>
        </w:tc>
      </w:tr>
      <w:tr w:rsidR="00426391" w14:paraId="7B93476E" w14:textId="77777777">
        <w:trPr>
          <w:trHeight w:hRule="exact" w:val="363"/>
        </w:trPr>
        <w:tc>
          <w:tcPr>
            <w:tcW w:w="412" w:type="pct"/>
            <w:vAlign w:val="center"/>
          </w:tcPr>
          <w:p w14:paraId="1F58EE83"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5</w:t>
            </w:r>
          </w:p>
        </w:tc>
        <w:tc>
          <w:tcPr>
            <w:tcW w:w="2124" w:type="pct"/>
            <w:vAlign w:val="center"/>
          </w:tcPr>
          <w:p w14:paraId="0D14339E"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南京智慧水务二期建设项目（2024年度）</w:t>
            </w:r>
          </w:p>
        </w:tc>
        <w:tc>
          <w:tcPr>
            <w:tcW w:w="1193" w:type="pct"/>
            <w:vAlign w:val="center"/>
          </w:tcPr>
          <w:p w14:paraId="091E97FA"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0.57 </w:t>
            </w:r>
          </w:p>
        </w:tc>
        <w:tc>
          <w:tcPr>
            <w:tcW w:w="1269" w:type="pct"/>
            <w:vAlign w:val="center"/>
          </w:tcPr>
          <w:p w14:paraId="3EF207F1"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0.57 </w:t>
            </w:r>
          </w:p>
        </w:tc>
      </w:tr>
      <w:tr w:rsidR="00426391" w14:paraId="07B8CC0E" w14:textId="77777777">
        <w:trPr>
          <w:trHeight w:hRule="exact" w:val="363"/>
        </w:trPr>
        <w:tc>
          <w:tcPr>
            <w:tcW w:w="412" w:type="pct"/>
            <w:vAlign w:val="center"/>
          </w:tcPr>
          <w:p w14:paraId="5B6F184F"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6</w:t>
            </w:r>
          </w:p>
        </w:tc>
        <w:tc>
          <w:tcPr>
            <w:tcW w:w="2124" w:type="pct"/>
            <w:vAlign w:val="center"/>
          </w:tcPr>
          <w:p w14:paraId="7B26D05F"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污水处理设施建设</w:t>
            </w:r>
          </w:p>
        </w:tc>
        <w:tc>
          <w:tcPr>
            <w:tcW w:w="1193" w:type="pct"/>
            <w:vAlign w:val="center"/>
          </w:tcPr>
          <w:p w14:paraId="10BCCB34"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1,500.00 </w:t>
            </w:r>
          </w:p>
        </w:tc>
        <w:tc>
          <w:tcPr>
            <w:tcW w:w="1269" w:type="pct"/>
            <w:vAlign w:val="center"/>
          </w:tcPr>
          <w:p w14:paraId="663AA622"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1,500.00 </w:t>
            </w:r>
          </w:p>
        </w:tc>
      </w:tr>
      <w:tr w:rsidR="00426391" w14:paraId="6377CE2A" w14:textId="77777777">
        <w:trPr>
          <w:trHeight w:hRule="exact" w:val="363"/>
        </w:trPr>
        <w:tc>
          <w:tcPr>
            <w:tcW w:w="412" w:type="pct"/>
            <w:vAlign w:val="center"/>
          </w:tcPr>
          <w:p w14:paraId="54A51CE6"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7</w:t>
            </w:r>
          </w:p>
        </w:tc>
        <w:tc>
          <w:tcPr>
            <w:tcW w:w="2124" w:type="pct"/>
            <w:vAlign w:val="center"/>
          </w:tcPr>
          <w:p w14:paraId="66AB1972"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2024年农村水利工程</w:t>
            </w:r>
          </w:p>
        </w:tc>
        <w:tc>
          <w:tcPr>
            <w:tcW w:w="1193" w:type="pct"/>
            <w:vAlign w:val="center"/>
          </w:tcPr>
          <w:p w14:paraId="610CA555"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71.69 </w:t>
            </w:r>
          </w:p>
        </w:tc>
        <w:tc>
          <w:tcPr>
            <w:tcW w:w="1269" w:type="pct"/>
            <w:vAlign w:val="center"/>
          </w:tcPr>
          <w:p w14:paraId="28EC5EC2"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71.69 </w:t>
            </w:r>
          </w:p>
        </w:tc>
      </w:tr>
      <w:tr w:rsidR="00426391" w14:paraId="27DE5EF4" w14:textId="77777777">
        <w:trPr>
          <w:trHeight w:hRule="exact" w:val="363"/>
        </w:trPr>
        <w:tc>
          <w:tcPr>
            <w:tcW w:w="412" w:type="pct"/>
            <w:vAlign w:val="center"/>
          </w:tcPr>
          <w:p w14:paraId="316FE650"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8</w:t>
            </w:r>
          </w:p>
        </w:tc>
        <w:tc>
          <w:tcPr>
            <w:tcW w:w="2124" w:type="pct"/>
            <w:vAlign w:val="center"/>
          </w:tcPr>
          <w:p w14:paraId="5AF9B208"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2024年水务科技项目</w:t>
            </w:r>
          </w:p>
        </w:tc>
        <w:tc>
          <w:tcPr>
            <w:tcW w:w="1193" w:type="pct"/>
            <w:vAlign w:val="center"/>
          </w:tcPr>
          <w:p w14:paraId="03A4AE5C"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50.00 </w:t>
            </w:r>
          </w:p>
        </w:tc>
        <w:tc>
          <w:tcPr>
            <w:tcW w:w="1269" w:type="pct"/>
            <w:vAlign w:val="center"/>
          </w:tcPr>
          <w:p w14:paraId="632C1E1D"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50.00 </w:t>
            </w:r>
          </w:p>
        </w:tc>
      </w:tr>
      <w:tr w:rsidR="00426391" w14:paraId="3CEFF6C4" w14:textId="77777777">
        <w:trPr>
          <w:trHeight w:hRule="exact" w:val="363"/>
        </w:trPr>
        <w:tc>
          <w:tcPr>
            <w:tcW w:w="412" w:type="pct"/>
            <w:vAlign w:val="center"/>
          </w:tcPr>
          <w:p w14:paraId="01E95BFB"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9</w:t>
            </w:r>
          </w:p>
        </w:tc>
        <w:tc>
          <w:tcPr>
            <w:tcW w:w="2124" w:type="pct"/>
            <w:vAlign w:val="center"/>
          </w:tcPr>
          <w:p w14:paraId="16F9975E"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水利风景区生态补偿</w:t>
            </w:r>
          </w:p>
        </w:tc>
        <w:tc>
          <w:tcPr>
            <w:tcW w:w="1193" w:type="pct"/>
            <w:vAlign w:val="center"/>
          </w:tcPr>
          <w:p w14:paraId="46637C36"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100.00 </w:t>
            </w:r>
          </w:p>
        </w:tc>
        <w:tc>
          <w:tcPr>
            <w:tcW w:w="1269" w:type="pct"/>
            <w:vAlign w:val="center"/>
          </w:tcPr>
          <w:p w14:paraId="5410A80A"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100.00 </w:t>
            </w:r>
          </w:p>
        </w:tc>
      </w:tr>
      <w:tr w:rsidR="00426391" w14:paraId="3F91DAA0" w14:textId="77777777">
        <w:trPr>
          <w:trHeight w:hRule="exact" w:val="363"/>
        </w:trPr>
        <w:tc>
          <w:tcPr>
            <w:tcW w:w="412" w:type="pct"/>
            <w:vAlign w:val="center"/>
          </w:tcPr>
          <w:p w14:paraId="53C116B6"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10</w:t>
            </w:r>
          </w:p>
        </w:tc>
        <w:tc>
          <w:tcPr>
            <w:tcW w:w="2124" w:type="pct"/>
            <w:vAlign w:val="center"/>
          </w:tcPr>
          <w:p w14:paraId="0D20B2DD"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2024年水利工程运行管理</w:t>
            </w:r>
          </w:p>
        </w:tc>
        <w:tc>
          <w:tcPr>
            <w:tcW w:w="1193" w:type="pct"/>
            <w:vAlign w:val="center"/>
          </w:tcPr>
          <w:p w14:paraId="4B11D7A4"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0.40 </w:t>
            </w:r>
          </w:p>
        </w:tc>
        <w:tc>
          <w:tcPr>
            <w:tcW w:w="1269" w:type="pct"/>
            <w:vAlign w:val="center"/>
          </w:tcPr>
          <w:p w14:paraId="6798AC75"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0.40 </w:t>
            </w:r>
          </w:p>
        </w:tc>
      </w:tr>
      <w:tr w:rsidR="00426391" w14:paraId="73B0CD7E" w14:textId="77777777">
        <w:trPr>
          <w:trHeight w:hRule="exact" w:val="363"/>
        </w:trPr>
        <w:tc>
          <w:tcPr>
            <w:tcW w:w="412" w:type="pct"/>
            <w:vAlign w:val="center"/>
          </w:tcPr>
          <w:p w14:paraId="4EB106FE"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11</w:t>
            </w:r>
          </w:p>
        </w:tc>
        <w:tc>
          <w:tcPr>
            <w:tcW w:w="2124" w:type="pct"/>
            <w:vAlign w:val="center"/>
          </w:tcPr>
          <w:p w14:paraId="388027DC"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往年项目进度款及决算尾款</w:t>
            </w:r>
          </w:p>
        </w:tc>
        <w:tc>
          <w:tcPr>
            <w:tcW w:w="1193" w:type="pct"/>
            <w:vAlign w:val="center"/>
          </w:tcPr>
          <w:p w14:paraId="504E02E4"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3.30 </w:t>
            </w:r>
          </w:p>
        </w:tc>
        <w:tc>
          <w:tcPr>
            <w:tcW w:w="1269" w:type="pct"/>
            <w:vAlign w:val="center"/>
          </w:tcPr>
          <w:p w14:paraId="54F60BE4"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3.30 </w:t>
            </w:r>
          </w:p>
        </w:tc>
      </w:tr>
      <w:tr w:rsidR="00426391" w14:paraId="11E2268B" w14:textId="77777777">
        <w:trPr>
          <w:trHeight w:hRule="exact" w:val="363"/>
        </w:trPr>
        <w:tc>
          <w:tcPr>
            <w:tcW w:w="412" w:type="pct"/>
            <w:vAlign w:val="center"/>
          </w:tcPr>
          <w:p w14:paraId="73D836D2"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12</w:t>
            </w:r>
          </w:p>
        </w:tc>
        <w:tc>
          <w:tcPr>
            <w:tcW w:w="2124" w:type="pct"/>
            <w:vAlign w:val="center"/>
          </w:tcPr>
          <w:p w14:paraId="47E4CB04"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2024年市管水利工程维修养护</w:t>
            </w:r>
          </w:p>
        </w:tc>
        <w:tc>
          <w:tcPr>
            <w:tcW w:w="1193" w:type="pct"/>
            <w:vAlign w:val="center"/>
          </w:tcPr>
          <w:p w14:paraId="26C69F4B"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19.80 </w:t>
            </w:r>
          </w:p>
        </w:tc>
        <w:tc>
          <w:tcPr>
            <w:tcW w:w="1269" w:type="pct"/>
            <w:vAlign w:val="center"/>
          </w:tcPr>
          <w:p w14:paraId="701F8BAA"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19.80 </w:t>
            </w:r>
          </w:p>
        </w:tc>
      </w:tr>
      <w:tr w:rsidR="00426391" w14:paraId="6BA5EC71" w14:textId="77777777">
        <w:trPr>
          <w:trHeight w:hRule="exact" w:val="363"/>
        </w:trPr>
        <w:tc>
          <w:tcPr>
            <w:tcW w:w="412" w:type="pct"/>
            <w:vAlign w:val="center"/>
          </w:tcPr>
          <w:p w14:paraId="14A3BC85"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13</w:t>
            </w:r>
          </w:p>
        </w:tc>
        <w:tc>
          <w:tcPr>
            <w:tcW w:w="2124" w:type="pct"/>
            <w:vAlign w:val="center"/>
          </w:tcPr>
          <w:p w14:paraId="1FFA4731"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水务规划与前期工作</w:t>
            </w:r>
          </w:p>
        </w:tc>
        <w:tc>
          <w:tcPr>
            <w:tcW w:w="1193" w:type="pct"/>
            <w:vAlign w:val="center"/>
          </w:tcPr>
          <w:p w14:paraId="303DECC5"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876.80 </w:t>
            </w:r>
          </w:p>
        </w:tc>
        <w:tc>
          <w:tcPr>
            <w:tcW w:w="1269" w:type="pct"/>
            <w:vAlign w:val="center"/>
          </w:tcPr>
          <w:p w14:paraId="13366FCE"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876.80 </w:t>
            </w:r>
          </w:p>
        </w:tc>
      </w:tr>
      <w:tr w:rsidR="00426391" w14:paraId="6A241142" w14:textId="77777777">
        <w:trPr>
          <w:trHeight w:hRule="exact" w:val="363"/>
        </w:trPr>
        <w:tc>
          <w:tcPr>
            <w:tcW w:w="412" w:type="pct"/>
            <w:vAlign w:val="center"/>
          </w:tcPr>
          <w:p w14:paraId="42237C5E"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14</w:t>
            </w:r>
          </w:p>
        </w:tc>
        <w:tc>
          <w:tcPr>
            <w:tcW w:w="2124" w:type="pct"/>
            <w:vAlign w:val="center"/>
          </w:tcPr>
          <w:p w14:paraId="087AAEA4"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2024年水务规划与前期工作</w:t>
            </w:r>
          </w:p>
        </w:tc>
        <w:tc>
          <w:tcPr>
            <w:tcW w:w="1193" w:type="pct"/>
            <w:vAlign w:val="center"/>
          </w:tcPr>
          <w:p w14:paraId="7CC5975B"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598.52 </w:t>
            </w:r>
          </w:p>
        </w:tc>
        <w:tc>
          <w:tcPr>
            <w:tcW w:w="1269" w:type="pct"/>
            <w:vAlign w:val="center"/>
          </w:tcPr>
          <w:p w14:paraId="1C0C1005"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598.52 </w:t>
            </w:r>
          </w:p>
        </w:tc>
      </w:tr>
      <w:tr w:rsidR="00426391" w14:paraId="6DA5D4B1" w14:textId="77777777">
        <w:trPr>
          <w:trHeight w:hRule="exact" w:val="363"/>
        </w:trPr>
        <w:tc>
          <w:tcPr>
            <w:tcW w:w="412" w:type="pct"/>
            <w:vAlign w:val="center"/>
          </w:tcPr>
          <w:p w14:paraId="6A9F9DBA"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15</w:t>
            </w:r>
          </w:p>
        </w:tc>
        <w:tc>
          <w:tcPr>
            <w:tcW w:w="2124" w:type="pct"/>
            <w:vAlign w:val="center"/>
          </w:tcPr>
          <w:p w14:paraId="637B2F7E"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2024年水资源管理</w:t>
            </w:r>
          </w:p>
        </w:tc>
        <w:tc>
          <w:tcPr>
            <w:tcW w:w="1193" w:type="pct"/>
            <w:vAlign w:val="center"/>
          </w:tcPr>
          <w:p w14:paraId="230AB7DD"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344.67 </w:t>
            </w:r>
          </w:p>
        </w:tc>
        <w:tc>
          <w:tcPr>
            <w:tcW w:w="1269" w:type="pct"/>
            <w:vAlign w:val="center"/>
          </w:tcPr>
          <w:p w14:paraId="03BDA65F"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344.67 </w:t>
            </w:r>
          </w:p>
        </w:tc>
      </w:tr>
      <w:tr w:rsidR="00426391" w14:paraId="1017F802" w14:textId="77777777">
        <w:trPr>
          <w:trHeight w:hRule="exact" w:val="363"/>
        </w:trPr>
        <w:tc>
          <w:tcPr>
            <w:tcW w:w="412" w:type="pct"/>
            <w:vAlign w:val="center"/>
          </w:tcPr>
          <w:p w14:paraId="015768B0"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16</w:t>
            </w:r>
          </w:p>
        </w:tc>
        <w:tc>
          <w:tcPr>
            <w:tcW w:w="2124" w:type="pct"/>
            <w:vAlign w:val="center"/>
          </w:tcPr>
          <w:p w14:paraId="45A96311"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2024年防汛消险、水库清淤工程</w:t>
            </w:r>
          </w:p>
        </w:tc>
        <w:tc>
          <w:tcPr>
            <w:tcW w:w="1193" w:type="pct"/>
            <w:vAlign w:val="center"/>
          </w:tcPr>
          <w:p w14:paraId="7F38B34F"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31.22 </w:t>
            </w:r>
          </w:p>
        </w:tc>
        <w:tc>
          <w:tcPr>
            <w:tcW w:w="1269" w:type="pct"/>
            <w:vAlign w:val="center"/>
          </w:tcPr>
          <w:p w14:paraId="12D62545"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31.22 </w:t>
            </w:r>
          </w:p>
        </w:tc>
      </w:tr>
      <w:tr w:rsidR="00426391" w14:paraId="21711943" w14:textId="77777777">
        <w:trPr>
          <w:trHeight w:hRule="exact" w:val="363"/>
        </w:trPr>
        <w:tc>
          <w:tcPr>
            <w:tcW w:w="412" w:type="pct"/>
            <w:vAlign w:val="center"/>
          </w:tcPr>
          <w:p w14:paraId="5BA3F162"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17</w:t>
            </w:r>
          </w:p>
        </w:tc>
        <w:tc>
          <w:tcPr>
            <w:tcW w:w="2124" w:type="pct"/>
            <w:vAlign w:val="center"/>
          </w:tcPr>
          <w:p w14:paraId="164A60D8"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2024年防汛防旱管理</w:t>
            </w:r>
          </w:p>
        </w:tc>
        <w:tc>
          <w:tcPr>
            <w:tcW w:w="1193" w:type="pct"/>
            <w:vAlign w:val="center"/>
          </w:tcPr>
          <w:p w14:paraId="2708C571"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64.02 </w:t>
            </w:r>
          </w:p>
        </w:tc>
        <w:tc>
          <w:tcPr>
            <w:tcW w:w="1269" w:type="pct"/>
            <w:vAlign w:val="center"/>
          </w:tcPr>
          <w:p w14:paraId="0F74790C"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64.02 </w:t>
            </w:r>
          </w:p>
        </w:tc>
      </w:tr>
      <w:tr w:rsidR="00426391" w14:paraId="1971E65C" w14:textId="77777777">
        <w:trPr>
          <w:trHeight w:hRule="exact" w:val="363"/>
        </w:trPr>
        <w:tc>
          <w:tcPr>
            <w:tcW w:w="412" w:type="pct"/>
            <w:vAlign w:val="center"/>
          </w:tcPr>
          <w:p w14:paraId="1362FBE7"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18</w:t>
            </w:r>
          </w:p>
        </w:tc>
        <w:tc>
          <w:tcPr>
            <w:tcW w:w="2124" w:type="pct"/>
            <w:vAlign w:val="center"/>
          </w:tcPr>
          <w:p w14:paraId="0DB7E661"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南京智慧水务二期建设项目（2024年度）</w:t>
            </w:r>
          </w:p>
        </w:tc>
        <w:tc>
          <w:tcPr>
            <w:tcW w:w="1193" w:type="pct"/>
            <w:vAlign w:val="center"/>
          </w:tcPr>
          <w:p w14:paraId="01E9DAB9"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222.06 </w:t>
            </w:r>
          </w:p>
        </w:tc>
        <w:tc>
          <w:tcPr>
            <w:tcW w:w="1269" w:type="pct"/>
            <w:vAlign w:val="center"/>
          </w:tcPr>
          <w:p w14:paraId="50D00C12"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222.06 </w:t>
            </w:r>
          </w:p>
        </w:tc>
      </w:tr>
      <w:tr w:rsidR="00426391" w14:paraId="60072B51" w14:textId="77777777">
        <w:trPr>
          <w:trHeight w:hRule="exact" w:val="363"/>
        </w:trPr>
        <w:tc>
          <w:tcPr>
            <w:tcW w:w="412" w:type="pct"/>
            <w:vAlign w:val="center"/>
          </w:tcPr>
          <w:p w14:paraId="7B377AB1"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19</w:t>
            </w:r>
          </w:p>
        </w:tc>
        <w:tc>
          <w:tcPr>
            <w:tcW w:w="2124" w:type="pct"/>
            <w:vAlign w:val="center"/>
          </w:tcPr>
          <w:p w14:paraId="30237954"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水环境整治工程</w:t>
            </w:r>
          </w:p>
        </w:tc>
        <w:tc>
          <w:tcPr>
            <w:tcW w:w="1193" w:type="pct"/>
            <w:vAlign w:val="center"/>
          </w:tcPr>
          <w:p w14:paraId="3C728D0C"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4.87 </w:t>
            </w:r>
          </w:p>
        </w:tc>
        <w:tc>
          <w:tcPr>
            <w:tcW w:w="1269" w:type="pct"/>
            <w:vAlign w:val="center"/>
          </w:tcPr>
          <w:p w14:paraId="142FC580"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4.87 </w:t>
            </w:r>
          </w:p>
        </w:tc>
      </w:tr>
      <w:tr w:rsidR="00426391" w14:paraId="792272CF" w14:textId="77777777">
        <w:trPr>
          <w:trHeight w:hRule="exact" w:val="363"/>
        </w:trPr>
        <w:tc>
          <w:tcPr>
            <w:tcW w:w="412" w:type="pct"/>
            <w:vAlign w:val="center"/>
          </w:tcPr>
          <w:p w14:paraId="5145EE5B"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20</w:t>
            </w:r>
          </w:p>
        </w:tc>
        <w:tc>
          <w:tcPr>
            <w:tcW w:w="2124" w:type="pct"/>
            <w:vAlign w:val="center"/>
          </w:tcPr>
          <w:p w14:paraId="0776FE80"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2024年水利工程运行管理</w:t>
            </w:r>
          </w:p>
        </w:tc>
        <w:tc>
          <w:tcPr>
            <w:tcW w:w="1193" w:type="pct"/>
            <w:vAlign w:val="center"/>
          </w:tcPr>
          <w:p w14:paraId="6248A1AA"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311.44 </w:t>
            </w:r>
          </w:p>
        </w:tc>
        <w:tc>
          <w:tcPr>
            <w:tcW w:w="1269" w:type="pct"/>
            <w:vAlign w:val="center"/>
          </w:tcPr>
          <w:p w14:paraId="3714A2B5"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311.44 </w:t>
            </w:r>
          </w:p>
        </w:tc>
      </w:tr>
      <w:tr w:rsidR="00426391" w14:paraId="1D80FCBD" w14:textId="77777777">
        <w:trPr>
          <w:trHeight w:hRule="exact" w:val="363"/>
        </w:trPr>
        <w:tc>
          <w:tcPr>
            <w:tcW w:w="412" w:type="pct"/>
            <w:vAlign w:val="center"/>
          </w:tcPr>
          <w:p w14:paraId="46F6A950"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21</w:t>
            </w:r>
          </w:p>
        </w:tc>
        <w:tc>
          <w:tcPr>
            <w:tcW w:w="2124" w:type="pct"/>
            <w:vAlign w:val="center"/>
          </w:tcPr>
          <w:p w14:paraId="41C5B95C"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河道水环境整治</w:t>
            </w:r>
          </w:p>
        </w:tc>
        <w:tc>
          <w:tcPr>
            <w:tcW w:w="1193" w:type="pct"/>
            <w:vAlign w:val="center"/>
          </w:tcPr>
          <w:p w14:paraId="3FD1D5F9"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8.76 </w:t>
            </w:r>
          </w:p>
        </w:tc>
        <w:tc>
          <w:tcPr>
            <w:tcW w:w="1269" w:type="pct"/>
            <w:vAlign w:val="center"/>
          </w:tcPr>
          <w:p w14:paraId="0E560D42"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8.76 </w:t>
            </w:r>
          </w:p>
        </w:tc>
      </w:tr>
      <w:tr w:rsidR="00426391" w14:paraId="2344AEED" w14:textId="77777777">
        <w:trPr>
          <w:trHeight w:hRule="exact" w:val="363"/>
        </w:trPr>
        <w:tc>
          <w:tcPr>
            <w:tcW w:w="412" w:type="pct"/>
            <w:vAlign w:val="center"/>
          </w:tcPr>
          <w:p w14:paraId="44E90328"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22</w:t>
            </w:r>
          </w:p>
        </w:tc>
        <w:tc>
          <w:tcPr>
            <w:tcW w:w="2124" w:type="pct"/>
            <w:vAlign w:val="center"/>
          </w:tcPr>
          <w:p w14:paraId="5154D201"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水资源管理</w:t>
            </w:r>
          </w:p>
        </w:tc>
        <w:tc>
          <w:tcPr>
            <w:tcW w:w="1193" w:type="pct"/>
            <w:vAlign w:val="center"/>
          </w:tcPr>
          <w:p w14:paraId="2A7C15B7"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33.13 </w:t>
            </w:r>
          </w:p>
        </w:tc>
        <w:tc>
          <w:tcPr>
            <w:tcW w:w="1269" w:type="pct"/>
            <w:vAlign w:val="center"/>
          </w:tcPr>
          <w:p w14:paraId="6ED66822"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33.13 </w:t>
            </w:r>
          </w:p>
        </w:tc>
      </w:tr>
      <w:tr w:rsidR="00426391" w14:paraId="29D8FC96" w14:textId="77777777">
        <w:trPr>
          <w:trHeight w:hRule="exact" w:val="363"/>
        </w:trPr>
        <w:tc>
          <w:tcPr>
            <w:tcW w:w="412" w:type="pct"/>
            <w:vAlign w:val="center"/>
          </w:tcPr>
          <w:p w14:paraId="48D428A6"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23</w:t>
            </w:r>
          </w:p>
        </w:tc>
        <w:tc>
          <w:tcPr>
            <w:tcW w:w="2124" w:type="pct"/>
            <w:vAlign w:val="center"/>
          </w:tcPr>
          <w:p w14:paraId="2FC9DFB9"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2024年城市水务维护资金</w:t>
            </w:r>
          </w:p>
        </w:tc>
        <w:tc>
          <w:tcPr>
            <w:tcW w:w="1193" w:type="pct"/>
            <w:vAlign w:val="center"/>
          </w:tcPr>
          <w:p w14:paraId="59622626"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1,446.50 </w:t>
            </w:r>
          </w:p>
        </w:tc>
        <w:tc>
          <w:tcPr>
            <w:tcW w:w="1269" w:type="pct"/>
            <w:vAlign w:val="center"/>
          </w:tcPr>
          <w:p w14:paraId="77AE8A40" w14:textId="77777777" w:rsidR="00426391" w:rsidRDefault="005F763F">
            <w:pPr>
              <w:widowControl/>
              <w:autoSpaceDE/>
              <w:autoSpaceDN/>
              <w:jc w:val="right"/>
              <w:rPr>
                <w:rFonts w:cs="宋体"/>
                <w:color w:val="000000"/>
                <w:sz w:val="24"/>
                <w:szCs w:val="24"/>
                <w:lang w:val="en-US"/>
              </w:rPr>
            </w:pPr>
            <w:r>
              <w:rPr>
                <w:rFonts w:cs="宋体" w:hint="eastAsia"/>
                <w:color w:val="000000"/>
                <w:sz w:val="24"/>
                <w:szCs w:val="24"/>
                <w:lang w:val="en-US"/>
              </w:rPr>
              <w:t xml:space="preserve"> 1,446.50 </w:t>
            </w:r>
          </w:p>
        </w:tc>
      </w:tr>
      <w:tr w:rsidR="00426391" w14:paraId="337FB2A5" w14:textId="77777777">
        <w:trPr>
          <w:trHeight w:hRule="exact" w:val="363"/>
        </w:trPr>
        <w:tc>
          <w:tcPr>
            <w:tcW w:w="2536" w:type="pct"/>
            <w:gridSpan w:val="2"/>
            <w:vAlign w:val="center"/>
          </w:tcPr>
          <w:p w14:paraId="5AEE9D17"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合计</w:t>
            </w:r>
          </w:p>
        </w:tc>
        <w:tc>
          <w:tcPr>
            <w:tcW w:w="1193" w:type="pct"/>
            <w:vAlign w:val="center"/>
          </w:tcPr>
          <w:p w14:paraId="694EAF91" w14:textId="77777777" w:rsidR="00426391" w:rsidRDefault="005F763F">
            <w:pPr>
              <w:widowControl/>
              <w:autoSpaceDE/>
              <w:autoSpaceDN/>
              <w:jc w:val="right"/>
              <w:rPr>
                <w:rFonts w:cs="宋体"/>
                <w:b/>
                <w:bCs/>
                <w:color w:val="000000"/>
                <w:sz w:val="24"/>
                <w:szCs w:val="24"/>
                <w:lang w:val="en-US"/>
              </w:rPr>
            </w:pPr>
            <w:r>
              <w:rPr>
                <w:rFonts w:cs="宋体" w:hint="eastAsia"/>
                <w:b/>
                <w:bCs/>
                <w:color w:val="000000"/>
                <w:sz w:val="24"/>
                <w:szCs w:val="24"/>
                <w:lang w:val="en-US"/>
              </w:rPr>
              <w:t>13,307.30</w:t>
            </w:r>
          </w:p>
        </w:tc>
        <w:tc>
          <w:tcPr>
            <w:tcW w:w="1269" w:type="pct"/>
            <w:vAlign w:val="center"/>
          </w:tcPr>
          <w:p w14:paraId="56CF1D69" w14:textId="77777777" w:rsidR="00426391" w:rsidRDefault="005F763F">
            <w:pPr>
              <w:widowControl/>
              <w:autoSpaceDE/>
              <w:autoSpaceDN/>
              <w:jc w:val="right"/>
              <w:rPr>
                <w:rFonts w:cs="宋体"/>
                <w:b/>
                <w:bCs/>
                <w:color w:val="000000"/>
                <w:sz w:val="24"/>
                <w:szCs w:val="24"/>
                <w:lang w:val="en-US"/>
              </w:rPr>
            </w:pPr>
            <w:r>
              <w:rPr>
                <w:rFonts w:cs="宋体" w:hint="eastAsia"/>
                <w:b/>
                <w:bCs/>
                <w:color w:val="000000"/>
                <w:sz w:val="24"/>
                <w:szCs w:val="24"/>
                <w:lang w:val="en-US"/>
              </w:rPr>
              <w:t>13,307.30</w:t>
            </w:r>
          </w:p>
        </w:tc>
      </w:tr>
    </w:tbl>
    <w:p w14:paraId="5B9FF705" w14:textId="77777777" w:rsidR="00426391" w:rsidRDefault="005F763F">
      <w:pPr>
        <w:pStyle w:val="a4"/>
        <w:spacing w:line="560" w:lineRule="exact"/>
        <w:ind w:firstLineChars="200" w:firstLine="602"/>
        <w:jc w:val="both"/>
        <w:rPr>
          <w:rFonts w:ascii="仿宋" w:eastAsia="仿宋" w:hAnsi="仿宋" w:cs="Times New Roman"/>
          <w:b/>
          <w:bCs/>
          <w:kern w:val="2"/>
          <w:sz w:val="30"/>
          <w:szCs w:val="30"/>
        </w:rPr>
      </w:pPr>
      <w:r>
        <w:rPr>
          <w:rFonts w:ascii="仿宋" w:eastAsia="仿宋" w:hAnsi="仿宋" w:cs="Times New Roman"/>
          <w:b/>
          <w:bCs/>
          <w:kern w:val="2"/>
          <w:sz w:val="30"/>
          <w:szCs w:val="30"/>
        </w:rPr>
        <w:t>3.</w:t>
      </w:r>
      <w:r>
        <w:rPr>
          <w:rFonts w:ascii="仿宋" w:eastAsia="仿宋" w:hAnsi="仿宋" w:cs="Times New Roman" w:hint="eastAsia"/>
          <w:b/>
          <w:bCs/>
          <w:kern w:val="2"/>
          <w:sz w:val="30"/>
          <w:szCs w:val="30"/>
        </w:rPr>
        <w:t>非税收入</w:t>
      </w:r>
    </w:p>
    <w:p w14:paraId="50B2FD21" w14:textId="77777777" w:rsidR="00426391" w:rsidRDefault="005F763F">
      <w:pPr>
        <w:pStyle w:val="a4"/>
        <w:spacing w:line="560" w:lineRule="exact"/>
        <w:ind w:firstLineChars="200" w:firstLine="600"/>
        <w:jc w:val="both"/>
        <w:rPr>
          <w:rFonts w:ascii="仿宋" w:eastAsia="仿宋" w:hAnsi="仿宋" w:cs="Times New Roman"/>
          <w:color w:val="0000FF"/>
          <w:kern w:val="2"/>
          <w:sz w:val="30"/>
          <w:szCs w:val="30"/>
          <w:lang w:val="en-US"/>
        </w:rPr>
      </w:pPr>
      <w:r>
        <w:rPr>
          <w:rFonts w:ascii="仿宋" w:eastAsia="仿宋" w:hAnsi="仿宋" w:cs="Times New Roman" w:hint="eastAsia"/>
          <w:kern w:val="2"/>
          <w:sz w:val="30"/>
          <w:szCs w:val="30"/>
        </w:rPr>
        <w:t>2024年度市</w:t>
      </w:r>
      <w:r>
        <w:rPr>
          <w:rFonts w:ascii="仿宋" w:eastAsia="仿宋" w:hAnsi="仿宋" w:cs="Times New Roman" w:hint="eastAsia"/>
          <w:kern w:val="2"/>
          <w:sz w:val="30"/>
          <w:szCs w:val="30"/>
          <w:lang w:val="en-US"/>
        </w:rPr>
        <w:t>水务</w:t>
      </w:r>
      <w:r>
        <w:rPr>
          <w:rFonts w:ascii="仿宋" w:eastAsia="仿宋" w:hAnsi="仿宋" w:cs="Times New Roman" w:hint="eastAsia"/>
          <w:kern w:val="2"/>
          <w:sz w:val="30"/>
          <w:szCs w:val="30"/>
        </w:rPr>
        <w:t>局全系统非税收入共计</w:t>
      </w:r>
      <w:r>
        <w:rPr>
          <w:rFonts w:ascii="仿宋" w:eastAsia="仿宋" w:hAnsi="仿宋" w:cs="Times New Roman" w:hint="eastAsia"/>
          <w:kern w:val="2"/>
          <w:sz w:val="30"/>
          <w:szCs w:val="30"/>
          <w:lang w:val="en-US"/>
        </w:rPr>
        <w:t>111,575.64</w:t>
      </w:r>
      <w:r>
        <w:rPr>
          <w:rFonts w:ascii="仿宋" w:eastAsia="仿宋" w:hAnsi="仿宋" w:cs="Times New Roman" w:hint="eastAsia"/>
          <w:kern w:val="2"/>
          <w:sz w:val="30"/>
          <w:szCs w:val="30"/>
        </w:rPr>
        <w:t>万元，</w:t>
      </w:r>
      <w:r>
        <w:rPr>
          <w:rFonts w:ascii="仿宋" w:eastAsia="仿宋" w:hAnsi="仿宋" w:cs="Times New Roman" w:hint="eastAsia"/>
          <w:kern w:val="2"/>
          <w:sz w:val="30"/>
          <w:szCs w:val="30"/>
          <w:lang w:val="en-US"/>
        </w:rPr>
        <w:t>其中：纳入政府性基金预算的81,415.89万元、纳入一般公共预算的21,992.13万元、纳入财政专户的8,167.62万元。</w:t>
      </w:r>
      <w:r>
        <w:rPr>
          <w:rFonts w:ascii="仿宋" w:eastAsia="仿宋" w:hAnsi="仿宋" w:cs="Times New Roman" w:hint="eastAsia"/>
          <w:kern w:val="2"/>
          <w:sz w:val="30"/>
          <w:szCs w:val="30"/>
        </w:rPr>
        <w:t>明细见</w:t>
      </w:r>
      <w:r>
        <w:rPr>
          <w:rFonts w:ascii="仿宋" w:eastAsia="仿宋" w:hAnsi="仿宋" w:cs="Times New Roman" w:hint="eastAsia"/>
          <w:kern w:val="2"/>
          <w:sz w:val="30"/>
          <w:szCs w:val="30"/>
          <w:lang w:val="en-US"/>
        </w:rPr>
        <w:t>表7</w:t>
      </w:r>
      <w:r>
        <w:rPr>
          <w:rFonts w:ascii="仿宋" w:eastAsia="仿宋" w:hAnsi="仿宋" w:cs="Times New Roman" w:hint="eastAsia"/>
          <w:kern w:val="2"/>
          <w:sz w:val="30"/>
          <w:szCs w:val="30"/>
        </w:rPr>
        <w:t>：</w:t>
      </w:r>
    </w:p>
    <w:p w14:paraId="3590BF43" w14:textId="77777777" w:rsidR="00426391" w:rsidRDefault="005F763F">
      <w:pPr>
        <w:pStyle w:val="a4"/>
        <w:spacing w:line="560" w:lineRule="exact"/>
        <w:ind w:firstLineChars="200" w:firstLine="562"/>
        <w:jc w:val="center"/>
        <w:rPr>
          <w:rFonts w:ascii="仿宋" w:eastAsia="仿宋" w:hAnsi="仿宋" w:cs="仿宋"/>
          <w:b/>
          <w:bCs/>
          <w:color w:val="000000"/>
          <w:sz w:val="28"/>
          <w:szCs w:val="28"/>
          <w:lang w:val="en-US"/>
        </w:rPr>
      </w:pPr>
      <w:r>
        <w:rPr>
          <w:rFonts w:ascii="仿宋" w:eastAsia="仿宋" w:hAnsi="仿宋" w:cs="仿宋" w:hint="eastAsia"/>
          <w:b/>
          <w:bCs/>
          <w:color w:val="000000"/>
          <w:sz w:val="28"/>
          <w:szCs w:val="28"/>
          <w:lang w:val="en-US"/>
        </w:rPr>
        <w:t>表</w:t>
      </w:r>
      <w:r>
        <w:rPr>
          <w:rFonts w:ascii="Times New Roman" w:eastAsia="仿宋" w:hAnsi="Times New Roman" w:cs="Times New Roman"/>
          <w:b/>
          <w:bCs/>
          <w:color w:val="000000"/>
          <w:sz w:val="28"/>
          <w:szCs w:val="28"/>
          <w:lang w:val="en-US"/>
        </w:rPr>
        <w:t>7</w:t>
      </w:r>
      <w:r>
        <w:rPr>
          <w:rFonts w:ascii="Times New Roman" w:eastAsia="仿宋" w:hAnsi="Times New Roman" w:cs="Times New Roman" w:hint="eastAsia"/>
          <w:b/>
          <w:bCs/>
          <w:color w:val="000000"/>
          <w:sz w:val="28"/>
          <w:szCs w:val="28"/>
          <w:lang w:val="en-US"/>
        </w:rPr>
        <w:t xml:space="preserve"> </w:t>
      </w:r>
      <w:r>
        <w:rPr>
          <w:rFonts w:ascii="Times New Roman" w:eastAsia="仿宋" w:hAnsi="Times New Roman" w:cs="Times New Roman"/>
          <w:b/>
          <w:bCs/>
          <w:color w:val="000000"/>
          <w:sz w:val="28"/>
          <w:szCs w:val="28"/>
          <w:lang w:val="en-US"/>
        </w:rPr>
        <w:t>2024</w:t>
      </w:r>
      <w:r>
        <w:rPr>
          <w:rFonts w:ascii="仿宋" w:eastAsia="仿宋" w:hAnsi="仿宋" w:cs="仿宋" w:hint="eastAsia"/>
          <w:b/>
          <w:bCs/>
          <w:color w:val="000000"/>
          <w:sz w:val="28"/>
          <w:szCs w:val="28"/>
          <w:lang w:val="en-US"/>
        </w:rPr>
        <w:t>年度南京市水务局非税收入情况</w:t>
      </w:r>
    </w:p>
    <w:p w14:paraId="0F96EDE9" w14:textId="77777777" w:rsidR="00426391" w:rsidRDefault="005F763F">
      <w:pPr>
        <w:pStyle w:val="a4"/>
        <w:ind w:firstLineChars="200" w:firstLine="440"/>
        <w:jc w:val="right"/>
        <w:rPr>
          <w:b/>
          <w:bCs/>
          <w:color w:val="000000"/>
          <w:sz w:val="28"/>
          <w:szCs w:val="28"/>
          <w:lang w:val="en-US"/>
        </w:rPr>
      </w:pPr>
      <w:r>
        <w:rPr>
          <w:rFonts w:ascii="仿宋" w:eastAsia="仿宋" w:hAnsi="仿宋" w:hint="eastAsia"/>
          <w:color w:val="000000"/>
          <w:sz w:val="22"/>
          <w:szCs w:val="22"/>
          <w:lang w:val="en-US"/>
        </w:rPr>
        <w:t>单位：万元</w:t>
      </w:r>
    </w:p>
    <w:tbl>
      <w:tblPr>
        <w:tblW w:w="5061" w:type="pct"/>
        <w:tblInd w:w="-107" w:type="dxa"/>
        <w:tblLayout w:type="fixed"/>
        <w:tblLook w:val="04A0" w:firstRow="1" w:lastRow="0" w:firstColumn="1" w:lastColumn="0" w:noHBand="0" w:noVBand="1"/>
      </w:tblPr>
      <w:tblGrid>
        <w:gridCol w:w="2433"/>
        <w:gridCol w:w="1549"/>
        <w:gridCol w:w="1582"/>
        <w:gridCol w:w="1363"/>
        <w:gridCol w:w="1699"/>
      </w:tblGrid>
      <w:tr w:rsidR="00426391" w14:paraId="00865389" w14:textId="77777777">
        <w:trPr>
          <w:trHeight w:val="624"/>
        </w:trPr>
        <w:tc>
          <w:tcPr>
            <w:tcW w:w="1410" w:type="pct"/>
            <w:tcBorders>
              <w:top w:val="single" w:sz="4" w:space="0" w:color="000000"/>
              <w:left w:val="single" w:sz="4" w:space="0" w:color="000000"/>
              <w:bottom w:val="single" w:sz="4" w:space="0" w:color="000000"/>
              <w:right w:val="single" w:sz="4" w:space="0" w:color="000000"/>
            </w:tcBorders>
            <w:noWrap/>
            <w:vAlign w:val="center"/>
          </w:tcPr>
          <w:p w14:paraId="7713BB4E"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类别</w:t>
            </w:r>
          </w:p>
        </w:tc>
        <w:tc>
          <w:tcPr>
            <w:tcW w:w="897" w:type="pct"/>
            <w:tcBorders>
              <w:top w:val="single" w:sz="4" w:space="0" w:color="000000"/>
              <w:left w:val="single" w:sz="4" w:space="0" w:color="000000"/>
              <w:bottom w:val="single" w:sz="4" w:space="0" w:color="000000"/>
              <w:right w:val="single" w:sz="4" w:space="0" w:color="000000"/>
            </w:tcBorders>
            <w:noWrap/>
            <w:vAlign w:val="center"/>
          </w:tcPr>
          <w:p w14:paraId="0F658B2A"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收入总额</w:t>
            </w:r>
          </w:p>
        </w:tc>
        <w:tc>
          <w:tcPr>
            <w:tcW w:w="916" w:type="pct"/>
            <w:tcBorders>
              <w:top w:val="single" w:sz="4" w:space="0" w:color="000000"/>
              <w:left w:val="single" w:sz="4" w:space="0" w:color="000000"/>
              <w:bottom w:val="single" w:sz="4" w:space="0" w:color="000000"/>
              <w:right w:val="single" w:sz="4" w:space="0" w:color="000000"/>
            </w:tcBorders>
            <w:vAlign w:val="center"/>
          </w:tcPr>
          <w:p w14:paraId="345E5C64"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纳入政府性基金预算</w:t>
            </w:r>
          </w:p>
        </w:tc>
        <w:tc>
          <w:tcPr>
            <w:tcW w:w="790" w:type="pct"/>
            <w:tcBorders>
              <w:top w:val="single" w:sz="4" w:space="0" w:color="000000"/>
              <w:left w:val="single" w:sz="4" w:space="0" w:color="000000"/>
              <w:bottom w:val="single" w:sz="4" w:space="0" w:color="000000"/>
              <w:right w:val="single" w:sz="4" w:space="0" w:color="000000"/>
            </w:tcBorders>
            <w:vAlign w:val="center"/>
          </w:tcPr>
          <w:p w14:paraId="135BD74B"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纳入一般公共预算</w:t>
            </w:r>
          </w:p>
        </w:tc>
        <w:tc>
          <w:tcPr>
            <w:tcW w:w="984" w:type="pct"/>
            <w:tcBorders>
              <w:top w:val="single" w:sz="4" w:space="0" w:color="000000"/>
              <w:left w:val="single" w:sz="4" w:space="0" w:color="000000"/>
              <w:bottom w:val="single" w:sz="4" w:space="0" w:color="000000"/>
              <w:right w:val="single" w:sz="4" w:space="0" w:color="000000"/>
            </w:tcBorders>
            <w:vAlign w:val="center"/>
          </w:tcPr>
          <w:p w14:paraId="1779E0A9"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纳入财政专户的非税收入</w:t>
            </w:r>
          </w:p>
        </w:tc>
      </w:tr>
      <w:tr w:rsidR="00426391" w14:paraId="6498EA0F" w14:textId="77777777">
        <w:trPr>
          <w:trHeight w:val="624"/>
        </w:trPr>
        <w:tc>
          <w:tcPr>
            <w:tcW w:w="1410" w:type="pct"/>
            <w:tcBorders>
              <w:top w:val="single" w:sz="4" w:space="0" w:color="000000"/>
              <w:left w:val="single" w:sz="4" w:space="0" w:color="000000"/>
              <w:bottom w:val="single" w:sz="4" w:space="0" w:color="000000"/>
              <w:right w:val="single" w:sz="4" w:space="0" w:color="000000"/>
            </w:tcBorders>
            <w:vAlign w:val="center"/>
          </w:tcPr>
          <w:p w14:paraId="25C66AC8"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经营性收入（房租、服务费等）</w:t>
            </w:r>
          </w:p>
        </w:tc>
        <w:tc>
          <w:tcPr>
            <w:tcW w:w="897" w:type="pct"/>
            <w:tcBorders>
              <w:top w:val="single" w:sz="4" w:space="0" w:color="000000"/>
              <w:left w:val="single" w:sz="4" w:space="0" w:color="000000"/>
              <w:bottom w:val="single" w:sz="4" w:space="0" w:color="000000"/>
              <w:right w:val="single" w:sz="4" w:space="0" w:color="000000"/>
            </w:tcBorders>
            <w:noWrap/>
            <w:vAlign w:val="center"/>
          </w:tcPr>
          <w:p w14:paraId="44E01721" w14:textId="77777777" w:rsidR="00426391" w:rsidRDefault="005F763F">
            <w:pPr>
              <w:widowControl/>
              <w:autoSpaceDE/>
              <w:autoSpaceDN/>
              <w:jc w:val="right"/>
              <w:rPr>
                <w:rFonts w:cs="宋体"/>
                <w:color w:val="000000"/>
                <w:sz w:val="24"/>
                <w:szCs w:val="24"/>
                <w:lang w:val="en-US"/>
              </w:rPr>
            </w:pPr>
            <w:r>
              <w:rPr>
                <w:rFonts w:cs="宋体"/>
                <w:color w:val="000000"/>
                <w:sz w:val="24"/>
                <w:szCs w:val="24"/>
                <w:lang w:val="en-US"/>
              </w:rPr>
              <w:t xml:space="preserve"> 8,167.62 </w:t>
            </w:r>
          </w:p>
        </w:tc>
        <w:tc>
          <w:tcPr>
            <w:tcW w:w="916" w:type="pct"/>
            <w:tcBorders>
              <w:top w:val="single" w:sz="4" w:space="0" w:color="000000"/>
              <w:left w:val="single" w:sz="4" w:space="0" w:color="000000"/>
              <w:bottom w:val="single" w:sz="4" w:space="0" w:color="000000"/>
              <w:right w:val="single" w:sz="4" w:space="0" w:color="000000"/>
            </w:tcBorders>
            <w:noWrap/>
            <w:vAlign w:val="center"/>
          </w:tcPr>
          <w:p w14:paraId="1AC78CE2" w14:textId="77777777" w:rsidR="00426391" w:rsidRDefault="00426391">
            <w:pPr>
              <w:widowControl/>
              <w:autoSpaceDE/>
              <w:autoSpaceDN/>
              <w:jc w:val="right"/>
              <w:rPr>
                <w:rFonts w:cs="宋体"/>
                <w:color w:val="000000"/>
                <w:sz w:val="24"/>
                <w:szCs w:val="24"/>
                <w:lang w:val="en-US"/>
              </w:rPr>
            </w:pPr>
          </w:p>
        </w:tc>
        <w:tc>
          <w:tcPr>
            <w:tcW w:w="790" w:type="pct"/>
            <w:tcBorders>
              <w:top w:val="single" w:sz="4" w:space="0" w:color="000000"/>
              <w:left w:val="single" w:sz="4" w:space="0" w:color="000000"/>
              <w:bottom w:val="single" w:sz="4" w:space="0" w:color="000000"/>
              <w:right w:val="single" w:sz="4" w:space="0" w:color="000000"/>
            </w:tcBorders>
            <w:noWrap/>
            <w:vAlign w:val="center"/>
          </w:tcPr>
          <w:p w14:paraId="0F23C8C3" w14:textId="77777777" w:rsidR="00426391" w:rsidRDefault="00426391">
            <w:pPr>
              <w:widowControl/>
              <w:autoSpaceDE/>
              <w:autoSpaceDN/>
              <w:jc w:val="right"/>
              <w:rPr>
                <w:rFonts w:cs="宋体"/>
                <w:color w:val="000000"/>
                <w:sz w:val="24"/>
                <w:szCs w:val="24"/>
                <w:lang w:val="en-US"/>
              </w:rPr>
            </w:pPr>
          </w:p>
        </w:tc>
        <w:tc>
          <w:tcPr>
            <w:tcW w:w="984" w:type="pct"/>
            <w:tcBorders>
              <w:top w:val="single" w:sz="4" w:space="0" w:color="000000"/>
              <w:left w:val="single" w:sz="4" w:space="0" w:color="000000"/>
              <w:bottom w:val="single" w:sz="4" w:space="0" w:color="000000"/>
              <w:right w:val="single" w:sz="4" w:space="0" w:color="000000"/>
            </w:tcBorders>
            <w:noWrap/>
            <w:vAlign w:val="center"/>
          </w:tcPr>
          <w:p w14:paraId="4533A7FF" w14:textId="77777777" w:rsidR="00426391" w:rsidRDefault="005F763F">
            <w:pPr>
              <w:widowControl/>
              <w:autoSpaceDE/>
              <w:autoSpaceDN/>
              <w:jc w:val="right"/>
              <w:rPr>
                <w:rFonts w:cs="宋体"/>
                <w:color w:val="000000"/>
                <w:sz w:val="24"/>
                <w:szCs w:val="24"/>
                <w:lang w:val="en-US"/>
              </w:rPr>
            </w:pPr>
            <w:r>
              <w:rPr>
                <w:rFonts w:cs="宋体"/>
                <w:color w:val="000000"/>
                <w:sz w:val="24"/>
                <w:szCs w:val="24"/>
                <w:lang w:val="en-US"/>
              </w:rPr>
              <w:t xml:space="preserve"> 8,167.62 </w:t>
            </w:r>
          </w:p>
        </w:tc>
      </w:tr>
      <w:tr w:rsidR="00426391" w14:paraId="7FCED786" w14:textId="77777777">
        <w:trPr>
          <w:trHeight w:val="312"/>
        </w:trPr>
        <w:tc>
          <w:tcPr>
            <w:tcW w:w="1410" w:type="pct"/>
            <w:tcBorders>
              <w:top w:val="single" w:sz="4" w:space="0" w:color="000000"/>
              <w:left w:val="single" w:sz="4" w:space="0" w:color="000000"/>
              <w:bottom w:val="single" w:sz="4" w:space="0" w:color="000000"/>
              <w:right w:val="single" w:sz="4" w:space="0" w:color="000000"/>
            </w:tcBorders>
            <w:vAlign w:val="center"/>
          </w:tcPr>
          <w:p w14:paraId="514A1DDF"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罚没收入</w:t>
            </w:r>
          </w:p>
        </w:tc>
        <w:tc>
          <w:tcPr>
            <w:tcW w:w="897" w:type="pct"/>
            <w:tcBorders>
              <w:top w:val="single" w:sz="4" w:space="0" w:color="000000"/>
              <w:left w:val="single" w:sz="4" w:space="0" w:color="000000"/>
              <w:bottom w:val="single" w:sz="4" w:space="0" w:color="000000"/>
              <w:right w:val="single" w:sz="4" w:space="0" w:color="000000"/>
            </w:tcBorders>
            <w:noWrap/>
            <w:vAlign w:val="center"/>
          </w:tcPr>
          <w:p w14:paraId="060776EB" w14:textId="77777777" w:rsidR="00426391" w:rsidRDefault="005F763F">
            <w:pPr>
              <w:widowControl/>
              <w:autoSpaceDE/>
              <w:autoSpaceDN/>
              <w:jc w:val="right"/>
              <w:rPr>
                <w:rFonts w:cs="宋体"/>
                <w:color w:val="000000"/>
                <w:sz w:val="24"/>
                <w:szCs w:val="24"/>
                <w:lang w:val="en-US"/>
              </w:rPr>
            </w:pPr>
            <w:r>
              <w:rPr>
                <w:rFonts w:cs="宋体"/>
                <w:color w:val="000000"/>
                <w:sz w:val="24"/>
                <w:szCs w:val="24"/>
                <w:lang w:val="en-US"/>
              </w:rPr>
              <w:t xml:space="preserve"> 240.37 </w:t>
            </w:r>
          </w:p>
        </w:tc>
        <w:tc>
          <w:tcPr>
            <w:tcW w:w="916" w:type="pct"/>
            <w:tcBorders>
              <w:top w:val="single" w:sz="4" w:space="0" w:color="000000"/>
              <w:left w:val="single" w:sz="4" w:space="0" w:color="000000"/>
              <w:bottom w:val="single" w:sz="4" w:space="0" w:color="000000"/>
              <w:right w:val="single" w:sz="4" w:space="0" w:color="000000"/>
            </w:tcBorders>
            <w:noWrap/>
            <w:vAlign w:val="center"/>
          </w:tcPr>
          <w:p w14:paraId="57168A0A" w14:textId="77777777" w:rsidR="00426391" w:rsidRDefault="00426391">
            <w:pPr>
              <w:widowControl/>
              <w:autoSpaceDE/>
              <w:autoSpaceDN/>
              <w:jc w:val="right"/>
              <w:rPr>
                <w:rFonts w:cs="宋体"/>
                <w:color w:val="000000"/>
                <w:sz w:val="24"/>
                <w:szCs w:val="24"/>
                <w:lang w:val="en-US"/>
              </w:rPr>
            </w:pPr>
          </w:p>
        </w:tc>
        <w:tc>
          <w:tcPr>
            <w:tcW w:w="790" w:type="pct"/>
            <w:tcBorders>
              <w:top w:val="single" w:sz="4" w:space="0" w:color="000000"/>
              <w:left w:val="single" w:sz="4" w:space="0" w:color="000000"/>
              <w:bottom w:val="single" w:sz="4" w:space="0" w:color="000000"/>
              <w:right w:val="single" w:sz="4" w:space="0" w:color="000000"/>
            </w:tcBorders>
            <w:noWrap/>
            <w:vAlign w:val="center"/>
          </w:tcPr>
          <w:p w14:paraId="560148BA" w14:textId="77777777" w:rsidR="00426391" w:rsidRDefault="005F763F">
            <w:pPr>
              <w:widowControl/>
              <w:autoSpaceDE/>
              <w:autoSpaceDN/>
              <w:jc w:val="right"/>
              <w:rPr>
                <w:rFonts w:cs="宋体"/>
                <w:color w:val="000000"/>
                <w:sz w:val="24"/>
                <w:szCs w:val="24"/>
                <w:lang w:val="en-US"/>
              </w:rPr>
            </w:pPr>
            <w:r>
              <w:rPr>
                <w:rFonts w:cs="宋体"/>
                <w:color w:val="000000"/>
                <w:sz w:val="24"/>
                <w:szCs w:val="24"/>
                <w:lang w:val="en-US"/>
              </w:rPr>
              <w:t xml:space="preserve"> 240.37 </w:t>
            </w:r>
          </w:p>
        </w:tc>
        <w:tc>
          <w:tcPr>
            <w:tcW w:w="984" w:type="pct"/>
            <w:tcBorders>
              <w:top w:val="single" w:sz="4" w:space="0" w:color="000000"/>
              <w:left w:val="single" w:sz="4" w:space="0" w:color="000000"/>
              <w:bottom w:val="single" w:sz="4" w:space="0" w:color="000000"/>
              <w:right w:val="single" w:sz="4" w:space="0" w:color="000000"/>
            </w:tcBorders>
            <w:noWrap/>
            <w:vAlign w:val="center"/>
          </w:tcPr>
          <w:p w14:paraId="4EAFCA2F" w14:textId="77777777" w:rsidR="00426391" w:rsidRDefault="00426391">
            <w:pPr>
              <w:widowControl/>
              <w:autoSpaceDE/>
              <w:autoSpaceDN/>
              <w:jc w:val="right"/>
              <w:rPr>
                <w:rFonts w:cs="宋体"/>
                <w:color w:val="000000"/>
                <w:sz w:val="24"/>
                <w:szCs w:val="24"/>
                <w:lang w:val="en-US"/>
              </w:rPr>
            </w:pPr>
          </w:p>
        </w:tc>
      </w:tr>
      <w:tr w:rsidR="00426391" w14:paraId="2E8160C1" w14:textId="77777777">
        <w:trPr>
          <w:trHeight w:val="312"/>
        </w:trPr>
        <w:tc>
          <w:tcPr>
            <w:tcW w:w="1410" w:type="pct"/>
            <w:tcBorders>
              <w:top w:val="single" w:sz="4" w:space="0" w:color="000000"/>
              <w:left w:val="single" w:sz="4" w:space="0" w:color="000000"/>
              <w:bottom w:val="single" w:sz="4" w:space="0" w:color="000000"/>
              <w:right w:val="single" w:sz="4" w:space="0" w:color="000000"/>
            </w:tcBorders>
            <w:vAlign w:val="center"/>
          </w:tcPr>
          <w:p w14:paraId="4C080ABE"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国有资本经营收入</w:t>
            </w:r>
          </w:p>
        </w:tc>
        <w:tc>
          <w:tcPr>
            <w:tcW w:w="897" w:type="pct"/>
            <w:tcBorders>
              <w:top w:val="single" w:sz="4" w:space="0" w:color="000000"/>
              <w:left w:val="single" w:sz="4" w:space="0" w:color="000000"/>
              <w:bottom w:val="single" w:sz="4" w:space="0" w:color="000000"/>
              <w:right w:val="single" w:sz="4" w:space="0" w:color="000000"/>
            </w:tcBorders>
            <w:noWrap/>
            <w:vAlign w:val="center"/>
          </w:tcPr>
          <w:p w14:paraId="422CF69B" w14:textId="77777777" w:rsidR="00426391" w:rsidRDefault="005F763F">
            <w:pPr>
              <w:widowControl/>
              <w:autoSpaceDE/>
              <w:autoSpaceDN/>
              <w:jc w:val="right"/>
              <w:rPr>
                <w:rFonts w:cs="宋体"/>
                <w:color w:val="000000"/>
                <w:sz w:val="24"/>
                <w:szCs w:val="24"/>
                <w:lang w:val="en-US"/>
              </w:rPr>
            </w:pPr>
            <w:r>
              <w:rPr>
                <w:rFonts w:cs="宋体"/>
                <w:color w:val="000000"/>
                <w:sz w:val="24"/>
                <w:szCs w:val="24"/>
                <w:lang w:val="en-US"/>
              </w:rPr>
              <w:t xml:space="preserve"> 13.23 </w:t>
            </w:r>
          </w:p>
        </w:tc>
        <w:tc>
          <w:tcPr>
            <w:tcW w:w="916" w:type="pct"/>
            <w:tcBorders>
              <w:top w:val="single" w:sz="4" w:space="0" w:color="000000"/>
              <w:left w:val="single" w:sz="4" w:space="0" w:color="000000"/>
              <w:bottom w:val="single" w:sz="4" w:space="0" w:color="000000"/>
              <w:right w:val="single" w:sz="4" w:space="0" w:color="000000"/>
            </w:tcBorders>
            <w:noWrap/>
            <w:vAlign w:val="center"/>
          </w:tcPr>
          <w:p w14:paraId="5F7738A8" w14:textId="77777777" w:rsidR="00426391" w:rsidRDefault="00426391">
            <w:pPr>
              <w:widowControl/>
              <w:autoSpaceDE/>
              <w:autoSpaceDN/>
              <w:jc w:val="right"/>
              <w:rPr>
                <w:rFonts w:cs="宋体"/>
                <w:color w:val="000000"/>
                <w:sz w:val="24"/>
                <w:szCs w:val="24"/>
                <w:lang w:val="en-US"/>
              </w:rPr>
            </w:pPr>
          </w:p>
        </w:tc>
        <w:tc>
          <w:tcPr>
            <w:tcW w:w="790" w:type="pct"/>
            <w:tcBorders>
              <w:top w:val="single" w:sz="4" w:space="0" w:color="000000"/>
              <w:left w:val="single" w:sz="4" w:space="0" w:color="000000"/>
              <w:bottom w:val="single" w:sz="4" w:space="0" w:color="000000"/>
              <w:right w:val="single" w:sz="4" w:space="0" w:color="000000"/>
            </w:tcBorders>
            <w:noWrap/>
            <w:vAlign w:val="center"/>
          </w:tcPr>
          <w:p w14:paraId="134BA410" w14:textId="77777777" w:rsidR="00426391" w:rsidRDefault="005F763F">
            <w:pPr>
              <w:widowControl/>
              <w:autoSpaceDE/>
              <w:autoSpaceDN/>
              <w:jc w:val="right"/>
              <w:rPr>
                <w:rFonts w:cs="宋体"/>
                <w:color w:val="000000"/>
                <w:sz w:val="24"/>
                <w:szCs w:val="24"/>
                <w:lang w:val="en-US"/>
              </w:rPr>
            </w:pPr>
            <w:r>
              <w:rPr>
                <w:rFonts w:cs="宋体"/>
                <w:color w:val="000000"/>
                <w:sz w:val="24"/>
                <w:szCs w:val="24"/>
                <w:lang w:val="en-US"/>
              </w:rPr>
              <w:t xml:space="preserve"> 13.23 </w:t>
            </w:r>
          </w:p>
        </w:tc>
        <w:tc>
          <w:tcPr>
            <w:tcW w:w="984" w:type="pct"/>
            <w:tcBorders>
              <w:top w:val="single" w:sz="4" w:space="0" w:color="000000"/>
              <w:left w:val="single" w:sz="4" w:space="0" w:color="000000"/>
              <w:bottom w:val="single" w:sz="4" w:space="0" w:color="000000"/>
              <w:right w:val="single" w:sz="4" w:space="0" w:color="000000"/>
            </w:tcBorders>
            <w:noWrap/>
            <w:vAlign w:val="center"/>
          </w:tcPr>
          <w:p w14:paraId="20B254BE" w14:textId="77777777" w:rsidR="00426391" w:rsidRDefault="00426391">
            <w:pPr>
              <w:widowControl/>
              <w:autoSpaceDE/>
              <w:autoSpaceDN/>
              <w:jc w:val="right"/>
              <w:rPr>
                <w:rFonts w:cs="宋体"/>
                <w:color w:val="000000"/>
                <w:sz w:val="24"/>
                <w:szCs w:val="24"/>
                <w:lang w:val="en-US"/>
              </w:rPr>
            </w:pPr>
          </w:p>
        </w:tc>
      </w:tr>
      <w:tr w:rsidR="00426391" w14:paraId="14CBE93F" w14:textId="77777777">
        <w:trPr>
          <w:trHeight w:val="624"/>
        </w:trPr>
        <w:tc>
          <w:tcPr>
            <w:tcW w:w="1410" w:type="pct"/>
            <w:tcBorders>
              <w:top w:val="single" w:sz="4" w:space="0" w:color="000000"/>
              <w:left w:val="single" w:sz="4" w:space="0" w:color="000000"/>
              <w:bottom w:val="single" w:sz="4" w:space="0" w:color="000000"/>
              <w:right w:val="single" w:sz="4" w:space="0" w:color="000000"/>
            </w:tcBorders>
            <w:vAlign w:val="center"/>
          </w:tcPr>
          <w:p w14:paraId="1778ED7B"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国有资源资产有偿使用收入</w:t>
            </w:r>
          </w:p>
        </w:tc>
        <w:tc>
          <w:tcPr>
            <w:tcW w:w="897" w:type="pct"/>
            <w:tcBorders>
              <w:top w:val="single" w:sz="4" w:space="0" w:color="000000"/>
              <w:left w:val="single" w:sz="4" w:space="0" w:color="000000"/>
              <w:bottom w:val="single" w:sz="4" w:space="0" w:color="000000"/>
              <w:right w:val="single" w:sz="4" w:space="0" w:color="000000"/>
            </w:tcBorders>
            <w:noWrap/>
            <w:vAlign w:val="center"/>
          </w:tcPr>
          <w:p w14:paraId="4E61AD96" w14:textId="77777777" w:rsidR="00426391" w:rsidRDefault="005F763F">
            <w:pPr>
              <w:widowControl/>
              <w:autoSpaceDE/>
              <w:autoSpaceDN/>
              <w:jc w:val="right"/>
              <w:rPr>
                <w:rFonts w:cs="宋体"/>
                <w:color w:val="000000"/>
                <w:sz w:val="24"/>
                <w:szCs w:val="24"/>
                <w:lang w:val="en-US"/>
              </w:rPr>
            </w:pPr>
            <w:r>
              <w:rPr>
                <w:rFonts w:cs="宋体"/>
                <w:color w:val="000000"/>
                <w:sz w:val="24"/>
                <w:szCs w:val="24"/>
                <w:lang w:val="en-US"/>
              </w:rPr>
              <w:t xml:space="preserve"> 21,554.15 </w:t>
            </w:r>
          </w:p>
        </w:tc>
        <w:tc>
          <w:tcPr>
            <w:tcW w:w="916" w:type="pct"/>
            <w:tcBorders>
              <w:top w:val="single" w:sz="4" w:space="0" w:color="000000"/>
              <w:left w:val="single" w:sz="4" w:space="0" w:color="000000"/>
              <w:bottom w:val="single" w:sz="4" w:space="0" w:color="000000"/>
              <w:right w:val="single" w:sz="4" w:space="0" w:color="000000"/>
            </w:tcBorders>
            <w:noWrap/>
            <w:vAlign w:val="center"/>
          </w:tcPr>
          <w:p w14:paraId="32ED8844" w14:textId="77777777" w:rsidR="00426391" w:rsidRDefault="00426391">
            <w:pPr>
              <w:widowControl/>
              <w:autoSpaceDE/>
              <w:autoSpaceDN/>
              <w:jc w:val="right"/>
              <w:rPr>
                <w:rFonts w:cs="宋体"/>
                <w:color w:val="000000"/>
                <w:sz w:val="24"/>
                <w:szCs w:val="24"/>
                <w:lang w:val="en-US"/>
              </w:rPr>
            </w:pPr>
          </w:p>
        </w:tc>
        <w:tc>
          <w:tcPr>
            <w:tcW w:w="790" w:type="pct"/>
            <w:tcBorders>
              <w:top w:val="single" w:sz="4" w:space="0" w:color="000000"/>
              <w:left w:val="single" w:sz="4" w:space="0" w:color="000000"/>
              <w:bottom w:val="single" w:sz="4" w:space="0" w:color="000000"/>
              <w:right w:val="single" w:sz="4" w:space="0" w:color="000000"/>
            </w:tcBorders>
            <w:noWrap/>
            <w:vAlign w:val="center"/>
          </w:tcPr>
          <w:p w14:paraId="26723A4F" w14:textId="77777777" w:rsidR="00426391" w:rsidRDefault="005F763F">
            <w:pPr>
              <w:widowControl/>
              <w:autoSpaceDE/>
              <w:autoSpaceDN/>
              <w:jc w:val="right"/>
              <w:rPr>
                <w:rFonts w:cs="宋体"/>
                <w:color w:val="000000"/>
                <w:sz w:val="24"/>
                <w:szCs w:val="24"/>
                <w:lang w:val="en-US"/>
              </w:rPr>
            </w:pPr>
            <w:r>
              <w:rPr>
                <w:rFonts w:cs="宋体"/>
                <w:color w:val="000000"/>
                <w:sz w:val="24"/>
                <w:szCs w:val="24"/>
                <w:lang w:val="en-US"/>
              </w:rPr>
              <w:t xml:space="preserve"> 21,554.15 </w:t>
            </w:r>
          </w:p>
        </w:tc>
        <w:tc>
          <w:tcPr>
            <w:tcW w:w="984" w:type="pct"/>
            <w:tcBorders>
              <w:top w:val="single" w:sz="4" w:space="0" w:color="000000"/>
              <w:left w:val="single" w:sz="4" w:space="0" w:color="000000"/>
              <w:bottom w:val="single" w:sz="4" w:space="0" w:color="000000"/>
              <w:right w:val="single" w:sz="4" w:space="0" w:color="000000"/>
            </w:tcBorders>
            <w:noWrap/>
            <w:vAlign w:val="center"/>
          </w:tcPr>
          <w:p w14:paraId="17845B64" w14:textId="77777777" w:rsidR="00426391" w:rsidRDefault="00426391">
            <w:pPr>
              <w:widowControl/>
              <w:autoSpaceDE/>
              <w:autoSpaceDN/>
              <w:jc w:val="right"/>
              <w:rPr>
                <w:rFonts w:cs="宋体"/>
                <w:color w:val="000000"/>
                <w:sz w:val="24"/>
                <w:szCs w:val="24"/>
                <w:lang w:val="en-US"/>
              </w:rPr>
            </w:pPr>
          </w:p>
        </w:tc>
      </w:tr>
      <w:tr w:rsidR="00426391" w14:paraId="3624046A" w14:textId="77777777">
        <w:trPr>
          <w:trHeight w:val="407"/>
        </w:trPr>
        <w:tc>
          <w:tcPr>
            <w:tcW w:w="1410" w:type="pct"/>
            <w:tcBorders>
              <w:top w:val="single" w:sz="4" w:space="0" w:color="000000"/>
              <w:left w:val="single" w:sz="4" w:space="0" w:color="000000"/>
              <w:bottom w:val="single" w:sz="4" w:space="0" w:color="000000"/>
              <w:right w:val="single" w:sz="4" w:space="0" w:color="000000"/>
            </w:tcBorders>
            <w:vAlign w:val="center"/>
          </w:tcPr>
          <w:p w14:paraId="06057363"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行政事业性收费收入</w:t>
            </w:r>
          </w:p>
        </w:tc>
        <w:tc>
          <w:tcPr>
            <w:tcW w:w="897" w:type="pct"/>
            <w:tcBorders>
              <w:top w:val="single" w:sz="4" w:space="0" w:color="000000"/>
              <w:left w:val="single" w:sz="4" w:space="0" w:color="000000"/>
              <w:bottom w:val="single" w:sz="4" w:space="0" w:color="000000"/>
              <w:right w:val="single" w:sz="4" w:space="0" w:color="000000"/>
            </w:tcBorders>
            <w:noWrap/>
            <w:vAlign w:val="center"/>
          </w:tcPr>
          <w:p w14:paraId="1D7FDE2E" w14:textId="77777777" w:rsidR="00426391" w:rsidRDefault="005F763F">
            <w:pPr>
              <w:widowControl/>
              <w:autoSpaceDE/>
              <w:autoSpaceDN/>
              <w:jc w:val="right"/>
              <w:rPr>
                <w:rFonts w:cs="宋体"/>
                <w:color w:val="000000"/>
                <w:sz w:val="24"/>
                <w:szCs w:val="24"/>
                <w:lang w:val="en-US"/>
              </w:rPr>
            </w:pPr>
            <w:r>
              <w:rPr>
                <w:rFonts w:cs="宋体"/>
                <w:color w:val="000000"/>
                <w:sz w:val="24"/>
                <w:szCs w:val="24"/>
                <w:lang w:val="en-US"/>
              </w:rPr>
              <w:t xml:space="preserve"> 184.38 </w:t>
            </w:r>
          </w:p>
        </w:tc>
        <w:tc>
          <w:tcPr>
            <w:tcW w:w="916" w:type="pct"/>
            <w:tcBorders>
              <w:top w:val="single" w:sz="4" w:space="0" w:color="000000"/>
              <w:left w:val="single" w:sz="4" w:space="0" w:color="000000"/>
              <w:bottom w:val="single" w:sz="4" w:space="0" w:color="000000"/>
              <w:right w:val="single" w:sz="4" w:space="0" w:color="000000"/>
            </w:tcBorders>
            <w:noWrap/>
            <w:vAlign w:val="center"/>
          </w:tcPr>
          <w:p w14:paraId="3FAE7308" w14:textId="77777777" w:rsidR="00426391" w:rsidRDefault="00426391">
            <w:pPr>
              <w:widowControl/>
              <w:autoSpaceDE/>
              <w:autoSpaceDN/>
              <w:jc w:val="right"/>
              <w:rPr>
                <w:rFonts w:cs="宋体"/>
                <w:color w:val="000000"/>
                <w:sz w:val="24"/>
                <w:szCs w:val="24"/>
                <w:lang w:val="en-US"/>
              </w:rPr>
            </w:pPr>
          </w:p>
        </w:tc>
        <w:tc>
          <w:tcPr>
            <w:tcW w:w="790" w:type="pct"/>
            <w:tcBorders>
              <w:top w:val="single" w:sz="4" w:space="0" w:color="000000"/>
              <w:left w:val="single" w:sz="4" w:space="0" w:color="000000"/>
              <w:bottom w:val="single" w:sz="4" w:space="0" w:color="000000"/>
              <w:right w:val="single" w:sz="4" w:space="0" w:color="000000"/>
            </w:tcBorders>
            <w:noWrap/>
            <w:vAlign w:val="center"/>
          </w:tcPr>
          <w:p w14:paraId="2867FA07" w14:textId="77777777" w:rsidR="00426391" w:rsidRDefault="005F763F">
            <w:pPr>
              <w:widowControl/>
              <w:autoSpaceDE/>
              <w:autoSpaceDN/>
              <w:jc w:val="right"/>
              <w:rPr>
                <w:rFonts w:cs="宋体"/>
                <w:color w:val="000000"/>
                <w:sz w:val="24"/>
                <w:szCs w:val="24"/>
                <w:lang w:val="en-US"/>
              </w:rPr>
            </w:pPr>
            <w:r>
              <w:rPr>
                <w:rFonts w:cs="宋体"/>
                <w:color w:val="000000"/>
                <w:sz w:val="24"/>
                <w:szCs w:val="24"/>
                <w:lang w:val="en-US"/>
              </w:rPr>
              <w:t xml:space="preserve"> 184.38 </w:t>
            </w:r>
          </w:p>
        </w:tc>
        <w:tc>
          <w:tcPr>
            <w:tcW w:w="984" w:type="pct"/>
            <w:tcBorders>
              <w:top w:val="single" w:sz="4" w:space="0" w:color="000000"/>
              <w:left w:val="single" w:sz="4" w:space="0" w:color="000000"/>
              <w:bottom w:val="single" w:sz="4" w:space="0" w:color="000000"/>
              <w:right w:val="single" w:sz="4" w:space="0" w:color="000000"/>
            </w:tcBorders>
            <w:noWrap/>
            <w:vAlign w:val="center"/>
          </w:tcPr>
          <w:p w14:paraId="3AC41814" w14:textId="77777777" w:rsidR="00426391" w:rsidRDefault="00426391">
            <w:pPr>
              <w:widowControl/>
              <w:autoSpaceDE/>
              <w:autoSpaceDN/>
              <w:jc w:val="right"/>
              <w:rPr>
                <w:rFonts w:cs="宋体"/>
                <w:color w:val="000000"/>
                <w:sz w:val="24"/>
                <w:szCs w:val="24"/>
                <w:lang w:val="en-US"/>
              </w:rPr>
            </w:pPr>
          </w:p>
        </w:tc>
      </w:tr>
      <w:tr w:rsidR="00426391" w14:paraId="5751D159" w14:textId="77777777">
        <w:trPr>
          <w:trHeight w:val="422"/>
        </w:trPr>
        <w:tc>
          <w:tcPr>
            <w:tcW w:w="1410" w:type="pct"/>
            <w:tcBorders>
              <w:top w:val="single" w:sz="4" w:space="0" w:color="000000"/>
              <w:left w:val="single" w:sz="4" w:space="0" w:color="000000"/>
              <w:bottom w:val="single" w:sz="4" w:space="0" w:color="000000"/>
              <w:right w:val="single" w:sz="4" w:space="0" w:color="000000"/>
            </w:tcBorders>
            <w:vAlign w:val="center"/>
          </w:tcPr>
          <w:p w14:paraId="47FF500D" w14:textId="77777777" w:rsidR="00426391" w:rsidRDefault="005F763F">
            <w:pPr>
              <w:widowControl/>
              <w:autoSpaceDE/>
              <w:autoSpaceDN/>
              <w:jc w:val="center"/>
              <w:rPr>
                <w:rFonts w:cs="宋体"/>
                <w:color w:val="000000"/>
                <w:sz w:val="24"/>
                <w:szCs w:val="24"/>
                <w:lang w:val="en-US"/>
              </w:rPr>
            </w:pPr>
            <w:r>
              <w:rPr>
                <w:rFonts w:cs="宋体" w:hint="eastAsia"/>
                <w:color w:val="000000"/>
                <w:sz w:val="24"/>
                <w:szCs w:val="24"/>
                <w:lang w:val="en-US"/>
              </w:rPr>
              <w:t>污水处理费收入</w:t>
            </w:r>
          </w:p>
        </w:tc>
        <w:tc>
          <w:tcPr>
            <w:tcW w:w="897" w:type="pct"/>
            <w:tcBorders>
              <w:top w:val="single" w:sz="4" w:space="0" w:color="000000"/>
              <w:left w:val="single" w:sz="4" w:space="0" w:color="000000"/>
              <w:bottom w:val="single" w:sz="4" w:space="0" w:color="000000"/>
              <w:right w:val="single" w:sz="4" w:space="0" w:color="000000"/>
            </w:tcBorders>
            <w:noWrap/>
            <w:vAlign w:val="center"/>
          </w:tcPr>
          <w:p w14:paraId="4061197A" w14:textId="77777777" w:rsidR="00426391" w:rsidRDefault="005F763F">
            <w:pPr>
              <w:widowControl/>
              <w:autoSpaceDE/>
              <w:autoSpaceDN/>
              <w:jc w:val="right"/>
              <w:rPr>
                <w:rFonts w:cs="宋体"/>
                <w:color w:val="000000"/>
                <w:sz w:val="24"/>
                <w:szCs w:val="24"/>
                <w:lang w:val="en-US"/>
              </w:rPr>
            </w:pPr>
            <w:r>
              <w:rPr>
                <w:rFonts w:cs="宋体"/>
                <w:color w:val="000000"/>
                <w:sz w:val="24"/>
                <w:szCs w:val="24"/>
                <w:lang w:val="en-US"/>
              </w:rPr>
              <w:t xml:space="preserve"> 81,415.89 </w:t>
            </w:r>
          </w:p>
        </w:tc>
        <w:tc>
          <w:tcPr>
            <w:tcW w:w="916" w:type="pct"/>
            <w:tcBorders>
              <w:top w:val="single" w:sz="4" w:space="0" w:color="000000"/>
              <w:left w:val="single" w:sz="4" w:space="0" w:color="000000"/>
              <w:bottom w:val="single" w:sz="4" w:space="0" w:color="000000"/>
              <w:right w:val="single" w:sz="4" w:space="0" w:color="000000"/>
            </w:tcBorders>
            <w:noWrap/>
            <w:vAlign w:val="center"/>
          </w:tcPr>
          <w:p w14:paraId="2A1C1FC0" w14:textId="77777777" w:rsidR="00426391" w:rsidRDefault="005F763F">
            <w:pPr>
              <w:widowControl/>
              <w:autoSpaceDE/>
              <w:autoSpaceDN/>
              <w:jc w:val="right"/>
              <w:rPr>
                <w:rFonts w:cs="宋体"/>
                <w:color w:val="000000"/>
                <w:sz w:val="24"/>
                <w:szCs w:val="24"/>
                <w:lang w:val="en-US"/>
              </w:rPr>
            </w:pPr>
            <w:r>
              <w:rPr>
                <w:rFonts w:cs="宋体"/>
                <w:color w:val="000000"/>
                <w:sz w:val="24"/>
                <w:szCs w:val="24"/>
                <w:lang w:val="en-US"/>
              </w:rPr>
              <w:t xml:space="preserve"> 81,415.89 </w:t>
            </w:r>
          </w:p>
        </w:tc>
        <w:tc>
          <w:tcPr>
            <w:tcW w:w="790" w:type="pct"/>
            <w:tcBorders>
              <w:top w:val="single" w:sz="4" w:space="0" w:color="000000"/>
              <w:left w:val="single" w:sz="4" w:space="0" w:color="000000"/>
              <w:bottom w:val="single" w:sz="4" w:space="0" w:color="000000"/>
              <w:right w:val="single" w:sz="4" w:space="0" w:color="000000"/>
            </w:tcBorders>
            <w:noWrap/>
            <w:vAlign w:val="center"/>
          </w:tcPr>
          <w:p w14:paraId="1D270C95" w14:textId="77777777" w:rsidR="00426391" w:rsidRDefault="00426391">
            <w:pPr>
              <w:widowControl/>
              <w:autoSpaceDE/>
              <w:autoSpaceDN/>
              <w:jc w:val="right"/>
              <w:rPr>
                <w:rFonts w:cs="宋体"/>
                <w:color w:val="000000"/>
                <w:sz w:val="24"/>
                <w:szCs w:val="24"/>
                <w:lang w:val="en-US"/>
              </w:rPr>
            </w:pPr>
          </w:p>
        </w:tc>
        <w:tc>
          <w:tcPr>
            <w:tcW w:w="984" w:type="pct"/>
            <w:tcBorders>
              <w:top w:val="single" w:sz="4" w:space="0" w:color="000000"/>
              <w:left w:val="single" w:sz="4" w:space="0" w:color="000000"/>
              <w:bottom w:val="single" w:sz="4" w:space="0" w:color="000000"/>
              <w:right w:val="single" w:sz="4" w:space="0" w:color="000000"/>
            </w:tcBorders>
            <w:noWrap/>
            <w:vAlign w:val="center"/>
          </w:tcPr>
          <w:p w14:paraId="3C3E6AFB" w14:textId="77777777" w:rsidR="00426391" w:rsidRDefault="00426391">
            <w:pPr>
              <w:widowControl/>
              <w:autoSpaceDE/>
              <w:autoSpaceDN/>
              <w:jc w:val="right"/>
              <w:rPr>
                <w:rFonts w:cs="宋体"/>
                <w:color w:val="000000"/>
                <w:sz w:val="24"/>
                <w:szCs w:val="24"/>
                <w:lang w:val="en-US"/>
              </w:rPr>
            </w:pPr>
          </w:p>
        </w:tc>
      </w:tr>
      <w:tr w:rsidR="00426391" w14:paraId="666E4A15" w14:textId="77777777">
        <w:trPr>
          <w:trHeight w:val="563"/>
        </w:trPr>
        <w:tc>
          <w:tcPr>
            <w:tcW w:w="1410" w:type="pct"/>
            <w:tcBorders>
              <w:top w:val="single" w:sz="4" w:space="0" w:color="000000"/>
              <w:left w:val="single" w:sz="4" w:space="0" w:color="000000"/>
              <w:bottom w:val="single" w:sz="4" w:space="0" w:color="000000"/>
              <w:right w:val="single" w:sz="4" w:space="0" w:color="000000"/>
            </w:tcBorders>
            <w:vAlign w:val="center"/>
          </w:tcPr>
          <w:p w14:paraId="75FAD1B8"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合计</w:t>
            </w:r>
          </w:p>
        </w:tc>
        <w:tc>
          <w:tcPr>
            <w:tcW w:w="897" w:type="pct"/>
            <w:tcBorders>
              <w:top w:val="single" w:sz="4" w:space="0" w:color="000000"/>
              <w:left w:val="single" w:sz="4" w:space="0" w:color="000000"/>
              <w:bottom w:val="single" w:sz="4" w:space="0" w:color="000000"/>
              <w:right w:val="single" w:sz="4" w:space="0" w:color="000000"/>
            </w:tcBorders>
            <w:noWrap/>
            <w:vAlign w:val="center"/>
          </w:tcPr>
          <w:p w14:paraId="463BB685" w14:textId="77777777" w:rsidR="00426391" w:rsidRDefault="005F763F">
            <w:pPr>
              <w:widowControl/>
              <w:autoSpaceDE/>
              <w:autoSpaceDN/>
              <w:jc w:val="right"/>
              <w:rPr>
                <w:rFonts w:cs="宋体"/>
                <w:b/>
                <w:bCs/>
                <w:color w:val="000000"/>
                <w:sz w:val="24"/>
                <w:szCs w:val="24"/>
                <w:lang w:val="en-US"/>
              </w:rPr>
            </w:pPr>
            <w:r>
              <w:rPr>
                <w:rFonts w:cs="宋体"/>
                <w:b/>
                <w:bCs/>
                <w:color w:val="000000"/>
                <w:sz w:val="24"/>
                <w:szCs w:val="24"/>
                <w:lang w:val="en-US"/>
              </w:rPr>
              <w:t xml:space="preserve">111,575.64 </w:t>
            </w:r>
          </w:p>
        </w:tc>
        <w:tc>
          <w:tcPr>
            <w:tcW w:w="916" w:type="pct"/>
            <w:tcBorders>
              <w:top w:val="single" w:sz="4" w:space="0" w:color="000000"/>
              <w:left w:val="single" w:sz="4" w:space="0" w:color="000000"/>
              <w:bottom w:val="single" w:sz="4" w:space="0" w:color="000000"/>
              <w:right w:val="single" w:sz="4" w:space="0" w:color="000000"/>
            </w:tcBorders>
            <w:noWrap/>
            <w:vAlign w:val="center"/>
          </w:tcPr>
          <w:p w14:paraId="375E68B0" w14:textId="77777777" w:rsidR="00426391" w:rsidRDefault="005F763F">
            <w:pPr>
              <w:widowControl/>
              <w:autoSpaceDE/>
              <w:autoSpaceDN/>
              <w:jc w:val="right"/>
              <w:rPr>
                <w:rFonts w:cs="宋体"/>
                <w:b/>
                <w:bCs/>
                <w:color w:val="000000"/>
                <w:sz w:val="24"/>
                <w:szCs w:val="24"/>
                <w:lang w:val="en-US"/>
              </w:rPr>
            </w:pPr>
            <w:r>
              <w:rPr>
                <w:rFonts w:cs="宋体"/>
                <w:b/>
                <w:bCs/>
                <w:color w:val="000000"/>
                <w:sz w:val="24"/>
                <w:szCs w:val="24"/>
                <w:lang w:val="en-US"/>
              </w:rPr>
              <w:t xml:space="preserve"> 81,415.89 </w:t>
            </w:r>
          </w:p>
        </w:tc>
        <w:tc>
          <w:tcPr>
            <w:tcW w:w="790" w:type="pct"/>
            <w:tcBorders>
              <w:top w:val="single" w:sz="4" w:space="0" w:color="000000"/>
              <w:left w:val="single" w:sz="4" w:space="0" w:color="000000"/>
              <w:bottom w:val="single" w:sz="4" w:space="0" w:color="000000"/>
              <w:right w:val="single" w:sz="4" w:space="0" w:color="000000"/>
            </w:tcBorders>
            <w:noWrap/>
            <w:vAlign w:val="center"/>
          </w:tcPr>
          <w:p w14:paraId="79DDFC77" w14:textId="77777777" w:rsidR="00426391" w:rsidRDefault="005F763F">
            <w:pPr>
              <w:widowControl/>
              <w:autoSpaceDE/>
              <w:autoSpaceDN/>
              <w:jc w:val="right"/>
              <w:rPr>
                <w:rFonts w:cs="宋体"/>
                <w:b/>
                <w:bCs/>
                <w:color w:val="000000"/>
                <w:sz w:val="24"/>
                <w:szCs w:val="24"/>
                <w:lang w:val="en-US"/>
              </w:rPr>
            </w:pPr>
            <w:r>
              <w:rPr>
                <w:rFonts w:cs="宋体"/>
                <w:b/>
                <w:bCs/>
                <w:color w:val="000000"/>
                <w:sz w:val="24"/>
                <w:szCs w:val="24"/>
                <w:lang w:val="en-US"/>
              </w:rPr>
              <w:t xml:space="preserve">21,992.13 </w:t>
            </w:r>
          </w:p>
        </w:tc>
        <w:tc>
          <w:tcPr>
            <w:tcW w:w="984" w:type="pct"/>
            <w:tcBorders>
              <w:top w:val="single" w:sz="4" w:space="0" w:color="000000"/>
              <w:left w:val="single" w:sz="4" w:space="0" w:color="000000"/>
              <w:bottom w:val="single" w:sz="4" w:space="0" w:color="000000"/>
              <w:right w:val="single" w:sz="4" w:space="0" w:color="000000"/>
            </w:tcBorders>
            <w:noWrap/>
            <w:vAlign w:val="center"/>
          </w:tcPr>
          <w:p w14:paraId="323E2FE9" w14:textId="77777777" w:rsidR="00426391" w:rsidRDefault="005F763F">
            <w:pPr>
              <w:widowControl/>
              <w:autoSpaceDE/>
              <w:autoSpaceDN/>
              <w:jc w:val="right"/>
              <w:rPr>
                <w:rFonts w:cs="宋体"/>
                <w:b/>
                <w:bCs/>
                <w:color w:val="000000"/>
                <w:sz w:val="24"/>
                <w:szCs w:val="24"/>
                <w:lang w:val="en-US"/>
              </w:rPr>
            </w:pPr>
            <w:r>
              <w:rPr>
                <w:rFonts w:cs="宋体"/>
                <w:b/>
                <w:bCs/>
                <w:color w:val="000000"/>
                <w:sz w:val="24"/>
                <w:szCs w:val="24"/>
                <w:lang w:val="en-US"/>
              </w:rPr>
              <w:t xml:space="preserve"> 8,167.62 </w:t>
            </w:r>
          </w:p>
        </w:tc>
      </w:tr>
    </w:tbl>
    <w:p w14:paraId="68DC2A0F" w14:textId="77777777" w:rsidR="00426391" w:rsidRDefault="00426391">
      <w:pPr>
        <w:widowControl/>
        <w:autoSpaceDE/>
        <w:autoSpaceDN/>
        <w:jc w:val="center"/>
        <w:rPr>
          <w:rFonts w:cs="宋体"/>
          <w:color w:val="000000"/>
          <w:sz w:val="24"/>
          <w:szCs w:val="24"/>
          <w:lang w:val="en-US"/>
        </w:rPr>
      </w:pPr>
    </w:p>
    <w:p w14:paraId="7F0817EF" w14:textId="77777777" w:rsidR="00426391" w:rsidRDefault="00426391">
      <w:pPr>
        <w:pStyle w:val="a4"/>
        <w:spacing w:line="560" w:lineRule="exact"/>
        <w:ind w:firstLineChars="200" w:firstLine="602"/>
        <w:outlineLvl w:val="1"/>
        <w:rPr>
          <w:rFonts w:ascii="仿宋" w:eastAsia="仿宋" w:hAnsi="仿宋" w:cs="仿宋"/>
          <w:b/>
          <w:bCs/>
          <w:sz w:val="30"/>
          <w:szCs w:val="30"/>
        </w:rPr>
      </w:pPr>
      <w:bookmarkStart w:id="34" w:name="_Toc9296"/>
      <w:bookmarkStart w:id="35" w:name="_Toc6639"/>
      <w:bookmarkStart w:id="36" w:name="_Toc32328"/>
    </w:p>
    <w:p w14:paraId="53707D94" w14:textId="77777777" w:rsidR="00426391" w:rsidRDefault="005F763F">
      <w:pPr>
        <w:pStyle w:val="a4"/>
        <w:spacing w:line="560" w:lineRule="exact"/>
        <w:ind w:firstLineChars="200" w:firstLine="602"/>
        <w:outlineLvl w:val="1"/>
        <w:rPr>
          <w:rFonts w:ascii="仿宋" w:eastAsia="仿宋" w:hAnsi="仿宋" w:cs="仿宋"/>
          <w:b/>
          <w:bCs/>
          <w:sz w:val="30"/>
          <w:szCs w:val="30"/>
        </w:rPr>
      </w:pPr>
      <w:r>
        <w:rPr>
          <w:rFonts w:ascii="仿宋" w:eastAsia="仿宋" w:hAnsi="仿宋" w:cs="仿宋" w:hint="eastAsia"/>
          <w:b/>
          <w:bCs/>
          <w:sz w:val="30"/>
          <w:szCs w:val="30"/>
        </w:rPr>
        <w:t>（</w:t>
      </w:r>
      <w:r>
        <w:rPr>
          <w:rFonts w:ascii="仿宋" w:eastAsia="仿宋" w:hAnsi="仿宋" w:cs="仿宋" w:hint="eastAsia"/>
          <w:b/>
          <w:bCs/>
          <w:sz w:val="30"/>
          <w:szCs w:val="30"/>
          <w:lang w:val="en-US"/>
        </w:rPr>
        <w:t>三</w:t>
      </w:r>
      <w:r>
        <w:rPr>
          <w:rFonts w:ascii="仿宋" w:eastAsia="仿宋" w:hAnsi="仿宋" w:cs="仿宋" w:hint="eastAsia"/>
          <w:b/>
          <w:bCs/>
          <w:sz w:val="30"/>
          <w:szCs w:val="30"/>
        </w:rPr>
        <w:t>）部门整体绩效目标</w:t>
      </w:r>
      <w:bookmarkEnd w:id="34"/>
      <w:bookmarkEnd w:id="35"/>
      <w:bookmarkEnd w:id="36"/>
    </w:p>
    <w:p w14:paraId="25EB3895" w14:textId="77777777" w:rsidR="00426391" w:rsidRDefault="005F763F">
      <w:pPr>
        <w:pStyle w:val="3"/>
        <w:spacing w:line="560" w:lineRule="exact"/>
        <w:ind w:firstLineChars="200" w:firstLine="602"/>
        <w:rPr>
          <w:sz w:val="30"/>
          <w:szCs w:val="30"/>
          <w:lang w:val="en-US"/>
        </w:rPr>
      </w:pPr>
      <w:bookmarkStart w:id="37" w:name="_Toc27978"/>
      <w:bookmarkStart w:id="38" w:name="_Toc27780"/>
      <w:bookmarkStart w:id="39" w:name="_Toc10022"/>
      <w:bookmarkStart w:id="40" w:name="_Toc29201"/>
      <w:bookmarkStart w:id="41" w:name="_Toc20853"/>
      <w:bookmarkStart w:id="42" w:name="_Toc32705"/>
      <w:r>
        <w:rPr>
          <w:rFonts w:hint="eastAsia"/>
          <w:sz w:val="30"/>
          <w:szCs w:val="30"/>
          <w:lang w:val="en-US"/>
        </w:rPr>
        <w:t>1.</w:t>
      </w:r>
      <w:r>
        <w:rPr>
          <w:rFonts w:hint="eastAsia"/>
          <w:sz w:val="30"/>
          <w:szCs w:val="30"/>
        </w:rPr>
        <w:t>绩效总目标</w:t>
      </w:r>
      <w:bookmarkEnd w:id="37"/>
      <w:bookmarkEnd w:id="38"/>
      <w:bookmarkEnd w:id="39"/>
      <w:bookmarkEnd w:id="40"/>
      <w:bookmarkEnd w:id="41"/>
      <w:bookmarkEnd w:id="42"/>
    </w:p>
    <w:p w14:paraId="07422517" w14:textId="77777777" w:rsidR="00426391" w:rsidRDefault="005F763F">
      <w:pPr>
        <w:pStyle w:val="a4"/>
        <w:spacing w:line="560" w:lineRule="exact"/>
        <w:ind w:firstLineChars="200" w:firstLine="600"/>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统筹推进“安全水务、资源水务、生态水务、民生水务、法治水务”，实现“水安全保障可靠、水资源配置合理、水生态健康优美、水法治保障有力”的发展目标，建成让人民群众有更多获得感和更高满意度的现代化水务综合保障体系。</w:t>
      </w:r>
    </w:p>
    <w:p w14:paraId="367B209A" w14:textId="77777777" w:rsidR="00426391" w:rsidRDefault="005F763F">
      <w:pPr>
        <w:pStyle w:val="3"/>
        <w:spacing w:line="560" w:lineRule="exact"/>
        <w:ind w:firstLineChars="200" w:firstLine="602"/>
        <w:rPr>
          <w:sz w:val="30"/>
          <w:szCs w:val="30"/>
          <w:lang w:val="en-US"/>
        </w:rPr>
      </w:pPr>
      <w:bookmarkStart w:id="43" w:name="_Toc31005"/>
      <w:bookmarkStart w:id="44" w:name="_Toc7448"/>
      <w:bookmarkStart w:id="45" w:name="_Toc26721"/>
      <w:bookmarkStart w:id="46" w:name="_Toc357"/>
      <w:bookmarkStart w:id="47" w:name="_Toc14097"/>
      <w:bookmarkStart w:id="48" w:name="_Toc14331"/>
      <w:r>
        <w:rPr>
          <w:rFonts w:hint="eastAsia"/>
          <w:sz w:val="30"/>
          <w:szCs w:val="30"/>
          <w:lang w:val="en-US"/>
        </w:rPr>
        <w:t>2.</w:t>
      </w:r>
      <w:r>
        <w:rPr>
          <w:rFonts w:hint="eastAsia"/>
          <w:sz w:val="30"/>
          <w:szCs w:val="30"/>
        </w:rPr>
        <w:t>中长期绩效目标</w:t>
      </w:r>
      <w:bookmarkEnd w:id="43"/>
      <w:bookmarkEnd w:id="44"/>
      <w:bookmarkEnd w:id="45"/>
      <w:bookmarkEnd w:id="46"/>
      <w:bookmarkEnd w:id="47"/>
      <w:bookmarkEnd w:id="48"/>
    </w:p>
    <w:p w14:paraId="6580B632" w14:textId="77777777" w:rsidR="00426391" w:rsidRDefault="005F763F">
      <w:pPr>
        <w:pStyle w:val="a4"/>
        <w:spacing w:line="560" w:lineRule="exact"/>
        <w:ind w:firstLineChars="200" w:firstLine="640"/>
        <w:rPr>
          <w:rFonts w:ascii="仿宋" w:eastAsia="仿宋" w:hAnsi="仿宋" w:cs="Times New Roman"/>
          <w:kern w:val="2"/>
          <w:sz w:val="30"/>
          <w:szCs w:val="30"/>
        </w:rPr>
      </w:pPr>
      <w:r>
        <w:rPr>
          <w:rFonts w:ascii="仿宋" w:eastAsia="仿宋" w:hAnsi="仿宋" w:cs="Courier New" w:hint="eastAsia"/>
          <w:szCs w:val="21"/>
        </w:rPr>
        <w:t>贯彻落实多重国家战略和高质量发展要求，以习近平总书记“节水优先、空间均衡、系统治理、两手发力”治水方针为指导，按照“补短板、强监管、提质效”的要求，坚持问题导向，突出民生需求，着力补齐防洪减灾、城乡水生态环境、污水收集处理等方面短板，重点实施防洪减灾、防汛消险、农村生态治理、水环境整治提升、积淹水片区整治、城乡供水设施及应急水源地建设、城乡污水厂网新建改造等九大类城乡水务建设项目。</w:t>
      </w:r>
      <w:r>
        <w:rPr>
          <w:rFonts w:ascii="仿宋" w:eastAsia="仿宋" w:hAnsi="仿宋" w:cs="Times New Roman"/>
          <w:kern w:val="2"/>
          <w:sz w:val="30"/>
          <w:szCs w:val="30"/>
        </w:rPr>
        <w:tab/>
      </w:r>
    </w:p>
    <w:p w14:paraId="711E1C3C" w14:textId="77777777" w:rsidR="00426391" w:rsidRDefault="005F763F">
      <w:pPr>
        <w:pStyle w:val="3"/>
        <w:spacing w:line="560" w:lineRule="exact"/>
        <w:ind w:firstLineChars="200" w:firstLine="602"/>
        <w:rPr>
          <w:sz w:val="30"/>
          <w:szCs w:val="30"/>
        </w:rPr>
      </w:pPr>
      <w:bookmarkStart w:id="49" w:name="_Toc28352"/>
      <w:bookmarkStart w:id="50" w:name="_Toc20849"/>
      <w:bookmarkStart w:id="51" w:name="_Toc4927"/>
      <w:bookmarkStart w:id="52" w:name="_Toc23626"/>
      <w:bookmarkStart w:id="53" w:name="_Toc29660"/>
      <w:bookmarkStart w:id="54" w:name="_Toc20976"/>
      <w:r>
        <w:rPr>
          <w:rFonts w:hint="eastAsia"/>
          <w:sz w:val="30"/>
          <w:szCs w:val="30"/>
          <w:lang w:val="en-US"/>
        </w:rPr>
        <w:t>3.</w:t>
      </w:r>
      <w:r>
        <w:rPr>
          <w:sz w:val="30"/>
          <w:szCs w:val="30"/>
        </w:rPr>
        <w:t>20</w:t>
      </w:r>
      <w:r>
        <w:rPr>
          <w:sz w:val="30"/>
          <w:szCs w:val="30"/>
          <w:lang w:val="en-US"/>
        </w:rPr>
        <w:t>2</w:t>
      </w:r>
      <w:r>
        <w:rPr>
          <w:rFonts w:hint="eastAsia"/>
          <w:sz w:val="30"/>
          <w:szCs w:val="30"/>
          <w:lang w:val="en-US"/>
        </w:rPr>
        <w:t>4</w:t>
      </w:r>
      <w:r>
        <w:rPr>
          <w:rFonts w:hint="eastAsia"/>
          <w:sz w:val="30"/>
          <w:szCs w:val="30"/>
        </w:rPr>
        <w:t>年度绩效目标</w:t>
      </w:r>
      <w:bookmarkEnd w:id="49"/>
      <w:bookmarkEnd w:id="50"/>
      <w:bookmarkEnd w:id="51"/>
      <w:bookmarkEnd w:id="52"/>
      <w:bookmarkEnd w:id="53"/>
      <w:bookmarkEnd w:id="54"/>
    </w:p>
    <w:p w14:paraId="29B0C896" w14:textId="51591E32" w:rsidR="00426391" w:rsidRDefault="005F763F">
      <w:pPr>
        <w:pStyle w:val="a4"/>
        <w:spacing w:line="560" w:lineRule="exact"/>
        <w:ind w:firstLineChars="200" w:firstLine="640"/>
        <w:rPr>
          <w:rFonts w:ascii="仿宋" w:eastAsia="仿宋" w:hAnsi="仿宋" w:cs="Arial"/>
          <w:szCs w:val="21"/>
        </w:rPr>
      </w:pPr>
      <w:r>
        <w:rPr>
          <w:rFonts w:ascii="仿宋" w:eastAsia="仿宋" w:hAnsi="仿宋" w:cs="Arial" w:hint="eastAsia"/>
          <w:szCs w:val="21"/>
        </w:rPr>
        <w:t>2024年市水务局党组将在市委正确领导下，锚定习近平总书记赋予江苏的“四个走在前”</w:t>
      </w:r>
      <w:r w:rsidR="00110EA1">
        <w:rPr>
          <w:rFonts w:ascii="仿宋" w:eastAsia="仿宋" w:hAnsi="仿宋" w:cs="Arial" w:hint="eastAsia"/>
          <w:szCs w:val="21"/>
        </w:rPr>
        <w:t>和</w:t>
      </w:r>
      <w:r>
        <w:rPr>
          <w:rFonts w:ascii="仿宋" w:eastAsia="仿宋" w:hAnsi="仿宋" w:cs="Arial" w:hint="eastAsia"/>
          <w:szCs w:val="21"/>
        </w:rPr>
        <w:t>“四个新”重大任务，聚焦五个关键，答好五道考题，全力推进水务治理现代化再上新台阶。</w:t>
      </w:r>
    </w:p>
    <w:p w14:paraId="73E70715" w14:textId="77777777" w:rsidR="00426391" w:rsidRDefault="005F763F">
      <w:pPr>
        <w:pStyle w:val="a4"/>
        <w:numPr>
          <w:ilvl w:val="0"/>
          <w:numId w:val="2"/>
        </w:numPr>
        <w:spacing w:line="560" w:lineRule="exact"/>
        <w:ind w:firstLineChars="200" w:firstLine="640"/>
        <w:rPr>
          <w:rFonts w:ascii="仿宋" w:eastAsia="仿宋" w:hAnsi="仿宋" w:cs="Arial"/>
          <w:szCs w:val="21"/>
        </w:rPr>
      </w:pPr>
      <w:r>
        <w:rPr>
          <w:rFonts w:ascii="仿宋" w:eastAsia="仿宋" w:hAnsi="仿宋" w:cs="Arial" w:hint="eastAsia"/>
          <w:szCs w:val="21"/>
        </w:rPr>
        <w:t>聚焦底线红线，答好引领引航考题。</w:t>
      </w:r>
    </w:p>
    <w:p w14:paraId="0AA94779" w14:textId="77777777" w:rsidR="00426391" w:rsidRDefault="005F763F">
      <w:pPr>
        <w:pStyle w:val="a4"/>
        <w:numPr>
          <w:ilvl w:val="0"/>
          <w:numId w:val="2"/>
        </w:numPr>
        <w:spacing w:line="560" w:lineRule="exact"/>
        <w:ind w:firstLineChars="200" w:firstLine="640"/>
        <w:rPr>
          <w:rFonts w:ascii="仿宋" w:eastAsia="仿宋" w:hAnsi="仿宋"/>
          <w:sz w:val="30"/>
          <w:szCs w:val="30"/>
        </w:rPr>
      </w:pPr>
      <w:r>
        <w:rPr>
          <w:rFonts w:ascii="仿宋" w:eastAsia="仿宋" w:hAnsi="仿宋" w:cs="Arial" w:hint="eastAsia"/>
          <w:szCs w:val="21"/>
        </w:rPr>
        <w:t>聚焦环境提升，答好整改整治考题。</w:t>
      </w:r>
    </w:p>
    <w:p w14:paraId="67425A3B" w14:textId="77777777" w:rsidR="00426391" w:rsidRDefault="005F763F">
      <w:pPr>
        <w:pStyle w:val="a4"/>
        <w:numPr>
          <w:ilvl w:val="0"/>
          <w:numId w:val="2"/>
        </w:numPr>
        <w:spacing w:line="560" w:lineRule="exact"/>
        <w:ind w:firstLineChars="200" w:firstLine="640"/>
        <w:rPr>
          <w:rFonts w:ascii="仿宋" w:eastAsia="仿宋" w:hAnsi="仿宋"/>
          <w:sz w:val="30"/>
          <w:szCs w:val="30"/>
        </w:rPr>
      </w:pPr>
      <w:r>
        <w:rPr>
          <w:rFonts w:ascii="仿宋" w:eastAsia="仿宋" w:hAnsi="仿宋" w:cs="Arial" w:hint="eastAsia"/>
          <w:szCs w:val="21"/>
        </w:rPr>
        <w:t>聚焦韧性发展，答好强网强基考题。</w:t>
      </w:r>
    </w:p>
    <w:p w14:paraId="6AB31AF0" w14:textId="77777777" w:rsidR="00426391" w:rsidRDefault="005F763F">
      <w:pPr>
        <w:pStyle w:val="a4"/>
        <w:numPr>
          <w:ilvl w:val="0"/>
          <w:numId w:val="2"/>
        </w:numPr>
        <w:spacing w:line="560" w:lineRule="exact"/>
        <w:ind w:firstLineChars="200" w:firstLine="640"/>
        <w:rPr>
          <w:rFonts w:ascii="仿宋" w:eastAsia="仿宋" w:hAnsi="仿宋"/>
          <w:sz w:val="30"/>
          <w:szCs w:val="30"/>
        </w:rPr>
      </w:pPr>
      <w:r>
        <w:rPr>
          <w:rFonts w:ascii="仿宋" w:eastAsia="仿宋" w:hAnsi="仿宋" w:cs="Arial" w:hint="eastAsia"/>
          <w:szCs w:val="21"/>
        </w:rPr>
        <w:t>聚焦民生福祉，答好保安保供考题。</w:t>
      </w:r>
    </w:p>
    <w:p w14:paraId="2809F6EB" w14:textId="77777777" w:rsidR="00426391" w:rsidRDefault="005F763F">
      <w:pPr>
        <w:pStyle w:val="a4"/>
        <w:numPr>
          <w:ilvl w:val="0"/>
          <w:numId w:val="2"/>
        </w:numPr>
        <w:spacing w:line="560" w:lineRule="exact"/>
        <w:ind w:firstLineChars="200" w:firstLine="640"/>
        <w:rPr>
          <w:rFonts w:ascii="仿宋" w:eastAsia="仿宋" w:hAnsi="仿宋"/>
          <w:sz w:val="30"/>
          <w:szCs w:val="30"/>
        </w:rPr>
      </w:pPr>
      <w:r>
        <w:rPr>
          <w:rFonts w:ascii="仿宋" w:eastAsia="仿宋" w:hAnsi="仿宋" w:cs="Arial" w:hint="eastAsia"/>
          <w:szCs w:val="21"/>
        </w:rPr>
        <w:t>聚焦创新驱动，答好提标提质考题。</w:t>
      </w:r>
    </w:p>
    <w:p w14:paraId="6C1DBA18" w14:textId="77777777" w:rsidR="00426391" w:rsidRDefault="005F763F">
      <w:pPr>
        <w:pStyle w:val="1"/>
        <w:spacing w:before="0" w:after="0" w:line="560" w:lineRule="exact"/>
        <w:ind w:firstLineChars="200" w:firstLine="602"/>
        <w:rPr>
          <w:rFonts w:ascii="黑体" w:eastAsia="黑体" w:hAnsi="黑体" w:cs="黑体"/>
          <w:sz w:val="30"/>
          <w:szCs w:val="30"/>
          <w:lang w:val="en-US"/>
        </w:rPr>
      </w:pPr>
      <w:bookmarkStart w:id="55" w:name="_Toc11065"/>
      <w:bookmarkStart w:id="56" w:name="_Toc2779"/>
      <w:bookmarkStart w:id="57" w:name="_Toc546"/>
      <w:r>
        <w:rPr>
          <w:rFonts w:ascii="黑体" w:eastAsia="黑体" w:hAnsi="黑体" w:cs="黑体" w:hint="eastAsia"/>
          <w:sz w:val="30"/>
          <w:szCs w:val="30"/>
          <w:lang w:val="en-US"/>
        </w:rPr>
        <w:t>二、评价结论</w:t>
      </w:r>
      <w:bookmarkEnd w:id="55"/>
      <w:bookmarkEnd w:id="56"/>
      <w:bookmarkEnd w:id="57"/>
    </w:p>
    <w:p w14:paraId="00A8A1F1" w14:textId="77777777" w:rsidR="00426391" w:rsidRDefault="005F763F">
      <w:pPr>
        <w:pStyle w:val="2"/>
        <w:spacing w:before="0" w:after="0" w:line="560" w:lineRule="exact"/>
        <w:ind w:firstLineChars="200" w:firstLine="602"/>
        <w:jc w:val="both"/>
        <w:rPr>
          <w:rFonts w:ascii="仿宋" w:eastAsia="仿宋" w:hAnsi="仿宋"/>
          <w:sz w:val="30"/>
          <w:szCs w:val="30"/>
          <w:lang w:val="en-US"/>
        </w:rPr>
      </w:pPr>
      <w:bookmarkStart w:id="58" w:name="_Toc15023"/>
      <w:bookmarkStart w:id="59" w:name="_Toc24271"/>
      <w:bookmarkStart w:id="60" w:name="_Toc5505"/>
      <w:r>
        <w:rPr>
          <w:rFonts w:ascii="仿宋" w:eastAsia="仿宋" w:hAnsi="仿宋" w:hint="eastAsia"/>
          <w:sz w:val="30"/>
          <w:szCs w:val="30"/>
          <w:lang w:val="en-US"/>
        </w:rPr>
        <w:t>（一）评价对象</w:t>
      </w:r>
      <w:bookmarkEnd w:id="58"/>
      <w:bookmarkEnd w:id="59"/>
      <w:bookmarkEnd w:id="60"/>
    </w:p>
    <w:p w14:paraId="23DA2679"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南京市水务局</w:t>
      </w:r>
      <w:r>
        <w:rPr>
          <w:rFonts w:ascii="仿宋" w:eastAsia="仿宋" w:hAnsi="仿宋" w:cs="Times New Roman" w:hint="eastAsia"/>
          <w:kern w:val="2"/>
          <w:sz w:val="30"/>
          <w:szCs w:val="30"/>
          <w:lang w:val="en-US"/>
        </w:rPr>
        <w:t>局机关</w:t>
      </w:r>
      <w:r>
        <w:rPr>
          <w:rFonts w:ascii="仿宋" w:eastAsia="仿宋" w:hAnsi="仿宋" w:cs="Times New Roman" w:hint="eastAsia"/>
          <w:kern w:val="2"/>
          <w:sz w:val="30"/>
          <w:szCs w:val="30"/>
        </w:rPr>
        <w:t>及</w:t>
      </w:r>
      <w:r>
        <w:rPr>
          <w:rFonts w:ascii="仿宋" w:eastAsia="仿宋" w:hAnsi="仿宋" w:cs="Times New Roman" w:hint="eastAsia"/>
          <w:kern w:val="2"/>
          <w:sz w:val="30"/>
          <w:szCs w:val="30"/>
          <w:lang w:val="en-US"/>
        </w:rPr>
        <w:t>所有</w:t>
      </w:r>
      <w:r>
        <w:rPr>
          <w:rFonts w:ascii="仿宋" w:eastAsia="仿宋" w:hAnsi="仿宋" w:cs="Times New Roman" w:hint="eastAsia"/>
          <w:kern w:val="2"/>
          <w:sz w:val="30"/>
          <w:szCs w:val="30"/>
        </w:rPr>
        <w:t>局属</w:t>
      </w:r>
      <w:r>
        <w:rPr>
          <w:rFonts w:ascii="仿宋" w:eastAsia="仿宋" w:hAnsi="仿宋" w:cs="Times New Roman" w:hint="eastAsia"/>
          <w:kern w:val="2"/>
          <w:sz w:val="30"/>
          <w:szCs w:val="30"/>
          <w:lang w:val="en-US"/>
        </w:rPr>
        <w:t>事业</w:t>
      </w:r>
      <w:r>
        <w:rPr>
          <w:rFonts w:ascii="仿宋" w:eastAsia="仿宋" w:hAnsi="仿宋" w:cs="Times New Roman" w:hint="eastAsia"/>
          <w:kern w:val="2"/>
          <w:sz w:val="30"/>
          <w:szCs w:val="30"/>
        </w:rPr>
        <w:t>单位</w:t>
      </w:r>
    </w:p>
    <w:p w14:paraId="35F6D732" w14:textId="77777777" w:rsidR="00426391" w:rsidRDefault="005F763F">
      <w:pPr>
        <w:pStyle w:val="2"/>
        <w:spacing w:before="0" w:after="0" w:line="560" w:lineRule="exact"/>
        <w:ind w:firstLineChars="200" w:firstLine="602"/>
        <w:jc w:val="both"/>
        <w:rPr>
          <w:rFonts w:ascii="仿宋" w:eastAsia="仿宋" w:hAnsi="仿宋"/>
          <w:sz w:val="30"/>
          <w:szCs w:val="30"/>
          <w:lang w:val="en-US"/>
        </w:rPr>
      </w:pPr>
      <w:bookmarkStart w:id="61" w:name="_Toc14356"/>
      <w:bookmarkStart w:id="62" w:name="_Toc25295"/>
      <w:bookmarkStart w:id="63" w:name="_Toc26937"/>
      <w:r>
        <w:rPr>
          <w:rFonts w:ascii="仿宋" w:eastAsia="仿宋" w:hAnsi="仿宋" w:hint="eastAsia"/>
          <w:sz w:val="30"/>
          <w:szCs w:val="30"/>
          <w:lang w:val="en-US"/>
        </w:rPr>
        <w:t>（二）评价范围</w:t>
      </w:r>
      <w:bookmarkEnd w:id="61"/>
      <w:bookmarkEnd w:id="62"/>
      <w:bookmarkEnd w:id="63"/>
    </w:p>
    <w:p w14:paraId="201FB4D1"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本次评价涵盖</w:t>
      </w:r>
      <w:r>
        <w:rPr>
          <w:rFonts w:ascii="仿宋" w:eastAsia="仿宋" w:hAnsi="仿宋" w:cs="Times New Roman" w:hint="eastAsia"/>
          <w:kern w:val="2"/>
          <w:sz w:val="30"/>
          <w:szCs w:val="30"/>
        </w:rPr>
        <w:t>市水务局的所有预算收入与支出，</w:t>
      </w:r>
      <w:r>
        <w:rPr>
          <w:rFonts w:ascii="仿宋" w:eastAsia="仿宋" w:hAnsi="仿宋" w:cs="Times New Roman" w:hint="eastAsia"/>
          <w:kern w:val="2"/>
          <w:sz w:val="30"/>
          <w:szCs w:val="30"/>
          <w:lang w:val="en-US"/>
        </w:rPr>
        <w:t>包括</w:t>
      </w:r>
      <w:r>
        <w:rPr>
          <w:rFonts w:ascii="仿宋" w:eastAsia="仿宋" w:hAnsi="仿宋" w:cs="Times New Roman" w:hint="eastAsia"/>
          <w:kern w:val="2"/>
          <w:sz w:val="30"/>
          <w:szCs w:val="30"/>
        </w:rPr>
        <w:t>财政拨款、事业收入等各类资金来源及相应支出。同时围绕部门承担的水资源管理、水环境保护、防洪排涝、水利工程建设与管理等职责，以及南京市水利行业发展规划，以预算资金管理为核心，综合考量部门资产情况和各项业务活动，从运行成本、管理效率、履职效能、社会效应、可持续发展能力和服务对象满意度等方面，衡量部门整体及核心业务实施效果。</w:t>
      </w:r>
    </w:p>
    <w:p w14:paraId="3878B291" w14:textId="77777777" w:rsidR="00426391" w:rsidRDefault="005F763F">
      <w:pPr>
        <w:pStyle w:val="a4"/>
        <w:spacing w:line="560" w:lineRule="exact"/>
        <w:ind w:firstLineChars="200" w:firstLine="602"/>
        <w:jc w:val="both"/>
        <w:rPr>
          <w:rFonts w:ascii="仿宋" w:eastAsia="仿宋" w:hAnsi="仿宋" w:cs="Times New Roman"/>
          <w:b/>
          <w:bCs/>
          <w:kern w:val="2"/>
          <w:sz w:val="30"/>
          <w:szCs w:val="30"/>
        </w:rPr>
      </w:pPr>
      <w:r>
        <w:rPr>
          <w:rFonts w:ascii="仿宋" w:eastAsia="仿宋" w:hAnsi="仿宋" w:cs="Times New Roman" w:hint="eastAsia"/>
          <w:b/>
          <w:bCs/>
          <w:kern w:val="2"/>
          <w:sz w:val="30"/>
          <w:szCs w:val="30"/>
          <w:lang w:val="en-US"/>
        </w:rPr>
        <w:t>1.</w:t>
      </w:r>
      <w:r>
        <w:rPr>
          <w:rFonts w:ascii="仿宋" w:eastAsia="仿宋" w:hAnsi="仿宋" w:cs="Times New Roman" w:hint="eastAsia"/>
          <w:b/>
          <w:bCs/>
          <w:kern w:val="2"/>
          <w:sz w:val="30"/>
          <w:szCs w:val="30"/>
        </w:rPr>
        <w:t>整体绩效评价思路</w:t>
      </w:r>
    </w:p>
    <w:p w14:paraId="7B140564"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rPr>
        <w:t>一是明确部门职责及重点工作。</w:t>
      </w:r>
      <w:r>
        <w:rPr>
          <w:rFonts w:ascii="仿宋" w:eastAsia="仿宋" w:hAnsi="仿宋" w:cs="Times New Roman" w:hint="eastAsia"/>
          <w:kern w:val="2"/>
          <w:sz w:val="30"/>
          <w:szCs w:val="30"/>
          <w:lang w:val="en-US"/>
        </w:rPr>
        <w:t>深入剖析</w:t>
      </w:r>
      <w:r>
        <w:rPr>
          <w:rFonts w:ascii="仿宋" w:eastAsia="仿宋" w:hAnsi="仿宋" w:cs="Times New Roman" w:hint="eastAsia"/>
          <w:kern w:val="2"/>
          <w:sz w:val="30"/>
          <w:szCs w:val="30"/>
        </w:rPr>
        <w:t>部门</w:t>
      </w:r>
      <w:r>
        <w:rPr>
          <w:rFonts w:ascii="仿宋" w:eastAsia="仿宋" w:hAnsi="仿宋" w:cs="Times New Roman" w:hint="eastAsia"/>
          <w:kern w:val="2"/>
          <w:sz w:val="30"/>
          <w:szCs w:val="30"/>
          <w:lang w:val="en-US"/>
        </w:rPr>
        <w:t>三定方案</w:t>
      </w:r>
      <w:r>
        <w:rPr>
          <w:rFonts w:ascii="仿宋" w:eastAsia="仿宋" w:hAnsi="仿宋" w:cs="Times New Roman" w:hint="eastAsia"/>
          <w:kern w:val="2"/>
          <w:sz w:val="30"/>
          <w:szCs w:val="30"/>
        </w:rPr>
        <w:t>和年度工作任务</w:t>
      </w:r>
      <w:r>
        <w:rPr>
          <w:rFonts w:ascii="仿宋" w:eastAsia="仿宋" w:hAnsi="仿宋" w:cs="Times New Roman" w:hint="eastAsia"/>
          <w:kern w:val="2"/>
          <w:sz w:val="30"/>
          <w:szCs w:val="30"/>
          <w:lang w:val="en-US"/>
        </w:rPr>
        <w:t>等</w:t>
      </w:r>
      <w:r>
        <w:rPr>
          <w:rFonts w:ascii="仿宋" w:eastAsia="仿宋" w:hAnsi="仿宋" w:cs="Times New Roman" w:hint="eastAsia"/>
          <w:kern w:val="2"/>
          <w:sz w:val="30"/>
          <w:szCs w:val="30"/>
        </w:rPr>
        <w:t>，搜集相关管理办法和预算资金安排情况。二是明确部门绩效目标。</w:t>
      </w:r>
      <w:r>
        <w:rPr>
          <w:rFonts w:ascii="仿宋" w:eastAsia="仿宋" w:hAnsi="仿宋" w:cs="Times New Roman" w:hint="eastAsia"/>
          <w:kern w:val="2"/>
          <w:sz w:val="30"/>
          <w:szCs w:val="30"/>
          <w:lang w:val="en-US"/>
        </w:rPr>
        <w:t>梳理提炼部门职能、目标，形成</w:t>
      </w:r>
      <w:r>
        <w:rPr>
          <w:rFonts w:ascii="仿宋" w:eastAsia="仿宋" w:hAnsi="仿宋" w:cs="Times New Roman" w:hint="eastAsia"/>
          <w:kern w:val="2"/>
          <w:sz w:val="30"/>
          <w:szCs w:val="30"/>
        </w:rPr>
        <w:t>部门年度整体支出绩效目标。三是剖析部门履职绩效。</w:t>
      </w:r>
      <w:r>
        <w:rPr>
          <w:rFonts w:ascii="仿宋" w:eastAsia="仿宋" w:hAnsi="仿宋" w:cs="Times New Roman" w:hint="eastAsia"/>
          <w:kern w:val="2"/>
          <w:sz w:val="30"/>
          <w:szCs w:val="30"/>
          <w:lang w:val="en-US"/>
        </w:rPr>
        <w:t>通过查阅</w:t>
      </w:r>
      <w:r>
        <w:rPr>
          <w:rFonts w:ascii="仿宋" w:eastAsia="仿宋" w:hAnsi="仿宋" w:cs="Times New Roman" w:hint="eastAsia"/>
          <w:kern w:val="2"/>
          <w:sz w:val="30"/>
          <w:szCs w:val="30"/>
        </w:rPr>
        <w:t>部门履职材料、</w:t>
      </w:r>
      <w:r>
        <w:rPr>
          <w:rFonts w:ascii="仿宋" w:eastAsia="仿宋" w:hAnsi="仿宋" w:cs="Times New Roman" w:hint="eastAsia"/>
          <w:kern w:val="2"/>
          <w:sz w:val="30"/>
          <w:szCs w:val="30"/>
          <w:lang w:val="en-US"/>
        </w:rPr>
        <w:t>实地调研项目情况、分析部门长效机制建设情况等，全面分析部门履职情况。</w:t>
      </w:r>
    </w:p>
    <w:p w14:paraId="1A02F674"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此外</w:t>
      </w:r>
      <w:r>
        <w:rPr>
          <w:rFonts w:ascii="仿宋" w:eastAsia="仿宋" w:hAnsi="仿宋" w:cs="Times New Roman" w:hint="eastAsia"/>
          <w:kern w:val="2"/>
          <w:sz w:val="30"/>
          <w:szCs w:val="30"/>
        </w:rPr>
        <w:t>，选取与核心业务相关的专项资金，开展专项资金项目绩效</w:t>
      </w:r>
      <w:r>
        <w:rPr>
          <w:rFonts w:ascii="仿宋" w:eastAsia="仿宋" w:hAnsi="仿宋" w:cs="Times New Roman" w:hint="eastAsia"/>
          <w:kern w:val="2"/>
          <w:sz w:val="30"/>
          <w:szCs w:val="30"/>
          <w:lang w:val="en-US"/>
        </w:rPr>
        <w:t>评价</w:t>
      </w:r>
      <w:r>
        <w:rPr>
          <w:rFonts w:ascii="仿宋" w:eastAsia="仿宋" w:hAnsi="仿宋" w:cs="Times New Roman" w:hint="eastAsia"/>
          <w:kern w:val="2"/>
          <w:sz w:val="30"/>
          <w:szCs w:val="30"/>
        </w:rPr>
        <w:t>，更深入考核年度重点工作绩效。</w:t>
      </w:r>
    </w:p>
    <w:p w14:paraId="6A95FEF9" w14:textId="77777777" w:rsidR="00426391" w:rsidRDefault="005F763F">
      <w:pPr>
        <w:pStyle w:val="a4"/>
        <w:spacing w:line="560" w:lineRule="exact"/>
        <w:ind w:firstLineChars="200" w:firstLine="602"/>
        <w:jc w:val="both"/>
        <w:rPr>
          <w:rFonts w:ascii="仿宋" w:eastAsia="仿宋" w:hAnsi="仿宋" w:cs="Times New Roman"/>
          <w:b/>
          <w:bCs/>
          <w:color w:val="0070C0"/>
          <w:kern w:val="2"/>
          <w:sz w:val="30"/>
          <w:szCs w:val="30"/>
        </w:rPr>
      </w:pPr>
      <w:r>
        <w:rPr>
          <w:rFonts w:ascii="仿宋" w:eastAsia="仿宋" w:hAnsi="仿宋" w:cs="Times New Roman" w:hint="eastAsia"/>
          <w:b/>
          <w:bCs/>
          <w:kern w:val="2"/>
          <w:sz w:val="30"/>
          <w:szCs w:val="30"/>
          <w:lang w:val="en-US"/>
        </w:rPr>
        <w:t>2</w:t>
      </w:r>
      <w:r>
        <w:rPr>
          <w:rFonts w:ascii="仿宋" w:eastAsia="仿宋" w:hAnsi="仿宋" w:cs="Times New Roman"/>
          <w:b/>
          <w:bCs/>
          <w:kern w:val="2"/>
          <w:sz w:val="30"/>
          <w:szCs w:val="30"/>
        </w:rPr>
        <w:t>.</w:t>
      </w:r>
      <w:r>
        <w:rPr>
          <w:rFonts w:ascii="仿宋" w:eastAsia="仿宋" w:hAnsi="仿宋" w:cs="Times New Roman" w:hint="eastAsia"/>
          <w:b/>
          <w:bCs/>
          <w:kern w:val="2"/>
          <w:sz w:val="30"/>
          <w:szCs w:val="30"/>
        </w:rPr>
        <w:t>评价方法</w:t>
      </w:r>
    </w:p>
    <w:p w14:paraId="6DC900E5"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综合运用文献梳理、调研访谈、制定评价指标和标准、数据采集、问卷调查等方式进行部门整体支出绩效综合评价，评价指标采取定量与定性相结合、优先定量的原则。</w:t>
      </w:r>
    </w:p>
    <w:p w14:paraId="5525B304" w14:textId="77777777" w:rsidR="00426391" w:rsidRDefault="005F763F">
      <w:pPr>
        <w:pStyle w:val="a4"/>
        <w:spacing w:line="560" w:lineRule="exact"/>
        <w:ind w:firstLineChars="200" w:firstLine="602"/>
        <w:jc w:val="both"/>
        <w:rPr>
          <w:rFonts w:ascii="仿宋" w:eastAsia="仿宋" w:hAnsi="仿宋" w:cs="Times New Roman"/>
          <w:b/>
          <w:bCs/>
          <w:kern w:val="2"/>
          <w:sz w:val="30"/>
          <w:szCs w:val="30"/>
          <w:lang w:val="en-US"/>
        </w:rPr>
      </w:pPr>
      <w:r>
        <w:rPr>
          <w:rFonts w:ascii="仿宋" w:eastAsia="仿宋" w:hAnsi="仿宋" w:cs="Times New Roman" w:hint="eastAsia"/>
          <w:b/>
          <w:bCs/>
          <w:kern w:val="2"/>
          <w:sz w:val="30"/>
          <w:szCs w:val="30"/>
          <w:lang w:val="en-US"/>
        </w:rPr>
        <w:t>3</w:t>
      </w:r>
      <w:r>
        <w:rPr>
          <w:rFonts w:ascii="仿宋" w:eastAsia="仿宋" w:hAnsi="仿宋" w:cs="Times New Roman"/>
          <w:b/>
          <w:bCs/>
          <w:kern w:val="2"/>
          <w:sz w:val="30"/>
          <w:szCs w:val="30"/>
        </w:rPr>
        <w:t>.</w:t>
      </w:r>
      <w:r>
        <w:rPr>
          <w:rFonts w:ascii="仿宋" w:eastAsia="仿宋" w:hAnsi="仿宋" w:cs="Times New Roman" w:hint="eastAsia"/>
          <w:b/>
          <w:bCs/>
          <w:kern w:val="2"/>
          <w:sz w:val="30"/>
          <w:szCs w:val="30"/>
        </w:rPr>
        <w:t>指标体系</w:t>
      </w:r>
    </w:p>
    <w:p w14:paraId="0DDC275F"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根据</w:t>
      </w:r>
      <w:r>
        <w:rPr>
          <w:rFonts w:ascii="仿宋" w:eastAsia="仿宋" w:hAnsi="仿宋" w:cs="Times New Roman" w:hint="eastAsia"/>
          <w:kern w:val="2"/>
          <w:sz w:val="30"/>
          <w:szCs w:val="30"/>
        </w:rPr>
        <w:t>财政部《预算绩效评价共性指标体系框架》（财预〔2013〕53号）</w:t>
      </w:r>
      <w:r>
        <w:rPr>
          <w:rFonts w:ascii="仿宋" w:eastAsia="仿宋" w:hAnsi="仿宋" w:cs="Times New Roman" w:hint="eastAsia"/>
          <w:kern w:val="2"/>
          <w:sz w:val="30"/>
          <w:szCs w:val="30"/>
          <w:lang w:val="en-US"/>
        </w:rPr>
        <w:t>、《部门整体绩效评价操作指南》</w:t>
      </w:r>
      <w:r>
        <w:rPr>
          <w:rFonts w:ascii="仿宋" w:eastAsia="仿宋" w:hAnsi="仿宋" w:cs="Times New Roman" w:hint="eastAsia"/>
          <w:kern w:val="2"/>
          <w:sz w:val="30"/>
          <w:szCs w:val="30"/>
        </w:rPr>
        <w:t>等</w:t>
      </w:r>
      <w:r>
        <w:rPr>
          <w:rFonts w:ascii="仿宋" w:eastAsia="仿宋" w:hAnsi="仿宋" w:cs="Times New Roman" w:hint="eastAsia"/>
          <w:kern w:val="2"/>
          <w:sz w:val="30"/>
          <w:szCs w:val="30"/>
          <w:lang w:val="en-US"/>
        </w:rPr>
        <w:t>要求，采用</w:t>
      </w:r>
      <w:r>
        <w:rPr>
          <w:rFonts w:ascii="仿宋" w:eastAsia="仿宋" w:hAnsi="仿宋" w:cs="Times New Roman" w:hint="eastAsia"/>
          <w:kern w:val="2"/>
          <w:sz w:val="30"/>
          <w:szCs w:val="30"/>
        </w:rPr>
        <w:t>逻辑分析法</w:t>
      </w:r>
      <w:r>
        <w:rPr>
          <w:rFonts w:ascii="仿宋" w:eastAsia="仿宋" w:hAnsi="仿宋" w:cs="Times New Roman" w:hint="eastAsia"/>
          <w:kern w:val="2"/>
          <w:sz w:val="30"/>
          <w:szCs w:val="30"/>
          <w:lang w:val="en-US"/>
        </w:rPr>
        <w:t>制定了本次</w:t>
      </w:r>
      <w:r>
        <w:rPr>
          <w:rFonts w:ascii="仿宋" w:eastAsia="仿宋" w:hAnsi="仿宋" w:cs="Times New Roman" w:hint="eastAsia"/>
          <w:kern w:val="2"/>
          <w:sz w:val="30"/>
          <w:szCs w:val="30"/>
        </w:rPr>
        <w:t>部门整体绩效评价指标体系。</w:t>
      </w:r>
      <w:r>
        <w:rPr>
          <w:rFonts w:ascii="仿宋" w:eastAsia="仿宋" w:hAnsi="仿宋" w:cs="Times New Roman" w:hint="eastAsia"/>
          <w:kern w:val="2"/>
          <w:sz w:val="30"/>
          <w:szCs w:val="30"/>
          <w:lang w:val="en-US"/>
        </w:rPr>
        <w:t>制定过程中</w:t>
      </w:r>
      <w:r>
        <w:rPr>
          <w:rFonts w:ascii="仿宋" w:eastAsia="仿宋" w:hAnsi="仿宋" w:cs="Times New Roman" w:hint="eastAsia"/>
          <w:kern w:val="2"/>
          <w:sz w:val="30"/>
          <w:szCs w:val="30"/>
        </w:rPr>
        <w:t>结合市水务局的三定方案、年度工作目标</w:t>
      </w:r>
      <w:r>
        <w:rPr>
          <w:rFonts w:ascii="仿宋" w:eastAsia="仿宋" w:hAnsi="仿宋" w:cs="Times New Roman" w:hint="eastAsia"/>
          <w:kern w:val="2"/>
          <w:sz w:val="30"/>
          <w:szCs w:val="30"/>
          <w:lang w:val="en-US"/>
        </w:rPr>
        <w:t>等</w:t>
      </w:r>
      <w:r>
        <w:rPr>
          <w:rFonts w:ascii="仿宋" w:eastAsia="仿宋" w:hAnsi="仿宋" w:cs="Times New Roman" w:hint="eastAsia"/>
          <w:kern w:val="2"/>
          <w:sz w:val="30"/>
          <w:szCs w:val="30"/>
        </w:rPr>
        <w:t>，力求涵盖部门目标、内部控制、预算管理、资产管理、职责履行和履职效益等内容。评价指标包括部门决策、部门管理、部门履职、履职绩效、</w:t>
      </w:r>
      <w:r>
        <w:rPr>
          <w:rFonts w:ascii="仿宋" w:eastAsia="仿宋" w:hAnsi="仿宋" w:cs="Times New Roman" w:hint="eastAsia"/>
          <w:kern w:val="2"/>
          <w:sz w:val="30"/>
          <w:szCs w:val="30"/>
          <w:lang w:val="en-US"/>
        </w:rPr>
        <w:t>满意度5</w:t>
      </w:r>
      <w:r>
        <w:rPr>
          <w:rFonts w:ascii="仿宋" w:eastAsia="仿宋" w:hAnsi="仿宋" w:cs="Times New Roman" w:hint="eastAsia"/>
          <w:kern w:val="2"/>
          <w:sz w:val="30"/>
          <w:szCs w:val="30"/>
        </w:rPr>
        <w:t>部分，设置一级指标</w:t>
      </w:r>
      <w:r>
        <w:rPr>
          <w:rFonts w:ascii="仿宋" w:eastAsia="仿宋" w:hAnsi="仿宋" w:cs="Times New Roman" w:hint="eastAsia"/>
          <w:kern w:val="2"/>
          <w:sz w:val="30"/>
          <w:szCs w:val="30"/>
          <w:lang w:val="en-US"/>
        </w:rPr>
        <w:t>5</w:t>
      </w:r>
      <w:r>
        <w:rPr>
          <w:rFonts w:ascii="仿宋" w:eastAsia="仿宋" w:hAnsi="仿宋" w:cs="Times New Roman" w:hint="eastAsia"/>
          <w:kern w:val="2"/>
          <w:sz w:val="30"/>
          <w:szCs w:val="30"/>
        </w:rPr>
        <w:t>个，二级指标</w:t>
      </w:r>
      <w:r>
        <w:rPr>
          <w:rFonts w:ascii="仿宋" w:eastAsia="仿宋" w:hAnsi="仿宋" w:cs="Times New Roman" w:hint="eastAsia"/>
          <w:kern w:val="2"/>
          <w:sz w:val="30"/>
          <w:szCs w:val="30"/>
          <w:lang w:val="en-US"/>
        </w:rPr>
        <w:t>20</w:t>
      </w:r>
      <w:r>
        <w:rPr>
          <w:rFonts w:ascii="仿宋" w:eastAsia="仿宋" w:hAnsi="仿宋" w:cs="Times New Roman" w:hint="eastAsia"/>
          <w:kern w:val="2"/>
          <w:sz w:val="30"/>
          <w:szCs w:val="30"/>
        </w:rPr>
        <w:t>个，三级指标</w:t>
      </w:r>
      <w:r>
        <w:rPr>
          <w:rFonts w:ascii="仿宋" w:eastAsia="仿宋" w:hAnsi="仿宋" w:cs="Times New Roman" w:hint="eastAsia"/>
          <w:kern w:val="2"/>
          <w:sz w:val="30"/>
          <w:szCs w:val="30"/>
          <w:lang w:val="en-US"/>
        </w:rPr>
        <w:t>67</w:t>
      </w:r>
      <w:r>
        <w:rPr>
          <w:rFonts w:ascii="仿宋" w:eastAsia="仿宋" w:hAnsi="仿宋" w:cs="Times New Roman" w:hint="eastAsia"/>
          <w:kern w:val="2"/>
          <w:sz w:val="30"/>
          <w:szCs w:val="30"/>
        </w:rPr>
        <w:t>个</w:t>
      </w:r>
      <w:r>
        <w:rPr>
          <w:rFonts w:ascii="仿宋" w:eastAsia="仿宋" w:hAnsi="仿宋" w:cs="Times New Roman" w:hint="eastAsia"/>
          <w:color w:val="0070C0"/>
          <w:kern w:val="2"/>
          <w:sz w:val="30"/>
          <w:szCs w:val="30"/>
        </w:rPr>
        <w:t>，</w:t>
      </w:r>
      <w:r>
        <w:rPr>
          <w:rFonts w:ascii="仿宋" w:eastAsia="仿宋" w:hAnsi="仿宋" w:cs="Times New Roman" w:hint="eastAsia"/>
          <w:kern w:val="2"/>
          <w:sz w:val="30"/>
          <w:szCs w:val="30"/>
        </w:rPr>
        <w:t>后期根据绩效评价的推进情况适当调整相关指标。</w:t>
      </w:r>
    </w:p>
    <w:p w14:paraId="597FE496" w14:textId="77777777" w:rsidR="00426391" w:rsidRDefault="005F763F">
      <w:pPr>
        <w:pStyle w:val="2"/>
        <w:spacing w:before="0" w:after="0" w:line="560" w:lineRule="exact"/>
        <w:ind w:firstLineChars="200" w:firstLine="602"/>
        <w:jc w:val="both"/>
        <w:rPr>
          <w:rFonts w:ascii="仿宋" w:eastAsia="仿宋" w:hAnsi="仿宋"/>
          <w:sz w:val="30"/>
          <w:szCs w:val="30"/>
          <w:lang w:val="en-US"/>
        </w:rPr>
      </w:pPr>
      <w:bookmarkStart w:id="64" w:name="_Toc1019"/>
      <w:bookmarkStart w:id="65" w:name="_Toc11673"/>
      <w:bookmarkStart w:id="66" w:name="_Toc31188"/>
      <w:r>
        <w:rPr>
          <w:rFonts w:ascii="仿宋" w:eastAsia="仿宋" w:hAnsi="仿宋" w:hint="eastAsia"/>
          <w:sz w:val="30"/>
          <w:szCs w:val="30"/>
          <w:lang w:val="en-US"/>
        </w:rPr>
        <w:t>（三）评价组织实施</w:t>
      </w:r>
      <w:bookmarkEnd w:id="64"/>
      <w:bookmarkEnd w:id="65"/>
      <w:bookmarkEnd w:id="66"/>
    </w:p>
    <w:p w14:paraId="4FCE3E54"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本次绩效评价共分为三个阶段，从6月上旬启动，</w:t>
      </w:r>
      <w:r>
        <w:rPr>
          <w:rFonts w:ascii="仿宋" w:eastAsia="仿宋" w:hAnsi="仿宋" w:cs="Times New Roman" w:hint="eastAsia"/>
          <w:kern w:val="2"/>
          <w:sz w:val="30"/>
          <w:szCs w:val="30"/>
          <w:lang w:val="en-US"/>
        </w:rPr>
        <w:t>8</w:t>
      </w:r>
      <w:r>
        <w:rPr>
          <w:rFonts w:ascii="仿宋" w:eastAsia="仿宋" w:hAnsi="仿宋" w:cs="Times New Roman" w:hint="eastAsia"/>
          <w:kern w:val="2"/>
          <w:sz w:val="30"/>
          <w:szCs w:val="30"/>
        </w:rPr>
        <w:t>月</w:t>
      </w:r>
      <w:r>
        <w:rPr>
          <w:rFonts w:ascii="仿宋" w:eastAsia="仿宋" w:hAnsi="仿宋" w:cs="Times New Roman" w:hint="eastAsia"/>
          <w:kern w:val="2"/>
          <w:sz w:val="30"/>
          <w:szCs w:val="30"/>
          <w:lang w:val="en-US"/>
        </w:rPr>
        <w:t>上旬</w:t>
      </w:r>
      <w:r>
        <w:rPr>
          <w:rFonts w:ascii="仿宋" w:eastAsia="仿宋" w:hAnsi="仿宋" w:cs="Times New Roman" w:hint="eastAsia"/>
          <w:kern w:val="2"/>
          <w:sz w:val="30"/>
          <w:szCs w:val="30"/>
        </w:rPr>
        <w:t>完成，具体步骤如下：</w:t>
      </w:r>
    </w:p>
    <w:p w14:paraId="0DD0B7DE"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第一阶段：准备阶段</w:t>
      </w:r>
    </w:p>
    <w:p w14:paraId="4833114F"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1.</w:t>
      </w:r>
      <w:r>
        <w:rPr>
          <w:rFonts w:ascii="仿宋" w:eastAsia="仿宋" w:hAnsi="仿宋" w:cs="Times New Roman" w:hint="eastAsia"/>
          <w:kern w:val="2"/>
          <w:sz w:val="30"/>
          <w:szCs w:val="30"/>
        </w:rPr>
        <w:t>接受项目，初步规划</w:t>
      </w:r>
    </w:p>
    <w:p w14:paraId="55BDFFEE"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收集部门整体内控制度、项目政策、项目建设情况等，初步了解市水务局主要职责及工作任务；</w:t>
      </w:r>
      <w:r>
        <w:rPr>
          <w:rFonts w:ascii="仿宋" w:eastAsia="仿宋" w:hAnsi="仿宋" w:cs="Times New Roman" w:hint="eastAsia"/>
          <w:kern w:val="2"/>
          <w:sz w:val="30"/>
          <w:szCs w:val="30"/>
        </w:rPr>
        <w:t>分析汇总</w:t>
      </w:r>
      <w:r>
        <w:rPr>
          <w:rFonts w:ascii="仿宋" w:eastAsia="仿宋" w:hAnsi="仿宋" w:cs="Times New Roman" w:hint="eastAsia"/>
          <w:kern w:val="2"/>
          <w:sz w:val="30"/>
          <w:szCs w:val="30"/>
          <w:lang w:val="en-US"/>
        </w:rPr>
        <w:t>所收集的材料</w:t>
      </w:r>
      <w:r>
        <w:rPr>
          <w:rFonts w:ascii="仿宋" w:eastAsia="仿宋" w:hAnsi="仿宋" w:cs="Times New Roman" w:hint="eastAsia"/>
          <w:kern w:val="2"/>
          <w:sz w:val="30"/>
          <w:szCs w:val="30"/>
        </w:rPr>
        <w:t>，形成部门整体绩效评价方案、初步整体绩效评价情况表（贯穿整个过程）。</w:t>
      </w:r>
    </w:p>
    <w:p w14:paraId="283B935E"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2.</w:t>
      </w:r>
      <w:r>
        <w:rPr>
          <w:rFonts w:ascii="仿宋" w:eastAsia="仿宋" w:hAnsi="仿宋" w:cs="Times New Roman" w:hint="eastAsia"/>
          <w:kern w:val="2"/>
          <w:sz w:val="30"/>
          <w:szCs w:val="30"/>
          <w:lang w:val="en-US"/>
        </w:rPr>
        <w:t>与</w:t>
      </w:r>
      <w:r>
        <w:rPr>
          <w:rFonts w:ascii="仿宋" w:eastAsia="仿宋" w:hAnsi="仿宋" w:cs="Times New Roman" w:hint="eastAsia"/>
          <w:kern w:val="2"/>
          <w:sz w:val="30"/>
          <w:szCs w:val="30"/>
        </w:rPr>
        <w:t>部门初步对接阶段</w:t>
      </w:r>
    </w:p>
    <w:p w14:paraId="08AAFC19"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与市水务局</w:t>
      </w:r>
      <w:r>
        <w:rPr>
          <w:rFonts w:ascii="仿宋" w:eastAsia="仿宋" w:hAnsi="仿宋" w:cs="Times New Roman" w:hint="eastAsia"/>
          <w:kern w:val="2"/>
          <w:sz w:val="30"/>
          <w:szCs w:val="30"/>
          <w:lang w:val="en-US"/>
        </w:rPr>
        <w:t>部分业务处室</w:t>
      </w:r>
      <w:r>
        <w:rPr>
          <w:rFonts w:ascii="仿宋" w:eastAsia="仿宋" w:hAnsi="仿宋" w:cs="Times New Roman" w:hint="eastAsia"/>
          <w:kern w:val="2"/>
          <w:sz w:val="30"/>
          <w:szCs w:val="30"/>
        </w:rPr>
        <w:t>初步对接，了解部门管理及项目实施的现状，</w:t>
      </w:r>
      <w:r>
        <w:rPr>
          <w:rFonts w:ascii="仿宋" w:eastAsia="仿宋" w:hAnsi="仿宋" w:cs="Times New Roman" w:hint="eastAsia"/>
          <w:kern w:val="2"/>
          <w:sz w:val="30"/>
          <w:szCs w:val="30"/>
          <w:lang w:val="en-US"/>
        </w:rPr>
        <w:t>包括</w:t>
      </w:r>
      <w:r>
        <w:rPr>
          <w:rFonts w:ascii="仿宋" w:eastAsia="仿宋" w:hAnsi="仿宋" w:cs="Times New Roman" w:hint="eastAsia"/>
          <w:kern w:val="2"/>
          <w:sz w:val="30"/>
          <w:szCs w:val="30"/>
        </w:rPr>
        <w:t>管理流程、政策文件、目标及预算、资金使用、总结、档案资料等。</w:t>
      </w:r>
      <w:r>
        <w:rPr>
          <w:rFonts w:ascii="仿宋" w:eastAsia="仿宋" w:hAnsi="仿宋" w:cs="Times New Roman" w:hint="eastAsia"/>
          <w:kern w:val="2"/>
          <w:sz w:val="30"/>
          <w:szCs w:val="30"/>
          <w:lang w:val="en-US"/>
        </w:rPr>
        <w:t>通过</w:t>
      </w:r>
      <w:r>
        <w:rPr>
          <w:rFonts w:ascii="仿宋" w:eastAsia="仿宋" w:hAnsi="仿宋" w:cs="Times New Roman" w:hint="eastAsia"/>
          <w:kern w:val="2"/>
          <w:sz w:val="30"/>
          <w:szCs w:val="30"/>
        </w:rPr>
        <w:t>现场数据资料采集、分析，调整完善初步的指标体系，初步拟定调查问卷。</w:t>
      </w:r>
    </w:p>
    <w:p w14:paraId="7EDA4229"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第二阶段：实施阶段</w:t>
      </w:r>
    </w:p>
    <w:p w14:paraId="5784B6C9" w14:textId="77777777" w:rsidR="00426391" w:rsidRDefault="005F763F">
      <w:pPr>
        <w:pStyle w:val="a4"/>
        <w:numPr>
          <w:ilvl w:val="255"/>
          <w:numId w:val="0"/>
        </w:numPr>
        <w:autoSpaceDE/>
        <w:autoSpaceDN/>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1.要求</w:t>
      </w:r>
      <w:r>
        <w:rPr>
          <w:rFonts w:ascii="仿宋" w:eastAsia="仿宋" w:hAnsi="仿宋" w:cs="Times New Roman" w:hint="eastAsia"/>
          <w:kern w:val="2"/>
          <w:sz w:val="30"/>
          <w:szCs w:val="30"/>
        </w:rPr>
        <w:t>市水务局</w:t>
      </w:r>
      <w:r>
        <w:rPr>
          <w:rFonts w:ascii="仿宋" w:eastAsia="仿宋" w:hAnsi="仿宋" w:cs="Times New Roman" w:hint="eastAsia"/>
          <w:kern w:val="2"/>
          <w:sz w:val="30"/>
          <w:szCs w:val="30"/>
          <w:lang w:val="en-US"/>
        </w:rPr>
        <w:t>提供</w:t>
      </w:r>
      <w:r>
        <w:rPr>
          <w:rFonts w:ascii="仿宋" w:eastAsia="仿宋" w:hAnsi="仿宋" w:cs="Times New Roman" w:hint="eastAsia"/>
          <w:kern w:val="2"/>
          <w:sz w:val="30"/>
          <w:szCs w:val="30"/>
        </w:rPr>
        <w:t>绩效评价所需要的相关资料，</w:t>
      </w:r>
      <w:r>
        <w:rPr>
          <w:rFonts w:ascii="仿宋" w:eastAsia="仿宋" w:hAnsi="仿宋" w:cs="Times New Roman" w:hint="eastAsia"/>
          <w:kern w:val="2"/>
          <w:sz w:val="30"/>
          <w:szCs w:val="30"/>
          <w:lang w:val="en-US"/>
        </w:rPr>
        <w:t>包括</w:t>
      </w:r>
      <w:r>
        <w:rPr>
          <w:rFonts w:ascii="仿宋" w:eastAsia="仿宋" w:hAnsi="仿宋" w:cs="Times New Roman" w:hint="eastAsia"/>
          <w:kern w:val="2"/>
          <w:sz w:val="30"/>
          <w:szCs w:val="30"/>
        </w:rPr>
        <w:t>预决算实施情况及部门履职情况等，资料</w:t>
      </w:r>
      <w:r>
        <w:rPr>
          <w:rFonts w:ascii="仿宋" w:eastAsia="仿宋" w:hAnsi="仿宋" w:cs="Times New Roman" w:hint="eastAsia"/>
          <w:kern w:val="2"/>
          <w:sz w:val="30"/>
          <w:szCs w:val="30"/>
          <w:lang w:val="en-US"/>
        </w:rPr>
        <w:t>提供</w:t>
      </w:r>
      <w:r>
        <w:rPr>
          <w:rFonts w:ascii="仿宋" w:eastAsia="仿宋" w:hAnsi="仿宋" w:cs="Times New Roman" w:hint="eastAsia"/>
          <w:kern w:val="2"/>
          <w:sz w:val="30"/>
          <w:szCs w:val="30"/>
        </w:rPr>
        <w:t>截止日期为2025年7月1日。</w:t>
      </w:r>
      <w:r>
        <w:rPr>
          <w:rFonts w:ascii="仿宋" w:eastAsia="仿宋" w:hAnsi="仿宋" w:cs="Times New Roman" w:hint="eastAsia"/>
          <w:kern w:val="2"/>
          <w:sz w:val="30"/>
          <w:szCs w:val="30"/>
          <w:lang w:val="en-US"/>
        </w:rPr>
        <w:t>分组</w:t>
      </w:r>
      <w:r>
        <w:rPr>
          <w:rFonts w:ascii="仿宋" w:eastAsia="仿宋" w:hAnsi="仿宋" w:cs="Times New Roman" w:hint="eastAsia"/>
          <w:kern w:val="2"/>
          <w:sz w:val="30"/>
          <w:szCs w:val="30"/>
        </w:rPr>
        <w:t>对业务处室开展现场相关访谈、</w:t>
      </w:r>
      <w:r>
        <w:rPr>
          <w:rFonts w:ascii="仿宋" w:eastAsia="仿宋" w:hAnsi="仿宋" w:cs="Times New Roman" w:hint="eastAsia"/>
          <w:kern w:val="2"/>
          <w:sz w:val="30"/>
          <w:szCs w:val="30"/>
          <w:lang w:val="en-US"/>
        </w:rPr>
        <w:t>数据汇总与核查、问卷调查。</w:t>
      </w:r>
    </w:p>
    <w:p w14:paraId="56B9A133"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（1）符合性测试</w:t>
      </w:r>
      <w:r>
        <w:rPr>
          <w:rFonts w:ascii="仿宋" w:eastAsia="仿宋" w:hAnsi="仿宋" w:cs="Times New Roman" w:hint="eastAsia"/>
          <w:kern w:val="2"/>
          <w:sz w:val="30"/>
          <w:szCs w:val="30"/>
          <w:lang w:val="en-US"/>
        </w:rPr>
        <w:t>与数据校对</w:t>
      </w:r>
    </w:p>
    <w:p w14:paraId="2B049678"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一是进行符合性测试。根据设定的指标、相关报表，与市水务局进行沟通，确保绩效评价情况、相关报表合理科学。</w:t>
      </w:r>
      <w:r>
        <w:rPr>
          <w:rFonts w:ascii="仿宋" w:eastAsia="仿宋" w:hAnsi="仿宋" w:cs="Times New Roman" w:hint="eastAsia"/>
          <w:kern w:val="2"/>
          <w:sz w:val="30"/>
          <w:szCs w:val="30"/>
          <w:lang w:val="en-US"/>
        </w:rPr>
        <w:t>二是进行数据校对。对</w:t>
      </w:r>
      <w:r>
        <w:rPr>
          <w:rFonts w:ascii="仿宋" w:eastAsia="仿宋" w:hAnsi="仿宋" w:cs="Times New Roman" w:hint="eastAsia"/>
          <w:kern w:val="2"/>
          <w:sz w:val="30"/>
          <w:szCs w:val="30"/>
        </w:rPr>
        <w:t>市水务局</w:t>
      </w:r>
      <w:r>
        <w:rPr>
          <w:rFonts w:ascii="仿宋" w:eastAsia="仿宋" w:hAnsi="仿宋" w:cs="Times New Roman" w:hint="eastAsia"/>
          <w:kern w:val="2"/>
          <w:sz w:val="30"/>
          <w:szCs w:val="30"/>
          <w:lang w:val="en-US"/>
        </w:rPr>
        <w:t>提供</w:t>
      </w:r>
      <w:r>
        <w:rPr>
          <w:rFonts w:ascii="仿宋" w:eastAsia="仿宋" w:hAnsi="仿宋" w:cs="Times New Roman" w:hint="eastAsia"/>
          <w:kern w:val="2"/>
          <w:sz w:val="30"/>
          <w:szCs w:val="30"/>
        </w:rPr>
        <w:t>的数据进行逻辑性测试及初步汇总、整理，对发现的明显异常数据进行及时沟通调整，同时为后续的现场核实程序提供数据基础。期间及时做好相关工作记录。</w:t>
      </w:r>
    </w:p>
    <w:p w14:paraId="56864F0E"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（2）现场调研</w:t>
      </w:r>
    </w:p>
    <w:p w14:paraId="171E2C39"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至</w:t>
      </w:r>
      <w:r>
        <w:rPr>
          <w:rFonts w:ascii="仿宋" w:eastAsia="仿宋" w:hAnsi="仿宋" w:cs="Times New Roman" w:hint="eastAsia"/>
          <w:kern w:val="2"/>
          <w:sz w:val="30"/>
          <w:szCs w:val="30"/>
        </w:rPr>
        <w:t>项目实施点</w:t>
      </w:r>
      <w:r>
        <w:rPr>
          <w:rFonts w:ascii="仿宋" w:eastAsia="仿宋" w:hAnsi="仿宋" w:cs="Times New Roman" w:hint="eastAsia"/>
          <w:kern w:val="2"/>
          <w:sz w:val="30"/>
          <w:szCs w:val="30"/>
          <w:lang w:val="en-US"/>
        </w:rPr>
        <w:t>开展现场调研</w:t>
      </w:r>
      <w:r>
        <w:rPr>
          <w:rFonts w:ascii="仿宋" w:eastAsia="仿宋" w:hAnsi="仿宋" w:cs="Times New Roman" w:hint="eastAsia"/>
          <w:kern w:val="2"/>
          <w:sz w:val="30"/>
          <w:szCs w:val="30"/>
        </w:rPr>
        <w:t>，具体内容及要求如下：</w:t>
      </w:r>
    </w:p>
    <w:p w14:paraId="6DAF1F4E"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rPr>
        <w:t>①调研要求</w:t>
      </w:r>
    </w:p>
    <w:p w14:paraId="3E96845B"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完整收集所需资料、针对查看重点项目、提高评价指标科学性与数据准确性</w:t>
      </w:r>
    </w:p>
    <w:p w14:paraId="2BF0B630"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②调研任务</w:t>
      </w:r>
    </w:p>
    <w:p w14:paraId="0295D075"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提高</w:t>
      </w:r>
      <w:r>
        <w:rPr>
          <w:rFonts w:ascii="仿宋" w:eastAsia="仿宋" w:hAnsi="仿宋" w:cs="Times New Roman" w:hint="eastAsia"/>
          <w:kern w:val="2"/>
          <w:sz w:val="30"/>
          <w:szCs w:val="30"/>
        </w:rPr>
        <w:t>绩效评价指标</w:t>
      </w:r>
      <w:r>
        <w:rPr>
          <w:rFonts w:ascii="仿宋" w:eastAsia="仿宋" w:hAnsi="仿宋" w:cs="Times New Roman" w:hint="eastAsia"/>
          <w:kern w:val="2"/>
          <w:sz w:val="30"/>
          <w:szCs w:val="30"/>
          <w:lang w:val="en-US"/>
        </w:rPr>
        <w:t>设置科学性，</w:t>
      </w:r>
      <w:r>
        <w:rPr>
          <w:rFonts w:ascii="仿宋" w:eastAsia="仿宋" w:hAnsi="仿宋" w:cs="Times New Roman" w:hint="eastAsia"/>
          <w:kern w:val="2"/>
          <w:sz w:val="30"/>
          <w:szCs w:val="30"/>
        </w:rPr>
        <w:t>为形成绩效评价结论打下基础。核实采集的基础数据，确保数据的完整、真实和准确，口径一致，主要内容包括项目立项、预决算数据、项目实施成效和存在问题等。</w:t>
      </w:r>
    </w:p>
    <w:p w14:paraId="5E4879F5"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（3）修正基础数据，形成工作底稿。</w:t>
      </w:r>
    </w:p>
    <w:p w14:paraId="59696F47"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根据检查结果，提请相关单位根据核实结果修正基础数据表数据，对核查中发现存在的问题，请责任单位现场确认。</w:t>
      </w:r>
    </w:p>
    <w:p w14:paraId="09E31DC9"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（4）开展部门人员及社会满意率问卷调查</w:t>
      </w:r>
    </w:p>
    <w:p w14:paraId="1922CB74"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根据绩效评价工作需要，有针对性地设计相应的满意率调查问卷</w:t>
      </w:r>
      <w:r>
        <w:rPr>
          <w:rFonts w:ascii="仿宋" w:eastAsia="仿宋" w:hAnsi="仿宋" w:cs="Times New Roman" w:hint="eastAsia"/>
          <w:kern w:val="2"/>
          <w:sz w:val="30"/>
          <w:szCs w:val="30"/>
          <w:lang w:val="en-US"/>
        </w:rPr>
        <w:t>并开展问卷调查。</w:t>
      </w:r>
    </w:p>
    <w:p w14:paraId="74CE6B38"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（5）汇总分析数据，依据制订的绩效评价指标表，对部门管理及履职等绩效进行分析。</w:t>
      </w:r>
    </w:p>
    <w:p w14:paraId="6CABED91"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2.绩效评价期间及时与实施单位沟通交流，定期向委托单位反馈工作进展情况</w:t>
      </w:r>
      <w:r>
        <w:rPr>
          <w:rFonts w:ascii="仿宋" w:eastAsia="仿宋" w:hAnsi="仿宋" w:cs="Times New Roman" w:hint="eastAsia"/>
          <w:kern w:val="2"/>
          <w:sz w:val="30"/>
          <w:szCs w:val="30"/>
          <w:lang w:val="en-US"/>
        </w:rPr>
        <w:t>与需协调事项</w:t>
      </w: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及时</w:t>
      </w:r>
      <w:r>
        <w:rPr>
          <w:rFonts w:ascii="仿宋" w:eastAsia="仿宋" w:hAnsi="仿宋" w:cs="Times New Roman" w:hint="eastAsia"/>
          <w:kern w:val="2"/>
          <w:sz w:val="30"/>
          <w:szCs w:val="30"/>
        </w:rPr>
        <w:t>修正绩效评价指标表。</w:t>
      </w:r>
    </w:p>
    <w:p w14:paraId="1B8CBEDA"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第三阶段：形成报告</w:t>
      </w:r>
    </w:p>
    <w:p w14:paraId="11CC27A8"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1.数据收集和整理；</w:t>
      </w:r>
    </w:p>
    <w:p w14:paraId="5BC75581"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2.撰写报告，三级复核，修改完善报告初稿；</w:t>
      </w:r>
    </w:p>
    <w:p w14:paraId="7E1750CF"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3.与委托方、被审计方沟通确定定稿。</w:t>
      </w:r>
    </w:p>
    <w:p w14:paraId="089A980D" w14:textId="77777777" w:rsidR="00426391" w:rsidRDefault="005F763F">
      <w:pPr>
        <w:pStyle w:val="2"/>
        <w:spacing w:before="0" w:after="0" w:line="560" w:lineRule="exact"/>
        <w:ind w:firstLineChars="200" w:firstLine="602"/>
        <w:jc w:val="both"/>
        <w:rPr>
          <w:rFonts w:ascii="仿宋" w:eastAsia="仿宋" w:hAnsi="仿宋" w:cs="仿宋"/>
          <w:sz w:val="30"/>
          <w:szCs w:val="30"/>
          <w:lang w:val="en-US"/>
        </w:rPr>
      </w:pPr>
      <w:bookmarkStart w:id="67" w:name="_Toc17644"/>
      <w:bookmarkStart w:id="68" w:name="_Toc28587"/>
      <w:bookmarkStart w:id="69" w:name="_Toc21460"/>
      <w:r>
        <w:rPr>
          <w:rFonts w:ascii="仿宋" w:eastAsia="仿宋" w:hAnsi="仿宋" w:cs="仿宋" w:hint="eastAsia"/>
          <w:sz w:val="30"/>
          <w:szCs w:val="30"/>
        </w:rPr>
        <w:t>（</w:t>
      </w:r>
      <w:r>
        <w:rPr>
          <w:rFonts w:ascii="仿宋" w:eastAsia="仿宋" w:hAnsi="仿宋" w:cs="仿宋" w:hint="eastAsia"/>
          <w:sz w:val="30"/>
          <w:szCs w:val="30"/>
          <w:lang w:val="en-US"/>
        </w:rPr>
        <w:t>四</w:t>
      </w:r>
      <w:r>
        <w:rPr>
          <w:rFonts w:ascii="仿宋" w:eastAsia="仿宋" w:hAnsi="仿宋" w:cs="仿宋" w:hint="eastAsia"/>
          <w:sz w:val="30"/>
          <w:szCs w:val="30"/>
        </w:rPr>
        <w:t>）评价结论</w:t>
      </w:r>
      <w:r>
        <w:rPr>
          <w:rFonts w:ascii="仿宋" w:eastAsia="仿宋" w:hAnsi="仿宋" w:cs="仿宋" w:hint="eastAsia"/>
          <w:sz w:val="30"/>
          <w:szCs w:val="30"/>
          <w:lang w:val="en-US"/>
        </w:rPr>
        <w:t>及评分结果</w:t>
      </w:r>
      <w:bookmarkEnd w:id="67"/>
      <w:bookmarkEnd w:id="68"/>
      <w:bookmarkEnd w:id="69"/>
    </w:p>
    <w:p w14:paraId="6B3B7865"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本次绩效评价遵循科学规范、公开公正、绩效相关和抽样核查的原则，深入全面地了解</w:t>
      </w:r>
      <w:r>
        <w:rPr>
          <w:rFonts w:ascii="仿宋" w:eastAsia="仿宋" w:hAnsi="仿宋" w:cs="Times New Roman" w:hint="eastAsia"/>
          <w:kern w:val="2"/>
          <w:sz w:val="30"/>
          <w:szCs w:val="30"/>
          <w:lang w:val="en-US"/>
        </w:rPr>
        <w:t>了市水务局</w:t>
      </w:r>
      <w:r>
        <w:rPr>
          <w:rFonts w:ascii="仿宋" w:eastAsia="仿宋" w:hAnsi="仿宋" w:cs="Times New Roman" w:hint="eastAsia"/>
          <w:kern w:val="2"/>
          <w:sz w:val="30"/>
          <w:szCs w:val="30"/>
        </w:rPr>
        <w:t>整体履职情况。</w:t>
      </w:r>
      <w:r>
        <w:rPr>
          <w:rFonts w:ascii="仿宋" w:eastAsia="仿宋" w:hAnsi="仿宋" w:cs="Times New Roman" w:hint="eastAsia"/>
          <w:kern w:val="2"/>
          <w:sz w:val="30"/>
          <w:szCs w:val="30"/>
          <w:lang w:val="en-US"/>
        </w:rPr>
        <w:t>从结果来看</w:t>
      </w:r>
      <w:r>
        <w:rPr>
          <w:rFonts w:ascii="仿宋" w:eastAsia="仿宋" w:hAnsi="仿宋" w:cs="Times New Roman" w:hint="eastAsia"/>
          <w:kern w:val="2"/>
          <w:sz w:val="30"/>
          <w:szCs w:val="30"/>
        </w:rPr>
        <w:t>，市</w:t>
      </w:r>
      <w:r>
        <w:rPr>
          <w:rFonts w:ascii="仿宋" w:eastAsia="仿宋" w:hAnsi="仿宋" w:cs="Times New Roman" w:hint="eastAsia"/>
          <w:kern w:val="2"/>
          <w:sz w:val="30"/>
          <w:szCs w:val="30"/>
          <w:lang w:val="en-US"/>
        </w:rPr>
        <w:t>水务局</w:t>
      </w:r>
      <w:r>
        <w:rPr>
          <w:rFonts w:ascii="仿宋" w:eastAsia="仿宋" w:hAnsi="仿宋" w:cs="Times New Roman" w:hint="eastAsia"/>
          <w:kern w:val="2"/>
          <w:sz w:val="30"/>
          <w:szCs w:val="30"/>
        </w:rPr>
        <w:t>较好地完成了2024年的工作任务，部门整体绩效评分结果为</w:t>
      </w:r>
      <w:r>
        <w:rPr>
          <w:rFonts w:ascii="仿宋" w:eastAsia="仿宋" w:hAnsi="仿宋" w:cs="Times New Roman" w:hint="eastAsia"/>
          <w:kern w:val="2"/>
          <w:sz w:val="30"/>
          <w:szCs w:val="30"/>
          <w:lang w:val="en-US"/>
        </w:rPr>
        <w:t>88.07分，</w:t>
      </w:r>
      <w:r>
        <w:rPr>
          <w:rFonts w:ascii="仿宋" w:eastAsia="仿宋" w:hAnsi="仿宋" w:cs="Times New Roman" w:hint="eastAsia"/>
          <w:kern w:val="2"/>
          <w:sz w:val="30"/>
          <w:szCs w:val="30"/>
        </w:rPr>
        <w:t>绩效等级为“</w:t>
      </w:r>
      <w:r>
        <w:rPr>
          <w:rFonts w:ascii="仿宋" w:eastAsia="仿宋" w:hAnsi="仿宋" w:cs="Times New Roman" w:hint="eastAsia"/>
          <w:kern w:val="2"/>
          <w:sz w:val="30"/>
          <w:szCs w:val="30"/>
          <w:lang w:val="en-US"/>
        </w:rPr>
        <w:t>良</w:t>
      </w:r>
      <w:r>
        <w:rPr>
          <w:rFonts w:ascii="仿宋" w:eastAsia="仿宋" w:hAnsi="仿宋" w:cs="Times New Roman" w:hint="eastAsia"/>
          <w:kern w:val="2"/>
          <w:sz w:val="30"/>
          <w:szCs w:val="30"/>
        </w:rPr>
        <w:t>”。绩效评价的各项评价指标评分详见附件</w:t>
      </w:r>
      <w:r>
        <w:rPr>
          <w:rFonts w:ascii="仿宋" w:eastAsia="仿宋" w:hAnsi="仿宋" w:cs="Times New Roman"/>
          <w:kern w:val="2"/>
          <w:sz w:val="30"/>
          <w:szCs w:val="30"/>
        </w:rPr>
        <w:t>1</w:t>
      </w:r>
      <w:r>
        <w:rPr>
          <w:rFonts w:ascii="仿宋" w:eastAsia="仿宋" w:hAnsi="仿宋" w:cs="Times New Roman" w:hint="eastAsia"/>
          <w:kern w:val="2"/>
          <w:sz w:val="30"/>
          <w:szCs w:val="30"/>
        </w:rPr>
        <w:t>。</w:t>
      </w:r>
    </w:p>
    <w:tbl>
      <w:tblPr>
        <w:tblW w:w="7500" w:type="dxa"/>
        <w:jc w:val="center"/>
        <w:tblLayout w:type="fixed"/>
        <w:tblLook w:val="04A0" w:firstRow="1" w:lastRow="0" w:firstColumn="1" w:lastColumn="0" w:noHBand="0" w:noVBand="1"/>
      </w:tblPr>
      <w:tblGrid>
        <w:gridCol w:w="1012"/>
        <w:gridCol w:w="1102"/>
        <w:gridCol w:w="1124"/>
        <w:gridCol w:w="947"/>
        <w:gridCol w:w="1083"/>
        <w:gridCol w:w="1165"/>
        <w:gridCol w:w="1067"/>
      </w:tblGrid>
      <w:tr w:rsidR="00426391" w14:paraId="26F80486" w14:textId="77777777">
        <w:trPr>
          <w:trHeight w:val="454"/>
          <w:jc w:val="center"/>
        </w:trPr>
        <w:tc>
          <w:tcPr>
            <w:tcW w:w="1012" w:type="dxa"/>
            <w:tcBorders>
              <w:top w:val="single" w:sz="4" w:space="0" w:color="auto"/>
              <w:left w:val="single" w:sz="4" w:space="0" w:color="auto"/>
              <w:bottom w:val="single" w:sz="4" w:space="0" w:color="auto"/>
              <w:right w:val="single" w:sz="4" w:space="0" w:color="auto"/>
            </w:tcBorders>
            <w:vAlign w:val="center"/>
          </w:tcPr>
          <w:p w14:paraId="4AD43C77"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指标</w:t>
            </w:r>
          </w:p>
        </w:tc>
        <w:tc>
          <w:tcPr>
            <w:tcW w:w="1102" w:type="dxa"/>
            <w:tcBorders>
              <w:top w:val="single" w:sz="4" w:space="0" w:color="auto"/>
              <w:left w:val="nil"/>
              <w:bottom w:val="single" w:sz="4" w:space="0" w:color="auto"/>
              <w:right w:val="single" w:sz="4" w:space="0" w:color="auto"/>
            </w:tcBorders>
            <w:vAlign w:val="center"/>
          </w:tcPr>
          <w:p w14:paraId="226F3A1D"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部门</w:t>
            </w:r>
          </w:p>
          <w:p w14:paraId="2C27ECDD"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决策</w:t>
            </w:r>
          </w:p>
        </w:tc>
        <w:tc>
          <w:tcPr>
            <w:tcW w:w="1124" w:type="dxa"/>
            <w:tcBorders>
              <w:top w:val="single" w:sz="4" w:space="0" w:color="auto"/>
              <w:left w:val="nil"/>
              <w:bottom w:val="single" w:sz="4" w:space="0" w:color="auto"/>
              <w:right w:val="single" w:sz="4" w:space="0" w:color="auto"/>
            </w:tcBorders>
            <w:vAlign w:val="center"/>
          </w:tcPr>
          <w:p w14:paraId="21F6B212"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部门</w:t>
            </w:r>
          </w:p>
          <w:p w14:paraId="46B92778"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管理</w:t>
            </w:r>
          </w:p>
        </w:tc>
        <w:tc>
          <w:tcPr>
            <w:tcW w:w="947" w:type="dxa"/>
            <w:tcBorders>
              <w:top w:val="single" w:sz="4" w:space="0" w:color="auto"/>
              <w:left w:val="nil"/>
              <w:bottom w:val="single" w:sz="4" w:space="0" w:color="auto"/>
              <w:right w:val="single" w:sz="4" w:space="0" w:color="auto"/>
            </w:tcBorders>
            <w:vAlign w:val="center"/>
          </w:tcPr>
          <w:p w14:paraId="36690749"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部门</w:t>
            </w:r>
          </w:p>
          <w:p w14:paraId="2F97D2E0"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履职</w:t>
            </w:r>
          </w:p>
        </w:tc>
        <w:tc>
          <w:tcPr>
            <w:tcW w:w="1083" w:type="dxa"/>
            <w:tcBorders>
              <w:top w:val="single" w:sz="4" w:space="0" w:color="auto"/>
              <w:left w:val="nil"/>
              <w:bottom w:val="single" w:sz="4" w:space="0" w:color="auto"/>
              <w:right w:val="single" w:sz="4" w:space="0" w:color="auto"/>
            </w:tcBorders>
            <w:vAlign w:val="center"/>
          </w:tcPr>
          <w:p w14:paraId="2DEAE4DF"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部门</w:t>
            </w:r>
          </w:p>
          <w:p w14:paraId="2FF070D7"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绩效</w:t>
            </w:r>
          </w:p>
        </w:tc>
        <w:tc>
          <w:tcPr>
            <w:tcW w:w="1165" w:type="dxa"/>
            <w:tcBorders>
              <w:top w:val="single" w:sz="4" w:space="0" w:color="auto"/>
              <w:left w:val="nil"/>
              <w:bottom w:val="single" w:sz="4" w:space="0" w:color="auto"/>
              <w:right w:val="single" w:sz="4" w:space="0" w:color="auto"/>
            </w:tcBorders>
            <w:vAlign w:val="center"/>
          </w:tcPr>
          <w:p w14:paraId="243510A3"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满意度</w:t>
            </w:r>
          </w:p>
        </w:tc>
        <w:tc>
          <w:tcPr>
            <w:tcW w:w="1067" w:type="dxa"/>
            <w:tcBorders>
              <w:top w:val="single" w:sz="4" w:space="0" w:color="auto"/>
              <w:left w:val="nil"/>
              <w:bottom w:val="single" w:sz="4" w:space="0" w:color="auto"/>
              <w:right w:val="single" w:sz="4" w:space="0" w:color="auto"/>
            </w:tcBorders>
            <w:vAlign w:val="center"/>
          </w:tcPr>
          <w:p w14:paraId="50213E3C" w14:textId="77777777" w:rsidR="00426391" w:rsidRDefault="005F763F">
            <w:pPr>
              <w:widowControl/>
              <w:autoSpaceDE/>
              <w:autoSpaceDN/>
              <w:jc w:val="center"/>
              <w:rPr>
                <w:rFonts w:cs="宋体"/>
                <w:b/>
                <w:bCs/>
                <w:color w:val="000000"/>
                <w:sz w:val="24"/>
                <w:szCs w:val="24"/>
                <w:lang w:val="en-US"/>
              </w:rPr>
            </w:pPr>
            <w:r>
              <w:rPr>
                <w:rFonts w:cs="宋体" w:hint="eastAsia"/>
                <w:b/>
                <w:bCs/>
                <w:color w:val="000000"/>
                <w:sz w:val="24"/>
                <w:szCs w:val="24"/>
                <w:lang w:val="en-US"/>
              </w:rPr>
              <w:t>合计</w:t>
            </w:r>
          </w:p>
        </w:tc>
      </w:tr>
      <w:tr w:rsidR="00426391" w14:paraId="368EB1AE" w14:textId="77777777">
        <w:trPr>
          <w:trHeight w:val="454"/>
          <w:jc w:val="center"/>
        </w:trPr>
        <w:tc>
          <w:tcPr>
            <w:tcW w:w="1012" w:type="dxa"/>
            <w:tcBorders>
              <w:top w:val="nil"/>
              <w:left w:val="single" w:sz="4" w:space="0" w:color="auto"/>
              <w:bottom w:val="single" w:sz="4" w:space="0" w:color="auto"/>
              <w:right w:val="single" w:sz="4" w:space="0" w:color="auto"/>
            </w:tcBorders>
            <w:vAlign w:val="center"/>
          </w:tcPr>
          <w:p w14:paraId="02657883"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标准分</w:t>
            </w:r>
          </w:p>
        </w:tc>
        <w:tc>
          <w:tcPr>
            <w:tcW w:w="1102" w:type="dxa"/>
            <w:tcBorders>
              <w:top w:val="nil"/>
              <w:left w:val="nil"/>
              <w:bottom w:val="single" w:sz="4" w:space="0" w:color="auto"/>
              <w:right w:val="single" w:sz="4" w:space="0" w:color="auto"/>
            </w:tcBorders>
            <w:vAlign w:val="center"/>
          </w:tcPr>
          <w:p w14:paraId="2F6DE40B" w14:textId="77777777" w:rsidR="00426391" w:rsidRDefault="005F763F">
            <w:pPr>
              <w:widowControl/>
              <w:jc w:val="center"/>
              <w:textAlignment w:val="center"/>
              <w:rPr>
                <w:rFonts w:cs="宋体"/>
                <w:color w:val="000000"/>
                <w:sz w:val="24"/>
                <w:szCs w:val="24"/>
                <w:lang w:val="en-US"/>
              </w:rPr>
            </w:pPr>
            <w:r>
              <w:rPr>
                <w:rFonts w:hint="eastAsia"/>
                <w:color w:val="000000"/>
                <w:sz w:val="24"/>
                <w:szCs w:val="24"/>
                <w:lang w:val="en-US" w:bidi="ar"/>
              </w:rPr>
              <w:t>9</w:t>
            </w:r>
          </w:p>
        </w:tc>
        <w:tc>
          <w:tcPr>
            <w:tcW w:w="1124" w:type="dxa"/>
            <w:tcBorders>
              <w:top w:val="nil"/>
              <w:left w:val="nil"/>
              <w:bottom w:val="single" w:sz="4" w:space="0" w:color="auto"/>
              <w:right w:val="single" w:sz="4" w:space="0" w:color="auto"/>
            </w:tcBorders>
            <w:vAlign w:val="center"/>
          </w:tcPr>
          <w:p w14:paraId="6EEFED38" w14:textId="77777777" w:rsidR="00426391" w:rsidRDefault="005F763F">
            <w:pPr>
              <w:widowControl/>
              <w:jc w:val="center"/>
              <w:textAlignment w:val="center"/>
              <w:rPr>
                <w:rFonts w:cs="宋体"/>
                <w:color w:val="000000"/>
                <w:sz w:val="24"/>
                <w:szCs w:val="24"/>
                <w:lang w:val="en-US"/>
              </w:rPr>
            </w:pPr>
            <w:r>
              <w:rPr>
                <w:rFonts w:hint="eastAsia"/>
                <w:color w:val="000000"/>
                <w:sz w:val="24"/>
                <w:szCs w:val="24"/>
                <w:lang w:val="en-US" w:bidi="ar"/>
              </w:rPr>
              <w:t>29</w:t>
            </w:r>
          </w:p>
        </w:tc>
        <w:tc>
          <w:tcPr>
            <w:tcW w:w="947" w:type="dxa"/>
            <w:tcBorders>
              <w:top w:val="nil"/>
              <w:left w:val="nil"/>
              <w:bottom w:val="single" w:sz="4" w:space="0" w:color="auto"/>
              <w:right w:val="single" w:sz="4" w:space="0" w:color="auto"/>
            </w:tcBorders>
            <w:vAlign w:val="center"/>
          </w:tcPr>
          <w:p w14:paraId="0FB5EDCD" w14:textId="77777777" w:rsidR="00426391" w:rsidRDefault="005F763F">
            <w:pPr>
              <w:widowControl/>
              <w:jc w:val="center"/>
              <w:textAlignment w:val="center"/>
              <w:rPr>
                <w:rFonts w:cs="宋体"/>
                <w:color w:val="000000"/>
                <w:sz w:val="24"/>
                <w:szCs w:val="24"/>
                <w:lang w:val="en-US"/>
              </w:rPr>
            </w:pPr>
            <w:r>
              <w:rPr>
                <w:rFonts w:hint="eastAsia"/>
                <w:color w:val="000000"/>
                <w:sz w:val="24"/>
                <w:szCs w:val="24"/>
                <w:lang w:val="en-US" w:bidi="ar"/>
              </w:rPr>
              <w:t>42</w:t>
            </w:r>
          </w:p>
        </w:tc>
        <w:tc>
          <w:tcPr>
            <w:tcW w:w="1083" w:type="dxa"/>
            <w:tcBorders>
              <w:top w:val="nil"/>
              <w:left w:val="nil"/>
              <w:bottom w:val="single" w:sz="4" w:space="0" w:color="auto"/>
              <w:right w:val="single" w:sz="4" w:space="0" w:color="auto"/>
            </w:tcBorders>
            <w:vAlign w:val="center"/>
          </w:tcPr>
          <w:p w14:paraId="6FD53562" w14:textId="77777777" w:rsidR="00426391" w:rsidRDefault="005F763F">
            <w:pPr>
              <w:widowControl/>
              <w:jc w:val="center"/>
              <w:textAlignment w:val="center"/>
              <w:rPr>
                <w:rFonts w:cs="宋体"/>
                <w:color w:val="000000"/>
                <w:sz w:val="24"/>
                <w:szCs w:val="24"/>
                <w:lang w:val="en-US"/>
              </w:rPr>
            </w:pPr>
            <w:r>
              <w:rPr>
                <w:rFonts w:hint="eastAsia"/>
                <w:color w:val="000000"/>
                <w:sz w:val="24"/>
                <w:szCs w:val="24"/>
                <w:lang w:val="en-US" w:bidi="ar"/>
              </w:rPr>
              <w:t>15</w:t>
            </w:r>
          </w:p>
        </w:tc>
        <w:tc>
          <w:tcPr>
            <w:tcW w:w="1165" w:type="dxa"/>
            <w:tcBorders>
              <w:top w:val="nil"/>
              <w:left w:val="nil"/>
              <w:bottom w:val="single" w:sz="4" w:space="0" w:color="auto"/>
              <w:right w:val="single" w:sz="4" w:space="0" w:color="auto"/>
            </w:tcBorders>
            <w:vAlign w:val="center"/>
          </w:tcPr>
          <w:p w14:paraId="365E37B5" w14:textId="77777777" w:rsidR="00426391" w:rsidRDefault="005F763F">
            <w:pPr>
              <w:widowControl/>
              <w:jc w:val="center"/>
              <w:textAlignment w:val="center"/>
              <w:rPr>
                <w:rFonts w:cs="宋体"/>
                <w:color w:val="000000"/>
                <w:sz w:val="24"/>
                <w:szCs w:val="24"/>
                <w:lang w:val="en-US"/>
              </w:rPr>
            </w:pPr>
            <w:r>
              <w:rPr>
                <w:rFonts w:hint="eastAsia"/>
                <w:color w:val="000000"/>
                <w:sz w:val="24"/>
                <w:szCs w:val="24"/>
                <w:lang w:val="en-US" w:bidi="ar"/>
              </w:rPr>
              <w:t>5</w:t>
            </w:r>
          </w:p>
        </w:tc>
        <w:tc>
          <w:tcPr>
            <w:tcW w:w="1067" w:type="dxa"/>
            <w:tcBorders>
              <w:top w:val="nil"/>
              <w:left w:val="nil"/>
              <w:bottom w:val="single" w:sz="4" w:space="0" w:color="auto"/>
              <w:right w:val="single" w:sz="4" w:space="0" w:color="auto"/>
            </w:tcBorders>
            <w:vAlign w:val="center"/>
          </w:tcPr>
          <w:p w14:paraId="2BC0F4FD" w14:textId="77777777" w:rsidR="00426391" w:rsidRDefault="005F763F">
            <w:pPr>
              <w:widowControl/>
              <w:jc w:val="center"/>
              <w:textAlignment w:val="center"/>
              <w:rPr>
                <w:color w:val="000000"/>
                <w:sz w:val="24"/>
                <w:szCs w:val="24"/>
                <w:lang w:val="en-US"/>
              </w:rPr>
            </w:pPr>
            <w:r>
              <w:rPr>
                <w:rFonts w:hint="eastAsia"/>
                <w:color w:val="000000"/>
                <w:sz w:val="24"/>
                <w:szCs w:val="24"/>
                <w:lang w:val="en-US" w:bidi="ar"/>
              </w:rPr>
              <w:t>100</w:t>
            </w:r>
          </w:p>
        </w:tc>
      </w:tr>
      <w:tr w:rsidR="00426391" w14:paraId="23F975DA" w14:textId="77777777">
        <w:trPr>
          <w:trHeight w:val="454"/>
          <w:jc w:val="center"/>
        </w:trPr>
        <w:tc>
          <w:tcPr>
            <w:tcW w:w="1012" w:type="dxa"/>
            <w:tcBorders>
              <w:top w:val="nil"/>
              <w:left w:val="single" w:sz="4" w:space="0" w:color="auto"/>
              <w:bottom w:val="single" w:sz="4" w:space="0" w:color="auto"/>
              <w:right w:val="single" w:sz="4" w:space="0" w:color="auto"/>
            </w:tcBorders>
            <w:vAlign w:val="center"/>
          </w:tcPr>
          <w:p w14:paraId="14B3C203"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得分</w:t>
            </w:r>
          </w:p>
        </w:tc>
        <w:tc>
          <w:tcPr>
            <w:tcW w:w="1102" w:type="dxa"/>
            <w:tcBorders>
              <w:top w:val="nil"/>
              <w:left w:val="nil"/>
              <w:bottom w:val="single" w:sz="4" w:space="0" w:color="auto"/>
              <w:right w:val="single" w:sz="4" w:space="0" w:color="auto"/>
            </w:tcBorders>
            <w:vAlign w:val="center"/>
          </w:tcPr>
          <w:p w14:paraId="76FF822C" w14:textId="77777777" w:rsidR="00426391" w:rsidRDefault="005F763F">
            <w:pPr>
              <w:widowControl/>
              <w:jc w:val="center"/>
              <w:textAlignment w:val="center"/>
              <w:rPr>
                <w:color w:val="000000"/>
                <w:sz w:val="24"/>
                <w:szCs w:val="24"/>
                <w:lang w:val="en-US"/>
              </w:rPr>
            </w:pPr>
            <w:r>
              <w:rPr>
                <w:rFonts w:hint="eastAsia"/>
                <w:color w:val="000000"/>
                <w:sz w:val="24"/>
                <w:szCs w:val="24"/>
                <w:lang w:val="en-US" w:bidi="ar"/>
              </w:rPr>
              <w:t>9</w:t>
            </w:r>
          </w:p>
        </w:tc>
        <w:tc>
          <w:tcPr>
            <w:tcW w:w="1124" w:type="dxa"/>
            <w:tcBorders>
              <w:top w:val="nil"/>
              <w:left w:val="nil"/>
              <w:bottom w:val="single" w:sz="4" w:space="0" w:color="auto"/>
              <w:right w:val="single" w:sz="4" w:space="0" w:color="auto"/>
            </w:tcBorders>
            <w:vAlign w:val="center"/>
          </w:tcPr>
          <w:p w14:paraId="1CB23FCB" w14:textId="77777777" w:rsidR="00426391" w:rsidRDefault="005F763F">
            <w:pPr>
              <w:widowControl/>
              <w:jc w:val="center"/>
              <w:textAlignment w:val="center"/>
              <w:rPr>
                <w:color w:val="000000"/>
                <w:sz w:val="24"/>
                <w:szCs w:val="24"/>
                <w:lang w:val="en-US"/>
              </w:rPr>
            </w:pPr>
            <w:r>
              <w:rPr>
                <w:rFonts w:hint="eastAsia"/>
                <w:color w:val="000000"/>
                <w:sz w:val="24"/>
                <w:szCs w:val="24"/>
                <w:lang w:val="en-US" w:bidi="ar"/>
              </w:rPr>
              <w:t>23.95</w:t>
            </w:r>
          </w:p>
        </w:tc>
        <w:tc>
          <w:tcPr>
            <w:tcW w:w="947" w:type="dxa"/>
            <w:tcBorders>
              <w:top w:val="nil"/>
              <w:left w:val="nil"/>
              <w:bottom w:val="single" w:sz="4" w:space="0" w:color="auto"/>
              <w:right w:val="single" w:sz="4" w:space="0" w:color="auto"/>
            </w:tcBorders>
            <w:vAlign w:val="center"/>
          </w:tcPr>
          <w:p w14:paraId="625B6BA4" w14:textId="77777777" w:rsidR="00426391" w:rsidRDefault="005F763F">
            <w:pPr>
              <w:widowControl/>
              <w:jc w:val="center"/>
              <w:textAlignment w:val="center"/>
              <w:rPr>
                <w:color w:val="000000"/>
                <w:sz w:val="24"/>
                <w:szCs w:val="24"/>
                <w:lang w:val="en-US"/>
              </w:rPr>
            </w:pPr>
            <w:r>
              <w:rPr>
                <w:rFonts w:hint="eastAsia"/>
                <w:color w:val="000000"/>
                <w:sz w:val="24"/>
                <w:szCs w:val="24"/>
                <w:lang w:val="en-US" w:bidi="ar"/>
              </w:rPr>
              <w:t>35.5</w:t>
            </w:r>
          </w:p>
        </w:tc>
        <w:tc>
          <w:tcPr>
            <w:tcW w:w="1083" w:type="dxa"/>
            <w:tcBorders>
              <w:top w:val="nil"/>
              <w:left w:val="nil"/>
              <w:bottom w:val="single" w:sz="4" w:space="0" w:color="auto"/>
              <w:right w:val="single" w:sz="4" w:space="0" w:color="auto"/>
            </w:tcBorders>
            <w:vAlign w:val="center"/>
          </w:tcPr>
          <w:p w14:paraId="10D8650D" w14:textId="77777777" w:rsidR="00426391" w:rsidRDefault="005F763F">
            <w:pPr>
              <w:widowControl/>
              <w:jc w:val="center"/>
              <w:textAlignment w:val="center"/>
              <w:rPr>
                <w:color w:val="000000"/>
                <w:sz w:val="24"/>
                <w:szCs w:val="24"/>
                <w:lang w:val="en-US"/>
              </w:rPr>
            </w:pPr>
            <w:r>
              <w:rPr>
                <w:rFonts w:hint="eastAsia"/>
                <w:color w:val="000000"/>
                <w:sz w:val="24"/>
                <w:szCs w:val="24"/>
                <w:lang w:val="en-US" w:bidi="ar"/>
              </w:rPr>
              <w:t>15</w:t>
            </w:r>
          </w:p>
        </w:tc>
        <w:tc>
          <w:tcPr>
            <w:tcW w:w="1165" w:type="dxa"/>
            <w:tcBorders>
              <w:top w:val="nil"/>
              <w:left w:val="nil"/>
              <w:bottom w:val="single" w:sz="4" w:space="0" w:color="auto"/>
              <w:right w:val="single" w:sz="4" w:space="0" w:color="auto"/>
            </w:tcBorders>
            <w:vAlign w:val="center"/>
          </w:tcPr>
          <w:p w14:paraId="35A4F54D" w14:textId="77777777" w:rsidR="00426391" w:rsidRDefault="005F763F">
            <w:pPr>
              <w:widowControl/>
              <w:jc w:val="center"/>
              <w:textAlignment w:val="center"/>
              <w:rPr>
                <w:rFonts w:cs="宋体"/>
                <w:color w:val="000000"/>
                <w:sz w:val="24"/>
                <w:szCs w:val="24"/>
                <w:lang w:val="en-US"/>
              </w:rPr>
            </w:pPr>
            <w:r>
              <w:rPr>
                <w:rFonts w:hint="eastAsia"/>
                <w:color w:val="000000"/>
                <w:sz w:val="24"/>
                <w:szCs w:val="24"/>
                <w:lang w:val="en-US" w:bidi="ar"/>
              </w:rPr>
              <w:t>4.62</w:t>
            </w:r>
          </w:p>
        </w:tc>
        <w:tc>
          <w:tcPr>
            <w:tcW w:w="1067" w:type="dxa"/>
            <w:tcBorders>
              <w:top w:val="nil"/>
              <w:left w:val="nil"/>
              <w:bottom w:val="single" w:sz="4" w:space="0" w:color="auto"/>
              <w:right w:val="single" w:sz="4" w:space="0" w:color="auto"/>
            </w:tcBorders>
            <w:vAlign w:val="center"/>
          </w:tcPr>
          <w:p w14:paraId="5DB02198" w14:textId="77777777" w:rsidR="00426391" w:rsidRDefault="005F763F">
            <w:pPr>
              <w:widowControl/>
              <w:jc w:val="center"/>
              <w:textAlignment w:val="center"/>
              <w:rPr>
                <w:color w:val="000000"/>
                <w:sz w:val="24"/>
                <w:szCs w:val="24"/>
                <w:lang w:val="en-US"/>
              </w:rPr>
            </w:pPr>
            <w:r>
              <w:rPr>
                <w:rFonts w:hint="eastAsia"/>
                <w:color w:val="000000"/>
                <w:sz w:val="24"/>
                <w:szCs w:val="24"/>
                <w:lang w:val="en-US" w:bidi="ar"/>
              </w:rPr>
              <w:t>88.07</w:t>
            </w:r>
          </w:p>
        </w:tc>
      </w:tr>
      <w:tr w:rsidR="00426391" w14:paraId="69239921" w14:textId="77777777">
        <w:trPr>
          <w:trHeight w:val="454"/>
          <w:jc w:val="center"/>
        </w:trPr>
        <w:tc>
          <w:tcPr>
            <w:tcW w:w="1012" w:type="dxa"/>
            <w:tcBorders>
              <w:top w:val="nil"/>
              <w:left w:val="single" w:sz="4" w:space="0" w:color="auto"/>
              <w:bottom w:val="single" w:sz="4" w:space="0" w:color="auto"/>
              <w:right w:val="single" w:sz="4" w:space="0" w:color="auto"/>
            </w:tcBorders>
            <w:vAlign w:val="center"/>
          </w:tcPr>
          <w:p w14:paraId="056E99EB" w14:textId="77777777" w:rsidR="00426391" w:rsidRDefault="005F763F">
            <w:pPr>
              <w:widowControl/>
              <w:jc w:val="center"/>
              <w:textAlignment w:val="center"/>
              <w:rPr>
                <w:color w:val="000000"/>
                <w:sz w:val="24"/>
                <w:szCs w:val="24"/>
                <w:lang w:val="en-US"/>
              </w:rPr>
            </w:pPr>
            <w:r>
              <w:rPr>
                <w:rFonts w:hint="eastAsia"/>
                <w:color w:val="000000"/>
                <w:sz w:val="24"/>
                <w:szCs w:val="24"/>
                <w:lang w:val="en-US"/>
              </w:rPr>
              <w:t>得分率</w:t>
            </w:r>
          </w:p>
        </w:tc>
        <w:tc>
          <w:tcPr>
            <w:tcW w:w="1102" w:type="dxa"/>
            <w:tcBorders>
              <w:top w:val="nil"/>
              <w:left w:val="nil"/>
              <w:bottom w:val="single" w:sz="4" w:space="0" w:color="auto"/>
              <w:right w:val="single" w:sz="4" w:space="0" w:color="auto"/>
            </w:tcBorders>
            <w:vAlign w:val="center"/>
          </w:tcPr>
          <w:p w14:paraId="6F325AEB" w14:textId="77777777" w:rsidR="00426391" w:rsidRDefault="005F763F">
            <w:pPr>
              <w:widowControl/>
              <w:jc w:val="center"/>
              <w:textAlignment w:val="center"/>
              <w:rPr>
                <w:color w:val="000000"/>
                <w:sz w:val="24"/>
                <w:szCs w:val="24"/>
                <w:lang w:val="en-US"/>
              </w:rPr>
            </w:pPr>
            <w:r>
              <w:rPr>
                <w:rFonts w:hint="eastAsia"/>
                <w:color w:val="000000"/>
                <w:sz w:val="24"/>
                <w:szCs w:val="24"/>
                <w:lang w:val="en-US" w:bidi="ar"/>
              </w:rPr>
              <w:t>100.00%</w:t>
            </w:r>
          </w:p>
        </w:tc>
        <w:tc>
          <w:tcPr>
            <w:tcW w:w="1124" w:type="dxa"/>
            <w:tcBorders>
              <w:top w:val="nil"/>
              <w:left w:val="nil"/>
              <w:bottom w:val="single" w:sz="4" w:space="0" w:color="auto"/>
              <w:right w:val="single" w:sz="4" w:space="0" w:color="auto"/>
            </w:tcBorders>
            <w:vAlign w:val="center"/>
          </w:tcPr>
          <w:p w14:paraId="257B7588" w14:textId="77777777" w:rsidR="00426391" w:rsidRDefault="005F763F">
            <w:pPr>
              <w:widowControl/>
              <w:jc w:val="center"/>
              <w:textAlignment w:val="center"/>
              <w:rPr>
                <w:color w:val="000000"/>
                <w:sz w:val="24"/>
                <w:szCs w:val="24"/>
                <w:lang w:val="en-US"/>
              </w:rPr>
            </w:pPr>
            <w:r>
              <w:rPr>
                <w:rFonts w:hint="eastAsia"/>
                <w:color w:val="000000"/>
                <w:sz w:val="24"/>
                <w:szCs w:val="24"/>
                <w:lang w:val="en-US" w:bidi="ar"/>
              </w:rPr>
              <w:t>82.59%</w:t>
            </w:r>
          </w:p>
        </w:tc>
        <w:tc>
          <w:tcPr>
            <w:tcW w:w="947" w:type="dxa"/>
            <w:tcBorders>
              <w:top w:val="nil"/>
              <w:left w:val="nil"/>
              <w:bottom w:val="single" w:sz="4" w:space="0" w:color="auto"/>
              <w:right w:val="single" w:sz="4" w:space="0" w:color="auto"/>
            </w:tcBorders>
            <w:vAlign w:val="center"/>
          </w:tcPr>
          <w:p w14:paraId="02055FC0" w14:textId="77777777" w:rsidR="00426391" w:rsidRDefault="005F763F">
            <w:pPr>
              <w:widowControl/>
              <w:jc w:val="center"/>
              <w:textAlignment w:val="center"/>
              <w:rPr>
                <w:color w:val="000000"/>
                <w:sz w:val="24"/>
                <w:szCs w:val="24"/>
                <w:lang w:val="en-US"/>
              </w:rPr>
            </w:pPr>
            <w:r>
              <w:rPr>
                <w:rFonts w:hint="eastAsia"/>
                <w:color w:val="000000"/>
                <w:sz w:val="24"/>
                <w:szCs w:val="24"/>
                <w:lang w:val="en-US" w:bidi="ar"/>
              </w:rPr>
              <w:t>84.52%</w:t>
            </w:r>
          </w:p>
        </w:tc>
        <w:tc>
          <w:tcPr>
            <w:tcW w:w="1083" w:type="dxa"/>
            <w:tcBorders>
              <w:top w:val="nil"/>
              <w:left w:val="nil"/>
              <w:bottom w:val="single" w:sz="4" w:space="0" w:color="auto"/>
              <w:right w:val="single" w:sz="4" w:space="0" w:color="auto"/>
            </w:tcBorders>
            <w:vAlign w:val="center"/>
          </w:tcPr>
          <w:p w14:paraId="77987B2A" w14:textId="77777777" w:rsidR="00426391" w:rsidRDefault="005F763F">
            <w:pPr>
              <w:widowControl/>
              <w:jc w:val="center"/>
              <w:textAlignment w:val="center"/>
              <w:rPr>
                <w:color w:val="000000"/>
                <w:sz w:val="24"/>
                <w:szCs w:val="24"/>
                <w:lang w:val="en-US"/>
              </w:rPr>
            </w:pPr>
            <w:r>
              <w:rPr>
                <w:rFonts w:hint="eastAsia"/>
                <w:color w:val="000000"/>
                <w:sz w:val="24"/>
                <w:szCs w:val="24"/>
                <w:lang w:val="en-US" w:bidi="ar"/>
              </w:rPr>
              <w:t>100.00%</w:t>
            </w:r>
          </w:p>
        </w:tc>
        <w:tc>
          <w:tcPr>
            <w:tcW w:w="1165" w:type="dxa"/>
            <w:tcBorders>
              <w:top w:val="nil"/>
              <w:left w:val="nil"/>
              <w:bottom w:val="single" w:sz="4" w:space="0" w:color="auto"/>
              <w:right w:val="single" w:sz="4" w:space="0" w:color="auto"/>
            </w:tcBorders>
            <w:vAlign w:val="center"/>
          </w:tcPr>
          <w:p w14:paraId="1E3F0BD2" w14:textId="77777777" w:rsidR="00426391" w:rsidRDefault="005F763F">
            <w:pPr>
              <w:widowControl/>
              <w:jc w:val="center"/>
              <w:textAlignment w:val="center"/>
              <w:rPr>
                <w:rFonts w:cs="宋体"/>
                <w:color w:val="000000"/>
                <w:sz w:val="24"/>
                <w:szCs w:val="24"/>
                <w:lang w:val="en-US"/>
              </w:rPr>
            </w:pPr>
            <w:r>
              <w:rPr>
                <w:rFonts w:hint="eastAsia"/>
                <w:color w:val="000000"/>
                <w:sz w:val="24"/>
                <w:szCs w:val="24"/>
                <w:lang w:val="en-US" w:bidi="ar"/>
              </w:rPr>
              <w:t>92.40%</w:t>
            </w:r>
          </w:p>
        </w:tc>
        <w:tc>
          <w:tcPr>
            <w:tcW w:w="1067" w:type="dxa"/>
            <w:tcBorders>
              <w:top w:val="nil"/>
              <w:left w:val="nil"/>
              <w:bottom w:val="single" w:sz="4" w:space="0" w:color="auto"/>
              <w:right w:val="single" w:sz="4" w:space="0" w:color="auto"/>
            </w:tcBorders>
            <w:vAlign w:val="center"/>
          </w:tcPr>
          <w:p w14:paraId="4937D9F1" w14:textId="77777777" w:rsidR="00426391" w:rsidRDefault="005F763F">
            <w:pPr>
              <w:widowControl/>
              <w:jc w:val="center"/>
              <w:textAlignment w:val="center"/>
              <w:rPr>
                <w:color w:val="000000"/>
                <w:sz w:val="24"/>
                <w:szCs w:val="24"/>
                <w:lang w:val="en-US"/>
              </w:rPr>
            </w:pPr>
            <w:r>
              <w:rPr>
                <w:rFonts w:hint="eastAsia"/>
                <w:color w:val="000000"/>
                <w:sz w:val="24"/>
                <w:szCs w:val="24"/>
                <w:lang w:val="en-US" w:bidi="ar"/>
              </w:rPr>
              <w:t>88.07%</w:t>
            </w:r>
          </w:p>
        </w:tc>
      </w:tr>
    </w:tbl>
    <w:p w14:paraId="301A5E98" w14:textId="77777777" w:rsidR="00426391" w:rsidRDefault="005F763F">
      <w:pPr>
        <w:pStyle w:val="1"/>
        <w:spacing w:before="0" w:after="0" w:line="560" w:lineRule="exact"/>
        <w:ind w:firstLineChars="200" w:firstLine="602"/>
        <w:rPr>
          <w:rFonts w:ascii="黑体" w:eastAsia="黑体" w:hAnsi="黑体" w:cs="黑体"/>
          <w:sz w:val="30"/>
          <w:szCs w:val="30"/>
          <w:lang w:val="en-US"/>
        </w:rPr>
      </w:pPr>
      <w:bookmarkStart w:id="70" w:name="_Toc1951"/>
      <w:bookmarkStart w:id="71" w:name="_Toc7760"/>
      <w:bookmarkStart w:id="72" w:name="_Toc15953"/>
      <w:r>
        <w:rPr>
          <w:rFonts w:ascii="黑体" w:eastAsia="黑体" w:hAnsi="黑体" w:cs="黑体" w:hint="eastAsia"/>
          <w:sz w:val="30"/>
          <w:szCs w:val="30"/>
          <w:lang w:val="en-US"/>
        </w:rPr>
        <w:t>三</w:t>
      </w:r>
      <w:r>
        <w:rPr>
          <w:rFonts w:ascii="黑体" w:eastAsia="黑体" w:hAnsi="黑体" w:cs="黑体" w:hint="eastAsia"/>
          <w:sz w:val="30"/>
          <w:szCs w:val="30"/>
        </w:rPr>
        <w:t>、</w:t>
      </w:r>
      <w:r>
        <w:rPr>
          <w:rFonts w:ascii="黑体" w:eastAsia="黑体" w:hAnsi="黑体" w:cs="黑体" w:hint="eastAsia"/>
          <w:sz w:val="30"/>
          <w:szCs w:val="30"/>
          <w:lang w:val="en-US"/>
        </w:rPr>
        <w:t>部门履职成效</w:t>
      </w:r>
      <w:bookmarkEnd w:id="70"/>
      <w:bookmarkEnd w:id="71"/>
      <w:bookmarkEnd w:id="72"/>
    </w:p>
    <w:p w14:paraId="0F24AB6C" w14:textId="77777777" w:rsidR="00426391" w:rsidRDefault="005F763F">
      <w:pPr>
        <w:pStyle w:val="2"/>
        <w:spacing w:before="0" w:after="0" w:line="560" w:lineRule="exact"/>
        <w:ind w:firstLineChars="200" w:firstLine="602"/>
        <w:jc w:val="both"/>
        <w:rPr>
          <w:rFonts w:ascii="仿宋" w:eastAsia="仿宋" w:hAnsi="仿宋"/>
          <w:sz w:val="30"/>
          <w:szCs w:val="30"/>
        </w:rPr>
      </w:pPr>
      <w:bookmarkStart w:id="73" w:name="_Toc21171"/>
      <w:bookmarkStart w:id="74" w:name="_Toc24378"/>
      <w:bookmarkStart w:id="75" w:name="_Toc17283"/>
      <w:r>
        <w:rPr>
          <w:rFonts w:ascii="仿宋" w:eastAsia="仿宋" w:hAnsi="仿宋" w:hint="eastAsia"/>
          <w:sz w:val="30"/>
          <w:szCs w:val="30"/>
        </w:rPr>
        <w:t>（一）指标评价分析</w:t>
      </w:r>
      <w:bookmarkEnd w:id="73"/>
      <w:bookmarkEnd w:id="74"/>
      <w:bookmarkEnd w:id="75"/>
    </w:p>
    <w:p w14:paraId="7AA4BDCA" w14:textId="77777777" w:rsidR="00426391" w:rsidRDefault="005F763F">
      <w:pPr>
        <w:pStyle w:val="a4"/>
        <w:spacing w:line="560" w:lineRule="exact"/>
        <w:ind w:firstLineChars="200" w:firstLine="602"/>
        <w:jc w:val="both"/>
        <w:rPr>
          <w:rFonts w:ascii="仿宋" w:eastAsia="仿宋" w:hAnsi="仿宋" w:cs="Times New Roman"/>
          <w:b/>
          <w:bCs/>
          <w:kern w:val="2"/>
          <w:sz w:val="30"/>
          <w:szCs w:val="30"/>
        </w:rPr>
      </w:pPr>
      <w:r>
        <w:rPr>
          <w:rFonts w:ascii="仿宋" w:eastAsia="仿宋" w:hAnsi="仿宋" w:cs="Times New Roman"/>
          <w:b/>
          <w:bCs/>
          <w:kern w:val="2"/>
          <w:sz w:val="30"/>
          <w:szCs w:val="30"/>
        </w:rPr>
        <w:t>1.</w:t>
      </w:r>
      <w:r>
        <w:rPr>
          <w:rFonts w:ascii="仿宋" w:eastAsia="仿宋" w:hAnsi="仿宋" w:cs="Times New Roman" w:hint="eastAsia"/>
          <w:b/>
          <w:bCs/>
          <w:kern w:val="2"/>
          <w:sz w:val="30"/>
          <w:szCs w:val="30"/>
        </w:rPr>
        <w:t>部门决策</w:t>
      </w:r>
    </w:p>
    <w:p w14:paraId="24071D2F" w14:textId="77777777" w:rsidR="00426391" w:rsidRDefault="005F763F">
      <w:pPr>
        <w:pStyle w:val="a4"/>
        <w:spacing w:line="560" w:lineRule="exact"/>
        <w:ind w:firstLineChars="200" w:firstLine="600"/>
        <w:jc w:val="both"/>
        <w:rPr>
          <w:rFonts w:ascii="仿宋" w:eastAsia="仿宋" w:hAnsi="仿宋" w:cs="Times New Roman"/>
          <w:kern w:val="2"/>
          <w:sz w:val="30"/>
          <w:szCs w:val="30"/>
          <w:highlight w:val="yellow"/>
        </w:rPr>
      </w:pPr>
      <w:r>
        <w:rPr>
          <w:rFonts w:ascii="仿宋" w:eastAsia="仿宋" w:hAnsi="仿宋" w:cs="Times New Roman" w:hint="eastAsia"/>
          <w:kern w:val="2"/>
          <w:sz w:val="30"/>
          <w:szCs w:val="30"/>
        </w:rPr>
        <w:t>指标权重分</w:t>
      </w:r>
      <w:r>
        <w:rPr>
          <w:rFonts w:ascii="仿宋" w:eastAsia="仿宋" w:hAnsi="仿宋" w:cs="Times New Roman"/>
          <w:kern w:val="2"/>
          <w:sz w:val="30"/>
          <w:szCs w:val="30"/>
          <w:lang w:val="en-US"/>
        </w:rPr>
        <w:t>9</w:t>
      </w:r>
      <w:r>
        <w:rPr>
          <w:rFonts w:ascii="仿宋" w:eastAsia="仿宋" w:hAnsi="仿宋" w:cs="Times New Roman" w:hint="eastAsia"/>
          <w:kern w:val="2"/>
          <w:sz w:val="30"/>
          <w:szCs w:val="30"/>
        </w:rPr>
        <w:t>分，评价得分</w:t>
      </w:r>
      <w:r>
        <w:rPr>
          <w:rFonts w:ascii="仿宋" w:eastAsia="仿宋" w:hAnsi="仿宋" w:cs="Times New Roman" w:hint="eastAsia"/>
          <w:kern w:val="2"/>
          <w:sz w:val="30"/>
          <w:szCs w:val="30"/>
          <w:lang w:val="en-US"/>
        </w:rPr>
        <w:t>9</w:t>
      </w:r>
      <w:r>
        <w:rPr>
          <w:rFonts w:ascii="仿宋" w:eastAsia="仿宋" w:hAnsi="仿宋" w:cs="Times New Roman" w:hint="eastAsia"/>
          <w:kern w:val="2"/>
          <w:sz w:val="30"/>
          <w:szCs w:val="30"/>
        </w:rPr>
        <w:t>分，得分率</w:t>
      </w:r>
      <w:r>
        <w:rPr>
          <w:rFonts w:ascii="仿宋" w:eastAsia="仿宋" w:hAnsi="仿宋" w:cs="Times New Roman" w:hint="eastAsia"/>
          <w:kern w:val="2"/>
          <w:sz w:val="30"/>
          <w:szCs w:val="30"/>
          <w:lang w:val="en-US"/>
        </w:rPr>
        <w:t>100%</w:t>
      </w:r>
      <w:r>
        <w:rPr>
          <w:rFonts w:ascii="仿宋" w:eastAsia="仿宋" w:hAnsi="仿宋" w:cs="Times New Roman" w:hint="eastAsia"/>
          <w:kern w:val="2"/>
          <w:sz w:val="30"/>
          <w:szCs w:val="30"/>
        </w:rPr>
        <w:t>。</w:t>
      </w:r>
    </w:p>
    <w:p w14:paraId="7FF81023"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rPr>
        <w:t>部门决策方面，制定了《</w:t>
      </w:r>
      <w:r>
        <w:rPr>
          <w:rFonts w:ascii="仿宋" w:eastAsia="仿宋" w:hAnsi="仿宋" w:cs="Times New Roman" w:hint="eastAsia"/>
          <w:kern w:val="2"/>
          <w:sz w:val="30"/>
          <w:szCs w:val="30"/>
          <w:lang w:val="en-US"/>
        </w:rPr>
        <w:t>南京市水务局“三重一大”事项决策实施办法》《</w:t>
      </w:r>
      <w:r>
        <w:rPr>
          <w:rFonts w:ascii="仿宋" w:eastAsia="仿宋" w:hAnsi="仿宋" w:cs="Times New Roman" w:hint="eastAsia"/>
          <w:kern w:val="2"/>
          <w:sz w:val="30"/>
          <w:szCs w:val="30"/>
        </w:rPr>
        <w:t>南京市</w:t>
      </w:r>
      <w:r>
        <w:rPr>
          <w:rFonts w:ascii="仿宋" w:eastAsia="仿宋" w:hAnsi="仿宋" w:cs="Times New Roman" w:hint="eastAsia"/>
          <w:kern w:val="2"/>
          <w:sz w:val="30"/>
          <w:szCs w:val="30"/>
          <w:lang w:val="en-US"/>
        </w:rPr>
        <w:t>水务</w:t>
      </w:r>
      <w:r>
        <w:rPr>
          <w:rFonts w:ascii="仿宋" w:eastAsia="仿宋" w:hAnsi="仿宋" w:cs="Times New Roman" w:hint="eastAsia"/>
          <w:kern w:val="2"/>
          <w:sz w:val="30"/>
          <w:szCs w:val="30"/>
        </w:rPr>
        <w:t>局</w:t>
      </w:r>
      <w:r>
        <w:rPr>
          <w:rFonts w:ascii="仿宋" w:eastAsia="仿宋" w:hAnsi="仿宋" w:cs="Times New Roman" w:hint="eastAsia"/>
          <w:kern w:val="2"/>
          <w:sz w:val="30"/>
          <w:szCs w:val="30"/>
          <w:lang w:val="en-US"/>
        </w:rPr>
        <w:t>局长办公会议事决策规则》《中共南京市水务局党组议事决策制度》《中共南京市水务局党组关于进一步做好“三重一大”事项决策和监督的意见》等</w:t>
      </w:r>
      <w:r>
        <w:rPr>
          <w:rFonts w:ascii="仿宋" w:eastAsia="仿宋" w:hAnsi="仿宋" w:cs="Times New Roman" w:hint="eastAsia"/>
          <w:kern w:val="2"/>
          <w:sz w:val="30"/>
          <w:szCs w:val="30"/>
        </w:rPr>
        <w:t>，决策流程科学，决策执行监督制衡机制健全；制定了《南京市“十</w:t>
      </w:r>
      <w:r>
        <w:rPr>
          <w:rFonts w:ascii="仿宋" w:eastAsia="仿宋" w:hAnsi="仿宋" w:cs="Times New Roman" w:hint="eastAsia"/>
          <w:kern w:val="2"/>
          <w:sz w:val="30"/>
          <w:szCs w:val="30"/>
          <w:lang w:val="en-US"/>
        </w:rPr>
        <w:t>四</w:t>
      </w:r>
      <w:r>
        <w:rPr>
          <w:rFonts w:ascii="仿宋" w:eastAsia="仿宋" w:hAnsi="仿宋" w:cs="Times New Roman" w:hint="eastAsia"/>
          <w:kern w:val="2"/>
          <w:sz w:val="30"/>
          <w:szCs w:val="30"/>
        </w:rPr>
        <w:t>五”</w:t>
      </w:r>
      <w:r>
        <w:rPr>
          <w:rFonts w:ascii="仿宋" w:eastAsia="仿宋" w:hAnsi="仿宋" w:cs="Times New Roman" w:hint="eastAsia"/>
          <w:kern w:val="2"/>
          <w:sz w:val="30"/>
          <w:szCs w:val="30"/>
          <w:lang w:val="en-US"/>
        </w:rPr>
        <w:t>水务发展规划</w:t>
      </w:r>
      <w:r>
        <w:rPr>
          <w:rFonts w:ascii="仿宋" w:eastAsia="仿宋" w:hAnsi="仿宋" w:cs="Times New Roman" w:hint="eastAsia"/>
          <w:kern w:val="2"/>
          <w:sz w:val="30"/>
          <w:szCs w:val="30"/>
        </w:rPr>
        <w:t>》，部门中长期规划较明确，与部门职能相匹配；部门年度工作计划较明确，有完整的年度工作计划目标，部门预算编制方面，预算编制较规范，预算编制与重点工作任务相匹配。</w:t>
      </w:r>
    </w:p>
    <w:p w14:paraId="7D25CFDF" w14:textId="77777777" w:rsidR="00426391" w:rsidRDefault="005F763F">
      <w:pPr>
        <w:pStyle w:val="a4"/>
        <w:spacing w:line="560" w:lineRule="exact"/>
        <w:ind w:firstLineChars="200" w:firstLine="602"/>
        <w:jc w:val="both"/>
        <w:rPr>
          <w:rFonts w:ascii="仿宋" w:eastAsia="仿宋" w:hAnsi="仿宋" w:cs="Times New Roman"/>
          <w:b/>
          <w:bCs/>
          <w:kern w:val="2"/>
          <w:sz w:val="30"/>
          <w:szCs w:val="30"/>
        </w:rPr>
      </w:pPr>
      <w:r>
        <w:rPr>
          <w:rFonts w:ascii="仿宋" w:eastAsia="仿宋" w:hAnsi="仿宋" w:cs="Times New Roman"/>
          <w:b/>
          <w:bCs/>
          <w:kern w:val="2"/>
          <w:sz w:val="30"/>
          <w:szCs w:val="30"/>
        </w:rPr>
        <w:t>2.</w:t>
      </w:r>
      <w:r>
        <w:rPr>
          <w:rFonts w:ascii="仿宋" w:eastAsia="仿宋" w:hAnsi="仿宋" w:cs="Times New Roman" w:hint="eastAsia"/>
          <w:b/>
          <w:bCs/>
          <w:kern w:val="2"/>
          <w:sz w:val="30"/>
          <w:szCs w:val="30"/>
        </w:rPr>
        <w:t>部门管理</w:t>
      </w:r>
    </w:p>
    <w:p w14:paraId="4C4BADBE"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指标权重分</w:t>
      </w:r>
      <w:r>
        <w:rPr>
          <w:rFonts w:ascii="仿宋" w:eastAsia="仿宋" w:hAnsi="仿宋" w:cs="Times New Roman"/>
          <w:kern w:val="2"/>
          <w:sz w:val="30"/>
          <w:szCs w:val="30"/>
          <w:lang w:val="en-US"/>
        </w:rPr>
        <w:t>29</w:t>
      </w:r>
      <w:r>
        <w:rPr>
          <w:rFonts w:ascii="仿宋" w:eastAsia="仿宋" w:hAnsi="仿宋" w:cs="Times New Roman" w:hint="eastAsia"/>
          <w:kern w:val="2"/>
          <w:sz w:val="30"/>
          <w:szCs w:val="30"/>
        </w:rPr>
        <w:t>分，评价得分</w:t>
      </w:r>
      <w:r>
        <w:rPr>
          <w:rFonts w:ascii="仿宋" w:eastAsia="仿宋" w:hAnsi="仿宋" w:cs="Times New Roman" w:hint="eastAsia"/>
          <w:kern w:val="2"/>
          <w:sz w:val="30"/>
          <w:szCs w:val="30"/>
          <w:lang w:val="en-US"/>
        </w:rPr>
        <w:t>23.95</w:t>
      </w:r>
      <w:r>
        <w:rPr>
          <w:rFonts w:ascii="仿宋" w:eastAsia="仿宋" w:hAnsi="仿宋" w:cs="Times New Roman" w:hint="eastAsia"/>
          <w:kern w:val="2"/>
          <w:sz w:val="30"/>
          <w:szCs w:val="30"/>
        </w:rPr>
        <w:t>分，得分率82.59%。</w:t>
      </w:r>
    </w:p>
    <w:p w14:paraId="72444546"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w:t>
      </w:r>
      <w:r>
        <w:rPr>
          <w:rFonts w:ascii="仿宋" w:eastAsia="仿宋" w:hAnsi="仿宋" w:cs="Times New Roman"/>
          <w:kern w:val="2"/>
          <w:sz w:val="30"/>
          <w:szCs w:val="30"/>
        </w:rPr>
        <w:t>1</w:t>
      </w:r>
      <w:r>
        <w:rPr>
          <w:rFonts w:ascii="仿宋" w:eastAsia="仿宋" w:hAnsi="仿宋" w:cs="Times New Roman" w:hint="eastAsia"/>
          <w:kern w:val="2"/>
          <w:sz w:val="30"/>
          <w:szCs w:val="30"/>
        </w:rPr>
        <w:t>）预算执行</w:t>
      </w:r>
    </w:p>
    <w:p w14:paraId="67823946" w14:textId="77777777" w:rsidR="00426391" w:rsidRDefault="005F763F">
      <w:pPr>
        <w:pStyle w:val="a4"/>
        <w:spacing w:line="560" w:lineRule="exact"/>
        <w:ind w:firstLineChars="200" w:firstLine="600"/>
        <w:jc w:val="both"/>
        <w:rPr>
          <w:rFonts w:ascii="仿宋" w:eastAsia="仿宋" w:hAnsi="仿宋" w:cs="Times New Roman"/>
          <w:kern w:val="2"/>
          <w:sz w:val="30"/>
          <w:szCs w:val="30"/>
          <w:highlight w:val="yellow"/>
          <w:lang w:val="en-US"/>
        </w:rPr>
      </w:pPr>
      <w:r>
        <w:rPr>
          <w:rFonts w:ascii="仿宋" w:eastAsia="仿宋" w:hAnsi="仿宋" w:cs="Times New Roman" w:hint="eastAsia"/>
          <w:kern w:val="2"/>
          <w:sz w:val="30"/>
          <w:szCs w:val="30"/>
        </w:rPr>
        <w:t>部门预算执行方面，年初预算数</w:t>
      </w:r>
      <w:r>
        <w:rPr>
          <w:rFonts w:ascii="仿宋" w:eastAsia="仿宋" w:hAnsi="仿宋" w:cs="Times New Roman" w:hint="eastAsia"/>
          <w:kern w:val="2"/>
          <w:sz w:val="30"/>
          <w:szCs w:val="30"/>
          <w:lang w:val="en-US"/>
        </w:rPr>
        <w:t>21,891.82</w:t>
      </w:r>
      <w:r>
        <w:rPr>
          <w:rFonts w:ascii="仿宋" w:eastAsia="仿宋" w:hAnsi="仿宋" w:cs="Times New Roman" w:hint="eastAsia"/>
          <w:kern w:val="2"/>
          <w:sz w:val="30"/>
          <w:szCs w:val="30"/>
        </w:rPr>
        <w:t>万元，</w:t>
      </w:r>
      <w:r>
        <w:rPr>
          <w:rFonts w:ascii="仿宋" w:eastAsia="仿宋" w:hAnsi="仿宋" w:cs="Times New Roman" w:hint="eastAsia"/>
          <w:kern w:val="2"/>
          <w:sz w:val="30"/>
          <w:szCs w:val="30"/>
          <w:lang w:val="en-US"/>
        </w:rPr>
        <w:t>年中</w:t>
      </w:r>
      <w:r>
        <w:rPr>
          <w:rFonts w:ascii="仿宋" w:eastAsia="仿宋" w:hAnsi="仿宋" w:cs="Times New Roman" w:hint="eastAsia"/>
          <w:kern w:val="2"/>
          <w:sz w:val="30"/>
          <w:szCs w:val="30"/>
        </w:rPr>
        <w:t>调增人员经费</w:t>
      </w:r>
      <w:r>
        <w:rPr>
          <w:rFonts w:ascii="仿宋" w:eastAsia="仿宋" w:hAnsi="仿宋" w:cs="Times New Roman" w:hint="eastAsia"/>
          <w:kern w:val="2"/>
          <w:sz w:val="30"/>
          <w:szCs w:val="30"/>
          <w:lang w:val="en-US"/>
        </w:rPr>
        <w:t>1,162.09</w:t>
      </w:r>
      <w:r>
        <w:rPr>
          <w:rFonts w:ascii="仿宋" w:eastAsia="仿宋" w:hAnsi="仿宋" w:cs="Times New Roman" w:hint="eastAsia"/>
          <w:kern w:val="2"/>
          <w:sz w:val="30"/>
          <w:szCs w:val="30"/>
        </w:rPr>
        <w:t>万元、</w:t>
      </w:r>
      <w:r>
        <w:rPr>
          <w:rFonts w:ascii="仿宋" w:eastAsia="仿宋" w:hAnsi="仿宋" w:cs="Times New Roman" w:hint="eastAsia"/>
          <w:kern w:val="2"/>
          <w:sz w:val="30"/>
          <w:szCs w:val="30"/>
          <w:lang w:val="en-US"/>
        </w:rPr>
        <w:t>调减日常公用经费247.11万元、</w:t>
      </w:r>
      <w:r>
        <w:rPr>
          <w:rFonts w:ascii="仿宋" w:eastAsia="仿宋" w:hAnsi="仿宋" w:cs="Times New Roman" w:hint="eastAsia"/>
          <w:kern w:val="2"/>
          <w:sz w:val="30"/>
          <w:szCs w:val="30"/>
        </w:rPr>
        <w:t>调增项目支出</w:t>
      </w:r>
      <w:r>
        <w:rPr>
          <w:rFonts w:ascii="仿宋" w:eastAsia="仿宋" w:hAnsi="仿宋" w:cs="Times New Roman" w:hint="eastAsia"/>
          <w:kern w:val="2"/>
          <w:sz w:val="30"/>
          <w:szCs w:val="30"/>
          <w:lang w:val="en-US"/>
        </w:rPr>
        <w:t>47,148.85</w:t>
      </w:r>
      <w:r>
        <w:rPr>
          <w:rFonts w:ascii="仿宋" w:eastAsia="仿宋" w:hAnsi="仿宋" w:cs="Times New Roman" w:hint="eastAsia"/>
          <w:kern w:val="2"/>
          <w:sz w:val="30"/>
          <w:szCs w:val="30"/>
        </w:rPr>
        <w:t>万元，调整后部门预算数</w:t>
      </w:r>
      <w:r>
        <w:rPr>
          <w:rFonts w:ascii="仿宋" w:eastAsia="仿宋" w:hAnsi="仿宋" w:cs="Times New Roman" w:hint="eastAsia"/>
          <w:kern w:val="2"/>
          <w:sz w:val="30"/>
          <w:szCs w:val="30"/>
          <w:lang w:val="en-US"/>
        </w:rPr>
        <w:t>70,022.65</w:t>
      </w:r>
      <w:r>
        <w:rPr>
          <w:rFonts w:ascii="仿宋" w:eastAsia="仿宋" w:hAnsi="仿宋" w:cs="Times New Roman" w:hint="eastAsia"/>
          <w:kern w:val="2"/>
          <w:sz w:val="30"/>
          <w:szCs w:val="30"/>
        </w:rPr>
        <w:t>万元，决算数</w:t>
      </w:r>
      <w:r>
        <w:rPr>
          <w:rFonts w:ascii="仿宋" w:eastAsia="仿宋" w:hAnsi="仿宋" w:cs="Times New Roman" w:hint="eastAsia"/>
          <w:kern w:val="2"/>
          <w:sz w:val="30"/>
          <w:szCs w:val="30"/>
          <w:lang w:val="en-US"/>
        </w:rPr>
        <w:t>69,949.70</w:t>
      </w:r>
      <w:r>
        <w:rPr>
          <w:rFonts w:ascii="仿宋" w:eastAsia="仿宋" w:hAnsi="仿宋" w:cs="Times New Roman" w:hint="eastAsia"/>
          <w:kern w:val="2"/>
          <w:sz w:val="30"/>
          <w:szCs w:val="30"/>
        </w:rPr>
        <w:t>万元，预算执行率为99.90%。专项资金预算执行方面，年初预算数为323,420.00万元，实际</w:t>
      </w:r>
      <w:r>
        <w:rPr>
          <w:rFonts w:ascii="仿宋" w:eastAsia="仿宋" w:hAnsi="仿宋" w:cs="Times New Roman" w:hint="eastAsia"/>
          <w:kern w:val="2"/>
          <w:sz w:val="30"/>
          <w:szCs w:val="30"/>
          <w:lang w:val="en-US"/>
        </w:rPr>
        <w:t>下达</w:t>
      </w:r>
      <w:r>
        <w:rPr>
          <w:rFonts w:ascii="仿宋" w:eastAsia="仿宋" w:hAnsi="仿宋" w:cs="Times New Roman" w:hint="eastAsia"/>
          <w:kern w:val="2"/>
          <w:sz w:val="30"/>
          <w:szCs w:val="30"/>
        </w:rPr>
        <w:t>283,101.46万元，</w:t>
      </w:r>
      <w:r>
        <w:rPr>
          <w:rFonts w:ascii="仿宋" w:eastAsia="仿宋" w:hAnsi="仿宋" w:cs="Times New Roman" w:hint="eastAsia"/>
          <w:kern w:val="2"/>
          <w:sz w:val="30"/>
          <w:szCs w:val="30"/>
          <w:lang w:val="en-US"/>
        </w:rPr>
        <w:t>扣除预算压减因素后，</w:t>
      </w:r>
      <w:r>
        <w:rPr>
          <w:rFonts w:ascii="仿宋" w:eastAsia="仿宋" w:hAnsi="仿宋" w:cs="Times New Roman" w:hint="eastAsia"/>
          <w:kern w:val="2"/>
          <w:sz w:val="30"/>
          <w:szCs w:val="30"/>
        </w:rPr>
        <w:t>预算执行</w:t>
      </w:r>
      <w:r>
        <w:rPr>
          <w:rFonts w:ascii="仿宋" w:eastAsia="仿宋" w:hAnsi="仿宋" w:cs="Times New Roman" w:hint="eastAsia"/>
          <w:kern w:val="2"/>
          <w:sz w:val="30"/>
          <w:szCs w:val="30"/>
          <w:lang w:val="en-US"/>
        </w:rPr>
        <w:t>率</w:t>
      </w:r>
      <w:r>
        <w:rPr>
          <w:rFonts w:ascii="仿宋" w:eastAsia="仿宋" w:hAnsi="仿宋" w:cs="Times New Roman" w:hint="eastAsia"/>
          <w:kern w:val="2"/>
          <w:sz w:val="30"/>
          <w:szCs w:val="30"/>
        </w:rPr>
        <w:t>为</w:t>
      </w:r>
      <w:r>
        <w:rPr>
          <w:rFonts w:ascii="仿宋" w:eastAsia="仿宋" w:hAnsi="仿宋" w:cs="Times New Roman" w:hint="eastAsia"/>
          <w:kern w:val="2"/>
          <w:sz w:val="30"/>
          <w:szCs w:val="30"/>
          <w:lang w:val="en-US"/>
        </w:rPr>
        <w:t>100</w:t>
      </w:r>
      <w:r>
        <w:rPr>
          <w:rFonts w:ascii="Times New Roman" w:eastAsia="仿宋" w:hAnsi="Times New Roman" w:cs="Times New Roman"/>
          <w:kern w:val="2"/>
          <w:sz w:val="30"/>
          <w:szCs w:val="30"/>
          <w:lang w:val="en-US"/>
        </w:rPr>
        <w:t>%</w:t>
      </w:r>
      <w:r>
        <w:rPr>
          <w:rFonts w:ascii="仿宋" w:eastAsia="仿宋" w:hAnsi="仿宋" w:cs="Times New Roman" w:hint="eastAsia"/>
          <w:kern w:val="2"/>
          <w:sz w:val="30"/>
          <w:szCs w:val="30"/>
        </w:rPr>
        <w:t>。</w:t>
      </w:r>
    </w:p>
    <w:p w14:paraId="7B7372DB"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w:t>
      </w:r>
      <w:r>
        <w:rPr>
          <w:rFonts w:ascii="仿宋" w:eastAsia="仿宋" w:hAnsi="仿宋" w:cs="Times New Roman"/>
          <w:kern w:val="2"/>
          <w:sz w:val="30"/>
          <w:szCs w:val="30"/>
        </w:rPr>
        <w:t>2</w:t>
      </w:r>
      <w:r>
        <w:rPr>
          <w:rFonts w:ascii="仿宋" w:eastAsia="仿宋" w:hAnsi="仿宋" w:cs="Times New Roman" w:hint="eastAsia"/>
          <w:kern w:val="2"/>
          <w:sz w:val="30"/>
          <w:szCs w:val="30"/>
        </w:rPr>
        <w:t>）收支管理</w:t>
      </w:r>
    </w:p>
    <w:p w14:paraId="001C0716"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收支管理制度健全，通过执行“收支两条线”、开票和收款分离、定期核对收入和票据等控制措施保证资金及时足额上缴。对会议费支出、培训费支出、公务接待费支出、</w:t>
      </w:r>
      <w:r>
        <w:rPr>
          <w:rFonts w:ascii="仿宋" w:eastAsia="仿宋" w:hAnsi="仿宋" w:cs="Times New Roman" w:hint="eastAsia"/>
          <w:kern w:val="2"/>
          <w:sz w:val="30"/>
          <w:szCs w:val="30"/>
          <w:lang w:val="en-US"/>
        </w:rPr>
        <w:t>公务用车运行维护费、</w:t>
      </w:r>
      <w:r>
        <w:rPr>
          <w:rFonts w:ascii="仿宋" w:eastAsia="仿宋" w:hAnsi="仿宋" w:cs="Times New Roman" w:hint="eastAsia"/>
          <w:kern w:val="2"/>
          <w:sz w:val="30"/>
          <w:szCs w:val="30"/>
        </w:rPr>
        <w:t>差旅费等主要支出业务</w:t>
      </w:r>
      <w:r>
        <w:rPr>
          <w:rFonts w:ascii="仿宋" w:eastAsia="仿宋" w:hAnsi="仿宋" w:cs="Times New Roman" w:hint="eastAsia"/>
          <w:kern w:val="2"/>
          <w:sz w:val="30"/>
          <w:szCs w:val="30"/>
          <w:lang w:val="en-US"/>
        </w:rPr>
        <w:t>进行了详细规定</w:t>
      </w:r>
      <w:r>
        <w:rPr>
          <w:rFonts w:ascii="仿宋" w:eastAsia="仿宋" w:hAnsi="仿宋" w:cs="Times New Roman" w:hint="eastAsia"/>
          <w:kern w:val="2"/>
          <w:sz w:val="30"/>
          <w:szCs w:val="30"/>
        </w:rPr>
        <w:t>。</w:t>
      </w:r>
    </w:p>
    <w:p w14:paraId="28A617A4"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w:t>
      </w:r>
      <w:r>
        <w:rPr>
          <w:rFonts w:ascii="仿宋" w:eastAsia="仿宋" w:hAnsi="仿宋" w:cs="Times New Roman"/>
          <w:kern w:val="2"/>
          <w:sz w:val="30"/>
          <w:szCs w:val="30"/>
        </w:rPr>
        <w:t>3</w:t>
      </w:r>
      <w:r>
        <w:rPr>
          <w:rFonts w:ascii="仿宋" w:eastAsia="仿宋" w:hAnsi="仿宋" w:cs="Times New Roman" w:hint="eastAsia"/>
          <w:kern w:val="2"/>
          <w:sz w:val="30"/>
          <w:szCs w:val="30"/>
        </w:rPr>
        <w:t>）资产管理</w:t>
      </w:r>
    </w:p>
    <w:p w14:paraId="15324E0C"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市</w:t>
      </w:r>
      <w:r>
        <w:rPr>
          <w:rFonts w:ascii="仿宋" w:eastAsia="仿宋" w:hAnsi="仿宋" w:cs="Times New Roman" w:hint="eastAsia"/>
          <w:kern w:val="2"/>
          <w:sz w:val="30"/>
          <w:szCs w:val="30"/>
          <w:lang w:val="en-US"/>
        </w:rPr>
        <w:t>水务</w:t>
      </w:r>
      <w:r>
        <w:rPr>
          <w:rFonts w:ascii="仿宋" w:eastAsia="仿宋" w:hAnsi="仿宋" w:cs="Times New Roman" w:hint="eastAsia"/>
          <w:kern w:val="2"/>
          <w:sz w:val="30"/>
          <w:szCs w:val="30"/>
        </w:rPr>
        <w:t>局已制定了《南京市</w:t>
      </w:r>
      <w:r>
        <w:rPr>
          <w:rFonts w:ascii="仿宋" w:eastAsia="仿宋" w:hAnsi="仿宋" w:cs="Times New Roman" w:hint="eastAsia"/>
          <w:kern w:val="2"/>
          <w:sz w:val="30"/>
          <w:szCs w:val="30"/>
          <w:lang w:val="en-US"/>
        </w:rPr>
        <w:t>水务</w:t>
      </w:r>
      <w:r>
        <w:rPr>
          <w:rFonts w:ascii="仿宋" w:eastAsia="仿宋" w:hAnsi="仿宋" w:cs="Times New Roman" w:hint="eastAsia"/>
          <w:kern w:val="2"/>
          <w:sz w:val="30"/>
          <w:szCs w:val="30"/>
        </w:rPr>
        <w:t>局内部控制管理手册》</w:t>
      </w:r>
      <w:r>
        <w:rPr>
          <w:rFonts w:ascii="仿宋" w:eastAsia="仿宋" w:hAnsi="仿宋" w:cs="Times New Roman" w:hint="eastAsia"/>
          <w:kern w:val="2"/>
          <w:sz w:val="30"/>
          <w:szCs w:val="30"/>
          <w:lang w:val="en-US"/>
        </w:rPr>
        <w:t>以及相应的内部控制制度</w:t>
      </w:r>
      <w:r>
        <w:rPr>
          <w:rFonts w:ascii="仿宋" w:eastAsia="仿宋" w:hAnsi="仿宋" w:cs="Times New Roman" w:hint="eastAsia"/>
          <w:kern w:val="2"/>
          <w:sz w:val="30"/>
          <w:szCs w:val="30"/>
        </w:rPr>
        <w:t>，其中包括资产业务控制，涵盖归口管理和业务流程两个方面，资产管理制度建设较健全，但</w:t>
      </w:r>
      <w:r>
        <w:rPr>
          <w:rFonts w:ascii="仿宋" w:eastAsia="仿宋" w:hAnsi="仿宋" w:cs="Times New Roman" w:hint="eastAsia"/>
          <w:kern w:val="2"/>
          <w:sz w:val="30"/>
          <w:szCs w:val="30"/>
          <w:lang w:val="en-US"/>
        </w:rPr>
        <w:t>存在部分资产闲置、账实不符等情况</w:t>
      </w:r>
      <w:r>
        <w:rPr>
          <w:rFonts w:ascii="仿宋" w:eastAsia="仿宋" w:hAnsi="仿宋" w:cs="Times New Roman" w:hint="eastAsia"/>
          <w:kern w:val="2"/>
          <w:sz w:val="30"/>
          <w:szCs w:val="30"/>
        </w:rPr>
        <w:t>。</w:t>
      </w:r>
    </w:p>
    <w:p w14:paraId="6E7228D3"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4</w:t>
      </w: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政府采购管理</w:t>
      </w:r>
    </w:p>
    <w:p w14:paraId="5F915DCD"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政府采购流程节点清晰，对集中采购、分散采购、自行采购三种不同的采购方式分别做相应的风险点分析，确保严格按预算执行采购，按照政府采购相关规定采用恰当的采购方式，执行情况较好，</w:t>
      </w:r>
      <w:r>
        <w:rPr>
          <w:rFonts w:ascii="仿宋" w:eastAsia="仿宋" w:hAnsi="仿宋" w:cs="Times New Roman" w:hint="eastAsia"/>
          <w:kern w:val="2"/>
          <w:sz w:val="30"/>
          <w:szCs w:val="30"/>
          <w:lang w:val="en-US"/>
        </w:rPr>
        <w:t>但个别采购合同签订不规范</w:t>
      </w:r>
      <w:r>
        <w:rPr>
          <w:rFonts w:ascii="仿宋" w:eastAsia="仿宋" w:hAnsi="仿宋" w:cs="Times New Roman" w:hint="eastAsia"/>
          <w:kern w:val="2"/>
          <w:sz w:val="30"/>
          <w:szCs w:val="30"/>
        </w:rPr>
        <w:t>。</w:t>
      </w:r>
    </w:p>
    <w:p w14:paraId="54C154A5"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5</w:t>
      </w:r>
      <w:r>
        <w:rPr>
          <w:rFonts w:ascii="仿宋" w:eastAsia="仿宋" w:hAnsi="仿宋" w:cs="Times New Roman" w:hint="eastAsia"/>
          <w:kern w:val="2"/>
          <w:sz w:val="30"/>
          <w:szCs w:val="30"/>
        </w:rPr>
        <w:t>）建设项目管理</w:t>
      </w:r>
    </w:p>
    <w:p w14:paraId="716BE9FA"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rPr>
        <w:t>市</w:t>
      </w:r>
      <w:r>
        <w:rPr>
          <w:rFonts w:ascii="仿宋" w:eastAsia="仿宋" w:hAnsi="仿宋" w:cs="Times New Roman" w:hint="eastAsia"/>
          <w:kern w:val="2"/>
          <w:sz w:val="30"/>
          <w:szCs w:val="30"/>
          <w:lang w:val="en-US"/>
        </w:rPr>
        <w:t>水务</w:t>
      </w:r>
      <w:r>
        <w:rPr>
          <w:rFonts w:ascii="仿宋" w:eastAsia="仿宋" w:hAnsi="仿宋" w:cs="Times New Roman" w:hint="eastAsia"/>
          <w:kern w:val="2"/>
          <w:sz w:val="30"/>
          <w:szCs w:val="30"/>
        </w:rPr>
        <w:t>局已制定</w:t>
      </w:r>
      <w:r>
        <w:rPr>
          <w:rFonts w:ascii="仿宋" w:eastAsia="仿宋" w:hAnsi="仿宋" w:cs="Times New Roman" w:hint="eastAsia"/>
          <w:kern w:val="2"/>
          <w:sz w:val="30"/>
          <w:szCs w:val="30"/>
          <w:lang w:val="en-US"/>
        </w:rPr>
        <w:t>并规范、严格地执行</w:t>
      </w:r>
      <w:r>
        <w:rPr>
          <w:rFonts w:ascii="仿宋" w:eastAsia="仿宋" w:hAnsi="仿宋" w:cs="Times New Roman" w:hint="eastAsia"/>
          <w:kern w:val="2"/>
          <w:sz w:val="30"/>
          <w:szCs w:val="30"/>
        </w:rPr>
        <w:t>《南京市</w:t>
      </w:r>
      <w:r>
        <w:rPr>
          <w:rFonts w:ascii="仿宋" w:eastAsia="仿宋" w:hAnsi="仿宋" w:cs="Times New Roman" w:hint="eastAsia"/>
          <w:kern w:val="2"/>
          <w:sz w:val="30"/>
          <w:szCs w:val="30"/>
          <w:lang w:val="en-US"/>
        </w:rPr>
        <w:t>水务</w:t>
      </w:r>
      <w:r>
        <w:rPr>
          <w:rFonts w:ascii="仿宋" w:eastAsia="仿宋" w:hAnsi="仿宋" w:cs="Times New Roman" w:hint="eastAsia"/>
          <w:kern w:val="2"/>
          <w:sz w:val="30"/>
          <w:szCs w:val="30"/>
        </w:rPr>
        <w:t>局内部控制管理手册》</w:t>
      </w:r>
      <w:r>
        <w:rPr>
          <w:rFonts w:ascii="仿宋" w:eastAsia="仿宋" w:hAnsi="仿宋" w:cs="Times New Roman" w:hint="eastAsia"/>
          <w:kern w:val="2"/>
          <w:sz w:val="30"/>
          <w:szCs w:val="30"/>
          <w:lang w:val="en-US"/>
        </w:rPr>
        <w:t>以及相应的内部控制制度</w:t>
      </w:r>
      <w:r>
        <w:rPr>
          <w:rFonts w:ascii="仿宋" w:eastAsia="仿宋" w:hAnsi="仿宋" w:cs="Times New Roman" w:hint="eastAsia"/>
          <w:kern w:val="2"/>
          <w:sz w:val="30"/>
          <w:szCs w:val="30"/>
        </w:rPr>
        <w:t>，其中包括建设项目控制，涵盖归口管理和业务流程两个方面，建设项目管理制度</w:t>
      </w:r>
      <w:r>
        <w:rPr>
          <w:rFonts w:ascii="仿宋" w:eastAsia="仿宋" w:hAnsi="仿宋" w:cs="Times New Roman" w:hint="eastAsia"/>
          <w:kern w:val="2"/>
          <w:sz w:val="30"/>
          <w:szCs w:val="30"/>
          <w:lang w:val="en-US"/>
        </w:rPr>
        <w:t>主要包括水利基本建设项目管理制度、消险项目管理制度和水环境建设管理制度</w:t>
      </w: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但内控手册中没有绩效管理的内容，且仅有水利基本建设、消险和水环境建设三个特色项目的管理制度，没有全面涵盖所有项目类型。另外，部分重点专项资金项目的采购合同签订不规范，个别项目资金拨付较慢。</w:t>
      </w:r>
    </w:p>
    <w:p w14:paraId="6FD3F96E"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6</w:t>
      </w:r>
      <w:r>
        <w:rPr>
          <w:rFonts w:ascii="仿宋" w:eastAsia="仿宋" w:hAnsi="仿宋" w:cs="Times New Roman" w:hint="eastAsia"/>
          <w:kern w:val="2"/>
          <w:sz w:val="30"/>
          <w:szCs w:val="30"/>
        </w:rPr>
        <w:t>）内部控制管理</w:t>
      </w:r>
    </w:p>
    <w:p w14:paraId="6248CBA2"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市水务</w:t>
      </w:r>
      <w:r>
        <w:rPr>
          <w:rFonts w:ascii="仿宋" w:eastAsia="仿宋" w:hAnsi="仿宋" w:cs="Times New Roman" w:hint="eastAsia"/>
          <w:kern w:val="2"/>
          <w:sz w:val="30"/>
          <w:szCs w:val="30"/>
        </w:rPr>
        <w:t>局制定了《南京市</w:t>
      </w:r>
      <w:r>
        <w:rPr>
          <w:rFonts w:ascii="仿宋" w:eastAsia="仿宋" w:hAnsi="仿宋" w:cs="Times New Roman" w:hint="eastAsia"/>
          <w:kern w:val="2"/>
          <w:sz w:val="30"/>
          <w:szCs w:val="30"/>
          <w:lang w:val="en-US"/>
        </w:rPr>
        <w:t>水务</w:t>
      </w:r>
      <w:r>
        <w:rPr>
          <w:rFonts w:ascii="仿宋" w:eastAsia="仿宋" w:hAnsi="仿宋" w:cs="Times New Roman" w:hint="eastAsia"/>
          <w:kern w:val="2"/>
          <w:sz w:val="30"/>
          <w:szCs w:val="30"/>
        </w:rPr>
        <w:t>局内部控制管理手册》，</w:t>
      </w:r>
      <w:r>
        <w:rPr>
          <w:rFonts w:ascii="仿宋" w:eastAsia="仿宋" w:hAnsi="仿宋" w:cs="Times New Roman" w:hint="eastAsia"/>
          <w:kern w:val="2"/>
          <w:sz w:val="30"/>
          <w:szCs w:val="30"/>
          <w:lang w:val="en-US"/>
        </w:rPr>
        <w:t>但不够全面，水利等建设计划没有预算业务管理办法。内部控制手册未及时更新，个别内控管理流程与现行制度实施要求不一致，内部控制评价报告部分情况与实际不符。</w:t>
      </w:r>
    </w:p>
    <w:p w14:paraId="4F5DE84D"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7</w:t>
      </w:r>
      <w:r>
        <w:rPr>
          <w:rFonts w:ascii="仿宋" w:eastAsia="仿宋" w:hAnsi="仿宋" w:cs="Times New Roman" w:hint="eastAsia"/>
          <w:kern w:val="2"/>
          <w:sz w:val="30"/>
          <w:szCs w:val="30"/>
        </w:rPr>
        <w:t>）预算绩效管理</w:t>
      </w:r>
    </w:p>
    <w:p w14:paraId="4E3E085D"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市水务局已建立《南京市水务局预算绩效管理办法（试行）》</w:t>
      </w: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对预算绩效管理的内容与职责、预算绩效目标管理、预算绩效运行跟踪监控管理、绩效评价管理、绩效评价结果应用管理等模块均进行了详细规定。实际执行时由财务处负责局机关预算绩效管理组织、指导，并配合财政部门做好相关工作，规计处负责水务项目预算绩效事前绩效评估工作，各业务处室及预算绩效管理领导小组成员是绩效管理的工作主体，负责水务局的预算绩效管理的具体实施。市水务局</w:t>
      </w:r>
      <w:r>
        <w:rPr>
          <w:rFonts w:ascii="仿宋" w:eastAsia="仿宋" w:hAnsi="仿宋" w:cs="Times New Roman"/>
          <w:kern w:val="2"/>
          <w:sz w:val="30"/>
          <w:szCs w:val="30"/>
          <w:lang w:val="en-US"/>
        </w:rPr>
        <w:t>20</w:t>
      </w:r>
      <w:r>
        <w:rPr>
          <w:rFonts w:ascii="仿宋" w:eastAsia="仿宋" w:hAnsi="仿宋" w:cs="Times New Roman" w:hint="eastAsia"/>
          <w:kern w:val="2"/>
          <w:sz w:val="30"/>
          <w:szCs w:val="30"/>
          <w:lang w:val="en-US"/>
        </w:rPr>
        <w:t>24年绩效自评价质量有待提高，且绩效评价结果应用不足，预算管理水平待提高。</w:t>
      </w:r>
    </w:p>
    <w:p w14:paraId="3C943152" w14:textId="77777777" w:rsidR="00426391" w:rsidRDefault="005F763F">
      <w:pPr>
        <w:pStyle w:val="a4"/>
        <w:numPr>
          <w:ilvl w:val="0"/>
          <w:numId w:val="3"/>
        </w:numPr>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人员管理</w:t>
      </w:r>
    </w:p>
    <w:p w14:paraId="5168CBB2"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市水务局已建立人事管理制度，推动“保一争优” 工作机制不断深化，深入研究考核体系，精准分解指标，明确责任分工与时间节点。及时修订局机关处室、公务员、局属事业单位及班子成员3类考核实施方案，优化考核程序，充分调动干部积极性。</w:t>
      </w:r>
    </w:p>
    <w:p w14:paraId="75B7A898" w14:textId="77777777" w:rsidR="00426391" w:rsidRDefault="005F763F">
      <w:pPr>
        <w:pStyle w:val="a4"/>
        <w:numPr>
          <w:ilvl w:val="0"/>
          <w:numId w:val="3"/>
        </w:numPr>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机构建设</w:t>
      </w:r>
    </w:p>
    <w:p w14:paraId="3E348DA7"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一是</w:t>
      </w:r>
      <w:r>
        <w:rPr>
          <w:rFonts w:ascii="仿宋" w:eastAsia="仿宋" w:hAnsi="仿宋" w:cs="Times New Roman" w:hint="eastAsia"/>
          <w:kern w:val="2"/>
          <w:sz w:val="30"/>
          <w:szCs w:val="30"/>
        </w:rPr>
        <w:t>制定印发《2024年市水务局党组理论学习中心组专题学习计划》，共组织中心组集中学习21次，局领导交流发言37人次，其中：集中学习研讨12次、邀请专家专题辅导2次。</w:t>
      </w:r>
      <w:r>
        <w:rPr>
          <w:rFonts w:ascii="仿宋" w:eastAsia="仿宋" w:hAnsi="仿宋" w:cs="Times New Roman" w:hint="eastAsia"/>
          <w:kern w:val="2"/>
          <w:sz w:val="30"/>
          <w:szCs w:val="30"/>
          <w:lang w:val="en-US"/>
        </w:rPr>
        <w:t>二是</w:t>
      </w:r>
      <w:r>
        <w:rPr>
          <w:rFonts w:ascii="仿宋" w:eastAsia="仿宋" w:hAnsi="仿宋" w:cs="Times New Roman" w:hint="eastAsia"/>
          <w:kern w:val="2"/>
          <w:sz w:val="30"/>
          <w:szCs w:val="30"/>
        </w:rPr>
        <w:t>按照“四强”党支部建设要求，对各基层党组织组织设置、班子建设、党员队伍、组织生活、运行机制、活动阵地建设等进行全面规范。</w:t>
      </w:r>
      <w:r>
        <w:rPr>
          <w:rFonts w:ascii="仿宋" w:eastAsia="仿宋" w:hAnsi="仿宋" w:cs="Times New Roman" w:hint="eastAsia"/>
          <w:kern w:val="2"/>
          <w:sz w:val="30"/>
          <w:szCs w:val="30"/>
          <w:lang w:val="en-US"/>
        </w:rPr>
        <w:t>三是</w:t>
      </w:r>
      <w:r>
        <w:rPr>
          <w:rFonts w:ascii="仿宋" w:eastAsia="仿宋" w:hAnsi="仿宋" w:cs="Times New Roman" w:hint="eastAsia"/>
          <w:kern w:val="2"/>
          <w:sz w:val="30"/>
          <w:szCs w:val="30"/>
        </w:rPr>
        <w:t>制定印发《关于贯彻落实局加强党风廉政建设监督意见的若干监督工作方案》，形成了“八个专项监督”，并抓好督促落实，每月底收集落实情况上报派驻纪检组。</w:t>
      </w:r>
    </w:p>
    <w:p w14:paraId="5D503014" w14:textId="77777777" w:rsidR="00426391" w:rsidRDefault="005F763F">
      <w:pPr>
        <w:pStyle w:val="a4"/>
        <w:spacing w:line="560" w:lineRule="exact"/>
        <w:ind w:firstLineChars="200" w:firstLine="602"/>
        <w:jc w:val="both"/>
        <w:rPr>
          <w:rFonts w:ascii="仿宋" w:eastAsia="仿宋" w:hAnsi="仿宋" w:cs="Times New Roman"/>
          <w:b/>
          <w:bCs/>
          <w:kern w:val="2"/>
          <w:sz w:val="30"/>
          <w:szCs w:val="30"/>
          <w:lang w:val="en-US"/>
        </w:rPr>
      </w:pPr>
      <w:r>
        <w:rPr>
          <w:rFonts w:ascii="仿宋" w:eastAsia="仿宋" w:hAnsi="仿宋" w:cs="Times New Roman"/>
          <w:b/>
          <w:bCs/>
          <w:kern w:val="2"/>
          <w:sz w:val="30"/>
          <w:szCs w:val="30"/>
        </w:rPr>
        <w:t>3.</w:t>
      </w:r>
      <w:r>
        <w:rPr>
          <w:rFonts w:ascii="仿宋" w:eastAsia="仿宋" w:hAnsi="仿宋" w:cs="Times New Roman" w:hint="eastAsia"/>
          <w:b/>
          <w:bCs/>
          <w:kern w:val="2"/>
          <w:sz w:val="30"/>
          <w:szCs w:val="30"/>
          <w:lang w:val="en-US"/>
        </w:rPr>
        <w:t>部门履职</w:t>
      </w:r>
    </w:p>
    <w:p w14:paraId="66ACBC2A"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rPr>
        <w:t>指标权重分</w:t>
      </w:r>
      <w:r>
        <w:rPr>
          <w:rFonts w:ascii="仿宋" w:eastAsia="仿宋" w:hAnsi="仿宋" w:cs="Times New Roman" w:hint="eastAsia"/>
          <w:kern w:val="2"/>
          <w:sz w:val="30"/>
          <w:szCs w:val="30"/>
          <w:lang w:val="en-US"/>
        </w:rPr>
        <w:t>42</w:t>
      </w:r>
      <w:r>
        <w:rPr>
          <w:rFonts w:ascii="仿宋" w:eastAsia="仿宋" w:hAnsi="仿宋" w:cs="Times New Roman" w:hint="eastAsia"/>
          <w:kern w:val="2"/>
          <w:sz w:val="30"/>
          <w:szCs w:val="30"/>
        </w:rPr>
        <w:t>分，评价得分</w:t>
      </w:r>
      <w:r>
        <w:rPr>
          <w:rFonts w:ascii="仿宋" w:eastAsia="仿宋" w:hAnsi="仿宋" w:cs="Times New Roman" w:hint="eastAsia"/>
          <w:kern w:val="2"/>
          <w:sz w:val="30"/>
          <w:szCs w:val="30"/>
          <w:lang w:val="en-US"/>
        </w:rPr>
        <w:t>35.5</w:t>
      </w:r>
      <w:r>
        <w:rPr>
          <w:rFonts w:ascii="仿宋" w:eastAsia="仿宋" w:hAnsi="仿宋" w:cs="Times New Roman" w:hint="eastAsia"/>
          <w:kern w:val="2"/>
          <w:sz w:val="30"/>
          <w:szCs w:val="30"/>
        </w:rPr>
        <w:t>分，得分率</w:t>
      </w:r>
      <w:r>
        <w:rPr>
          <w:rFonts w:ascii="仿宋" w:eastAsia="仿宋" w:hAnsi="仿宋" w:cs="Times New Roman" w:hint="eastAsia"/>
          <w:kern w:val="2"/>
          <w:sz w:val="30"/>
          <w:szCs w:val="30"/>
          <w:lang w:val="en-US"/>
        </w:rPr>
        <w:t>84.52%</w:t>
      </w: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部门履职包括水体整治、城乡污水处理、防洪排涝安全、城乡供水保障、水资源保护、农村生态治理、法治水务、智慧水务共八个方面，产出情况如下：</w:t>
      </w:r>
    </w:p>
    <w:p w14:paraId="036A0EB2"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（1）水体整治</w:t>
      </w:r>
    </w:p>
    <w:p w14:paraId="716C4D21"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①2024年度河道水环境质量情况</w:t>
      </w:r>
    </w:p>
    <w:p w14:paraId="18E209C3"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2024年度河道水环境质量持续达标达优。一是南京42个国省考断面水质优良比例连续六年保持100%。密切关注水雨情、水文气象条件，加强断面水质跟踪分析研判，优化厂网河闸坝联合调度管控，强化日常维护保障和入河污染问题整改；应急处置滁河跨界水污染，协同开展调查分析、污染溯源、应急处理和联合保障，推动滁河浦口段水质尽快恢复。二是18条主要入江支流水质优Ⅲ比例保持100%。重点盯办督办外秦淮河、金川河等入江支流水质保障工作，还会同江宁、雨花台区，编制印发《板桥河水质提升工作方案（2024—2025年）》，每半月开展现场检查、水质监测、跟踪项目进展，督促6项关键工程整改措施加快实施。三是建成区水体消劣提质连续三年达省考核目标。制订印发《南京市市域内跨界水体水环境联治共保工作方案》，推进市域内33条跨界水体共商共治共管；强化建成区省级季度抽查监测保障，发现问题督促及时溯源整改。省级四季度共监测我市水体254条次，消劣提质比例约89.6%，较2023年提高4%。</w:t>
      </w:r>
    </w:p>
    <w:p w14:paraId="64435F1F"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②河湖水环境整治情况</w:t>
      </w:r>
    </w:p>
    <w:p w14:paraId="50665629"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2024年全市河湖水环境整治工作要点》（宁水环〔2024〕108号）要求全面完成市级18项河道及暗涵整治年度任务。已完成珍珠河、内秦淮河雨水排口截流优化改造工程等17个项目年度任务，沙洲东河、莫愁泵站进水渠等7条河道水生态环境治理于2025年完工。</w:t>
      </w:r>
    </w:p>
    <w:p w14:paraId="0146103D"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③河湖保护专项整治共26项问题清单整改情况</w:t>
      </w:r>
    </w:p>
    <w:p w14:paraId="1FB34E08"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省水利厅关于纵深推进河湖“清四乱”常态化规范化暨河湖保护专项整治执法行动的通知》（苏水政监〔2024〕3号）有关要求中重点河湖“清四乱”方面，长江大胜关铁路桥处违规搭建鱼塘栈桥等3项已全部完成。南京市河湖保护专项整治行动省级清单存量剩余5个未整改完毕，分别为南京南都花卉园艺有限公司违法违规建设、南京咏芳农业科技有限公司违法违规建设、南京雨飞农业开发有限公司违法违规建设、南京明珠肥料有限责任公司违法违规建设、南京市栖霞区易益宏酒店违法违规建设。截至目前，南都花卉、易益宏、咏芳农业、雨飞农业已完成现场整改，明珠肥料正在加大力度谈判，上述5项被列入第三轮中央生态环境保护督察反馈问题清单中。</w:t>
      </w:r>
    </w:p>
    <w:p w14:paraId="3A10B017" w14:textId="77777777" w:rsidR="00426391" w:rsidRDefault="005F763F">
      <w:pPr>
        <w:pStyle w:val="a4"/>
        <w:spacing w:line="560" w:lineRule="exact"/>
        <w:ind w:firstLineChars="200" w:firstLine="600"/>
        <w:jc w:val="both"/>
        <w:rPr>
          <w:rFonts w:ascii="仿宋" w:eastAsia="仿宋" w:hAnsi="仿宋" w:cs="Times New Roman"/>
          <w:kern w:val="2"/>
          <w:sz w:val="30"/>
          <w:szCs w:val="30"/>
          <w:highlight w:val="yellow"/>
          <w:lang w:val="en-US"/>
        </w:rPr>
      </w:pPr>
      <w:r>
        <w:rPr>
          <w:rFonts w:ascii="仿宋" w:eastAsia="仿宋" w:hAnsi="仿宋" w:cs="Times New Roman" w:hint="eastAsia"/>
          <w:kern w:val="2"/>
          <w:sz w:val="30"/>
          <w:szCs w:val="30"/>
          <w:lang w:val="en-US"/>
        </w:rPr>
        <w:t>（2）城镇生活污水处理</w:t>
      </w:r>
    </w:p>
    <w:p w14:paraId="1E1369A7"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①2024年圆满完成市级实施推动的42个污水设施建设项目，完成投资23.82亿元。一是提高污水处理能力，完成仙林污水处理厂异地扩建（东阳城市污水处理厂）工程，年度新增污水处理能力8万吨/日。二是推进年度重点项目，截至评价日，江心洲污水系统二通道建设工程整体进度完成70%。三是完善更新城市污水管网，完成仙林污水处理厂异地扩建（东阳城市污水处理厂）工程厂外主干管及配套等工程建设，新建污水管网15公里。但城南与城北污水系统管网排查－专项整治第二批等工程建设任务部分未完成，如城南污水系统管网排查修复改造污水管网60公里未全部完成，城北污水系统管网排查橡胶厂路污水管道改造工程涉及国家文物原因未在24年末完工验收。</w:t>
      </w:r>
    </w:p>
    <w:p w14:paraId="620C17A7" w14:textId="351484E9"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②2024年积极争取国债、专项债及中央补助资金等，其中：15个项目争取到地方政府专项债券5.81亿元；6个项目争取到超长期特别国债2.35亿元，“沿江污水</w:t>
      </w:r>
      <w:r w:rsidR="00E07ED8">
        <w:rPr>
          <w:rFonts w:ascii="仿宋" w:eastAsia="仿宋" w:hAnsi="仿宋" w:cs="Times New Roman" w:hint="eastAsia"/>
          <w:kern w:val="2"/>
          <w:sz w:val="30"/>
          <w:szCs w:val="30"/>
          <w:lang w:val="en-US"/>
        </w:rPr>
        <w:t>处理</w:t>
      </w:r>
      <w:r>
        <w:rPr>
          <w:rFonts w:ascii="仿宋" w:eastAsia="仿宋" w:hAnsi="仿宋" w:cs="Times New Roman" w:hint="eastAsia"/>
          <w:kern w:val="2"/>
          <w:sz w:val="30"/>
          <w:szCs w:val="30"/>
          <w:lang w:val="en-US"/>
        </w:rPr>
        <w:t>厂网河湖一体化综合治理”领域争取资金全省排名第一；污水设施建设项目还获得中央补助资金0.62亿元。积极配合申报城市更新示范城市，梳理校核2024—2026年污水设施建设项目清单，共纳入46个项目，总投资达52亿元，提炼形成滨江、老城、城郊三个污水管网全覆盖样板区。最终南京以排名第一的成绩成功入选首批国家城市更新试点城市，获得中央财政8亿元专项补助。</w:t>
      </w:r>
    </w:p>
    <w:p w14:paraId="5C24DD00"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（3）防洪排涝安全</w:t>
      </w:r>
    </w:p>
    <w:p w14:paraId="0C1BA234"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①积淹水片区改造</w:t>
      </w:r>
    </w:p>
    <w:p w14:paraId="64719CA5" w14:textId="77777777" w:rsidR="00426391" w:rsidRDefault="005F763F">
      <w:pPr>
        <w:pStyle w:val="a4"/>
        <w:spacing w:line="560" w:lineRule="exact"/>
        <w:ind w:firstLineChars="200" w:firstLine="600"/>
        <w:jc w:val="both"/>
        <w:rPr>
          <w:rFonts w:ascii="仿宋" w:eastAsia="仿宋" w:hAnsi="仿宋" w:cs="Times New Roman"/>
          <w:color w:val="0000FF"/>
          <w:kern w:val="2"/>
          <w:sz w:val="30"/>
          <w:szCs w:val="30"/>
          <w:lang w:val="en-US"/>
        </w:rPr>
      </w:pPr>
      <w:r>
        <w:rPr>
          <w:rFonts w:ascii="仿宋" w:eastAsia="仿宋" w:hAnsi="仿宋" w:cs="Times New Roman" w:hint="eastAsia"/>
          <w:kern w:val="2"/>
          <w:sz w:val="30"/>
          <w:szCs w:val="30"/>
          <w:lang w:val="en-US"/>
        </w:rPr>
        <w:t>实施双桥门立交下穿隧道积淹水整治工程、石头城路积淹水整治工程、广州路雨水管道应急改造工程等26处积淹水片区改造工程，其中23项基本完成，另外3项为跨年度项目，目前正在抓紧实施。</w:t>
      </w:r>
    </w:p>
    <w:p w14:paraId="2C94DB12"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②防洪治理工程</w:t>
      </w:r>
    </w:p>
    <w:p w14:paraId="46AD7E4D"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完成2024年度水利重点工程建设项目8个，年度建设投资4.15亿元（省口径），包括续建高淳区水碧桥泵站和胥河治理工程、江宁区句容河综合整治工程等4个项目，新开工六合区新禹河治理工程、溧水区清溪圩整治工程等4个项目。落实重点水利工程市级及以上补助资金4.81亿元（其中：国债2.49亿元、中央及省补1.87亿元、市补0.45亿元）。</w:t>
      </w:r>
    </w:p>
    <w:p w14:paraId="56182748" w14:textId="77777777" w:rsidR="00426391" w:rsidRDefault="005F763F">
      <w:pPr>
        <w:pStyle w:val="a4"/>
        <w:spacing w:line="560" w:lineRule="exact"/>
        <w:ind w:firstLineChars="200" w:firstLine="600"/>
        <w:jc w:val="both"/>
        <w:rPr>
          <w:rFonts w:ascii="仿宋" w:eastAsia="仿宋" w:hAnsi="仿宋" w:cs="Times New Roman"/>
          <w:kern w:val="2"/>
          <w:sz w:val="30"/>
          <w:szCs w:val="30"/>
          <w:highlight w:val="yellow"/>
          <w:lang w:val="en-US"/>
        </w:rPr>
      </w:pPr>
      <w:r>
        <w:rPr>
          <w:rFonts w:ascii="仿宋" w:eastAsia="仿宋" w:hAnsi="仿宋" w:cs="Times New Roman" w:hint="eastAsia"/>
          <w:kern w:val="2"/>
          <w:sz w:val="30"/>
          <w:szCs w:val="30"/>
          <w:lang w:val="en-US"/>
        </w:rPr>
        <w:t>另外，外秦淮河（武定门闸以下段）堤防防洪能力提升工程完成先导示范段玻璃防洪墙建设、完成汛前段施工图设计；持续推进水库排查整治，112项列入省厅认定的“四类问题清单”全部完成整改；完成</w:t>
      </w:r>
      <w:r>
        <w:rPr>
          <w:rFonts w:ascii="仿宋" w:eastAsia="仿宋" w:hAnsi="仿宋" w:cs="Times New Roman"/>
          <w:kern w:val="2"/>
          <w:sz w:val="30"/>
          <w:szCs w:val="30"/>
          <w:lang w:val="en-US"/>
        </w:rPr>
        <w:t>1</w:t>
      </w:r>
      <w:r>
        <w:rPr>
          <w:rFonts w:ascii="仿宋" w:eastAsia="仿宋" w:hAnsi="仿宋" w:cs="Times New Roman" w:hint="eastAsia"/>
          <w:kern w:val="2"/>
          <w:sz w:val="30"/>
          <w:szCs w:val="30"/>
          <w:lang w:val="en-US"/>
        </w:rPr>
        <w:t>09座重点塘坝注册登记水库工作。</w:t>
      </w:r>
    </w:p>
    <w:p w14:paraId="4F8AFA70"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③防汛消险工程</w:t>
      </w:r>
    </w:p>
    <w:p w14:paraId="1C4CF0B2"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2024年完成划子口河防汛消险工程、滁河（京沪铁路段）消险工程、溧水区石湫街道三干河消险工程等12项骨干河道消险工程；完成芝麻河消险工程、江宁区江宁街道铜井河防汛消险工程等9项非骨干河道消险工程；完成浦口区三岔水库消险工程、江宁区汤山街道潭山水库汛消险工程2项水库消险工程；完成浦口区蒋山口水库库容恢复及生态清淤工程、六合区唐娄水库库容恢复及生态清淤工程等6项水库清淤工程，共计完成6座水库清淤土方98.84万方并已通过竣工验收。</w:t>
      </w:r>
    </w:p>
    <w:p w14:paraId="00715FE4"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江宁区淳化街道句容河（泗庄段）防汛消险工程截至审计日暂未完工。江宁区风波坟水库库容恢复及生态清淤项目及江宁区西边桥水库库容恢复及生态清淤项目2座水库清淤未在2024年度完成。</w:t>
      </w:r>
    </w:p>
    <w:p w14:paraId="15E98A96" w14:textId="77777777" w:rsidR="00426391" w:rsidRDefault="005F763F">
      <w:pPr>
        <w:pStyle w:val="a4"/>
        <w:numPr>
          <w:ilvl w:val="255"/>
          <w:numId w:val="0"/>
        </w:numPr>
        <w:autoSpaceDE/>
        <w:autoSpaceDN/>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（4）城市供水保障建设</w:t>
      </w:r>
    </w:p>
    <w:p w14:paraId="291A82CC" w14:textId="77777777" w:rsidR="00426391" w:rsidRDefault="005F763F">
      <w:pPr>
        <w:pStyle w:val="a4"/>
        <w:spacing w:line="560" w:lineRule="exact"/>
        <w:ind w:firstLineChars="200" w:firstLine="600"/>
        <w:jc w:val="both"/>
        <w:rPr>
          <w:rFonts w:ascii="仿宋" w:eastAsia="仿宋" w:hAnsi="仿宋" w:cs="Times New Roman"/>
          <w:kern w:val="2"/>
          <w:sz w:val="30"/>
          <w:szCs w:val="30"/>
          <w:highlight w:val="yellow"/>
          <w:lang w:val="en-US"/>
        </w:rPr>
      </w:pPr>
      <w:r>
        <w:rPr>
          <w:rFonts w:ascii="仿宋" w:eastAsia="仿宋" w:hAnsi="仿宋" w:cs="Times New Roman" w:hint="eastAsia"/>
          <w:kern w:val="2"/>
          <w:sz w:val="30"/>
          <w:szCs w:val="30"/>
          <w:lang w:val="en-US"/>
        </w:rPr>
        <w:t>2024年城建计划明确的管网新建改造任务90公里（系市委、市政府重点工作），实际完成100公里（其中改造85公里），累计完成投资6.4亿元。继续提速老旧管道改造，会同各板块、水务集团合力攻坚，及时协调项目备案、规划、管道路由等矛盾问题，2023年6月老旧管道改造启动以来共计完成198公里，累计完成投资约8.5亿元。</w:t>
      </w:r>
    </w:p>
    <w:p w14:paraId="1E373534"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（5）水资源保护</w:t>
      </w:r>
    </w:p>
    <w:p w14:paraId="11370F61"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开展重点行业用水定额对标达标行动，按照水利部和省厅统一部署，完成79个重点监控用水户调查和386个一般计划用水户用水定额调查。印发《关于加强节水技术改造和水平衡测试管理的通知》，重点推进高耗水行业企业、学校（高校）等实施节水技改，提高水效。针对火电行业用水量占全市用水总量一半的现状，推进南京市火电行业水效提升一企一策方案编制。持续开展重点计划用水户的用水审计，重点推进10家在宁高校用水审计，完成南京市地方标准《用水审计工作规范》审查，由市场监督管理局发布实施。</w:t>
      </w:r>
    </w:p>
    <w:p w14:paraId="3C4A34A9"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根据2024年度南京用水量核算报告，2024年度用水总量为58.77亿m³，年度用水总量严格控制在红线以内，“十四五”用水总量目标上限为59.1亿m³。</w:t>
      </w:r>
    </w:p>
    <w:p w14:paraId="6D67EBB8"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（6）农村生态治理工程</w:t>
      </w:r>
    </w:p>
    <w:p w14:paraId="2AAF042E" w14:textId="77777777" w:rsidR="00426391" w:rsidRDefault="005F763F">
      <w:pPr>
        <w:pStyle w:val="a4"/>
        <w:spacing w:line="560" w:lineRule="exact"/>
        <w:ind w:firstLineChars="200" w:firstLine="600"/>
        <w:jc w:val="both"/>
        <w:rPr>
          <w:rFonts w:ascii="Times New Roman" w:eastAsia="仿宋" w:hAnsi="Times New Roman" w:cs="Times New Roman"/>
          <w:kern w:val="2"/>
          <w:sz w:val="30"/>
          <w:szCs w:val="30"/>
          <w:lang w:val="en-US"/>
        </w:rPr>
      </w:pPr>
      <w:r>
        <w:rPr>
          <w:rFonts w:ascii="Times New Roman" w:eastAsia="仿宋" w:hAnsi="Times New Roman" w:cs="Times New Roman"/>
          <w:kern w:val="2"/>
          <w:sz w:val="30"/>
          <w:szCs w:val="30"/>
          <w:lang w:val="en-US"/>
        </w:rPr>
        <w:t>全面完成</w:t>
      </w:r>
      <w:r>
        <w:rPr>
          <w:rFonts w:ascii="Times New Roman" w:eastAsia="仿宋" w:hAnsi="Times New Roman" w:cs="Times New Roman"/>
          <w:kern w:val="2"/>
          <w:sz w:val="30"/>
          <w:szCs w:val="30"/>
          <w:lang w:val="en-US"/>
        </w:rPr>
        <w:t>200</w:t>
      </w:r>
      <w:r>
        <w:rPr>
          <w:rFonts w:ascii="Times New Roman" w:eastAsia="仿宋" w:hAnsi="Times New Roman" w:cs="Times New Roman"/>
          <w:kern w:val="2"/>
          <w:sz w:val="30"/>
          <w:szCs w:val="30"/>
          <w:lang w:val="en-US"/>
        </w:rPr>
        <w:t>多公里农村生态河道建设和</w:t>
      </w:r>
      <w:r>
        <w:rPr>
          <w:rFonts w:ascii="Times New Roman" w:eastAsia="仿宋" w:hAnsi="Times New Roman" w:cs="Times New Roman"/>
          <w:kern w:val="2"/>
          <w:sz w:val="30"/>
          <w:szCs w:val="30"/>
          <w:lang w:val="en-US"/>
        </w:rPr>
        <w:t>5</w:t>
      </w:r>
      <w:r>
        <w:rPr>
          <w:rFonts w:ascii="Times New Roman" w:eastAsia="仿宋" w:hAnsi="Times New Roman" w:cs="Times New Roman"/>
          <w:kern w:val="2"/>
          <w:sz w:val="30"/>
          <w:szCs w:val="30"/>
          <w:lang w:val="en-US"/>
        </w:rPr>
        <w:t>座国债中型灌区国债资金支付等各项工作任务。</w:t>
      </w:r>
      <w:r>
        <w:rPr>
          <w:rFonts w:ascii="Times New Roman" w:eastAsia="仿宋" w:hAnsi="Times New Roman" w:cs="Times New Roman" w:hint="eastAsia"/>
        </w:rPr>
        <w:t>系统开展</w:t>
      </w:r>
      <w:r>
        <w:rPr>
          <w:rFonts w:ascii="Times New Roman" w:eastAsia="仿宋" w:hAnsi="Times New Roman" w:cs="Times New Roman" w:hint="eastAsia"/>
        </w:rPr>
        <w:t>1</w:t>
      </w:r>
      <w:r>
        <w:rPr>
          <w:rFonts w:ascii="Times New Roman" w:eastAsia="仿宋" w:hAnsi="Times New Roman" w:cs="Times New Roman" w:hint="eastAsia"/>
          <w:lang w:val="en-US"/>
        </w:rPr>
        <w:t>7</w:t>
      </w:r>
      <w:r>
        <w:rPr>
          <w:rFonts w:ascii="Times New Roman" w:eastAsia="仿宋" w:hAnsi="Times New Roman" w:cs="Times New Roman" w:hint="eastAsia"/>
        </w:rPr>
        <w:t>座农村重点泵站、</w:t>
      </w:r>
      <w:r>
        <w:rPr>
          <w:rFonts w:ascii="Times New Roman" w:eastAsia="仿宋" w:hAnsi="Times New Roman" w:cs="Times New Roman" w:hint="eastAsia"/>
        </w:rPr>
        <w:t>1</w:t>
      </w:r>
      <w:r>
        <w:rPr>
          <w:rFonts w:ascii="Times New Roman" w:eastAsia="仿宋" w:hAnsi="Times New Roman" w:cs="Times New Roman" w:hint="eastAsia"/>
          <w:lang w:val="en-US"/>
        </w:rPr>
        <w:t>7</w:t>
      </w:r>
      <w:r>
        <w:rPr>
          <w:rFonts w:ascii="Times New Roman" w:eastAsia="仿宋" w:hAnsi="Times New Roman" w:cs="Times New Roman" w:hint="eastAsia"/>
        </w:rPr>
        <w:t>座重点塘坝、</w:t>
      </w:r>
      <w:r>
        <w:rPr>
          <w:rFonts w:ascii="Times New Roman" w:eastAsia="仿宋" w:hAnsi="Times New Roman" w:cs="Times New Roman" w:hint="eastAsia"/>
        </w:rPr>
        <w:t>4</w:t>
      </w:r>
      <w:r>
        <w:rPr>
          <w:rFonts w:ascii="Times New Roman" w:eastAsia="仿宋" w:hAnsi="Times New Roman" w:cs="Times New Roman" w:hint="eastAsia"/>
        </w:rPr>
        <w:t>条农村小型翻水线、</w:t>
      </w:r>
      <w:r>
        <w:rPr>
          <w:rFonts w:ascii="Times New Roman" w:eastAsia="仿宋" w:hAnsi="Times New Roman" w:cs="Times New Roman" w:hint="eastAsia"/>
        </w:rPr>
        <w:t>3</w:t>
      </w:r>
      <w:r>
        <w:rPr>
          <w:rFonts w:ascii="Times New Roman" w:eastAsia="仿宋" w:hAnsi="Times New Roman" w:cs="Times New Roman" w:hint="eastAsia"/>
        </w:rPr>
        <w:t>条中央小流域</w:t>
      </w:r>
      <w:r>
        <w:rPr>
          <w:rFonts w:ascii="Times New Roman" w:eastAsia="仿宋" w:hAnsi="Times New Roman" w:cs="Times New Roman" w:hint="eastAsia"/>
          <w:lang w:val="en-US"/>
        </w:rPr>
        <w:t>建设。</w:t>
      </w:r>
      <w:r>
        <w:rPr>
          <w:rFonts w:ascii="Times New Roman" w:eastAsia="仿宋" w:hAnsi="Times New Roman" w:cs="Times New Roman"/>
          <w:kern w:val="2"/>
          <w:sz w:val="30"/>
          <w:szCs w:val="30"/>
          <w:lang w:val="en-US"/>
        </w:rPr>
        <w:t>六合区新禹河灌区成功入选水利部深化农业水价综合改革试点、数字孪生灌区先行先试试点、深化农业用水权改革试点</w:t>
      </w:r>
      <w:r>
        <w:rPr>
          <w:rFonts w:ascii="Times New Roman" w:eastAsia="仿宋" w:hAnsi="Times New Roman" w:cs="Times New Roman"/>
          <w:kern w:val="2"/>
          <w:sz w:val="30"/>
          <w:szCs w:val="30"/>
          <w:lang w:val="en-US"/>
        </w:rPr>
        <w:t>“</w:t>
      </w:r>
      <w:r>
        <w:rPr>
          <w:rFonts w:ascii="Times New Roman" w:eastAsia="仿宋" w:hAnsi="Times New Roman" w:cs="Times New Roman"/>
          <w:kern w:val="2"/>
          <w:sz w:val="30"/>
          <w:szCs w:val="30"/>
          <w:lang w:val="en-US"/>
        </w:rPr>
        <w:t>三试点</w:t>
      </w:r>
      <w:r>
        <w:rPr>
          <w:rFonts w:ascii="Times New Roman" w:eastAsia="仿宋" w:hAnsi="Times New Roman" w:cs="Times New Roman"/>
          <w:kern w:val="2"/>
          <w:sz w:val="30"/>
          <w:szCs w:val="30"/>
          <w:lang w:val="en-US"/>
        </w:rPr>
        <w:t>”</w:t>
      </w:r>
      <w:r>
        <w:rPr>
          <w:rFonts w:ascii="Times New Roman" w:eastAsia="仿宋" w:hAnsi="Times New Roman" w:cs="Times New Roman"/>
          <w:kern w:val="2"/>
          <w:sz w:val="30"/>
          <w:szCs w:val="30"/>
          <w:lang w:val="en-US"/>
        </w:rPr>
        <w:t>灌区，同步争取中央全额试点资金</w:t>
      </w:r>
      <w:r>
        <w:rPr>
          <w:rFonts w:ascii="Times New Roman" w:eastAsia="仿宋" w:hAnsi="Times New Roman" w:cs="Times New Roman"/>
          <w:kern w:val="2"/>
          <w:sz w:val="30"/>
          <w:szCs w:val="30"/>
          <w:lang w:val="en-US"/>
        </w:rPr>
        <w:t>2500</w:t>
      </w:r>
      <w:r>
        <w:rPr>
          <w:rFonts w:ascii="Times New Roman" w:eastAsia="仿宋" w:hAnsi="Times New Roman" w:cs="Times New Roman"/>
          <w:kern w:val="2"/>
          <w:sz w:val="30"/>
          <w:szCs w:val="30"/>
          <w:lang w:val="en-US"/>
        </w:rPr>
        <w:t>万元。高淳区淳东灌区成功获评水利部第一批标准化管理灌区，浦口区象山湖水土保持科技示范园获评第八批</w:t>
      </w:r>
      <w:r>
        <w:rPr>
          <w:rFonts w:ascii="Times New Roman" w:eastAsia="仿宋" w:hAnsi="Times New Roman" w:cs="Times New Roman"/>
          <w:kern w:val="2"/>
          <w:sz w:val="30"/>
          <w:szCs w:val="30"/>
          <w:lang w:val="en-US"/>
        </w:rPr>
        <w:t>“</w:t>
      </w:r>
      <w:r>
        <w:rPr>
          <w:rFonts w:ascii="Times New Roman" w:eastAsia="仿宋" w:hAnsi="Times New Roman" w:cs="Times New Roman"/>
          <w:kern w:val="2"/>
          <w:sz w:val="30"/>
          <w:szCs w:val="30"/>
          <w:lang w:val="en-US"/>
        </w:rPr>
        <w:t>全国水土保持科普教育基地</w:t>
      </w:r>
      <w:r>
        <w:rPr>
          <w:rFonts w:ascii="Times New Roman" w:eastAsia="仿宋" w:hAnsi="Times New Roman" w:cs="Times New Roman"/>
          <w:kern w:val="2"/>
          <w:sz w:val="30"/>
          <w:szCs w:val="30"/>
          <w:lang w:val="en-US"/>
        </w:rPr>
        <w:t>”</w:t>
      </w:r>
      <w:r>
        <w:rPr>
          <w:rFonts w:ascii="Times New Roman" w:eastAsia="仿宋" w:hAnsi="Times New Roman" w:cs="Times New Roman"/>
          <w:kern w:val="2"/>
          <w:sz w:val="30"/>
          <w:szCs w:val="30"/>
          <w:lang w:val="en-US"/>
        </w:rPr>
        <w:t>，《小水小土微科普》《守护一方水土</w:t>
      </w:r>
      <w:r>
        <w:rPr>
          <w:rFonts w:ascii="Times New Roman" w:eastAsia="仿宋" w:hAnsi="Times New Roman" w:cs="Times New Roman"/>
          <w:kern w:val="2"/>
          <w:sz w:val="30"/>
          <w:szCs w:val="30"/>
          <w:lang w:val="en-US"/>
        </w:rPr>
        <w:t xml:space="preserve"> </w:t>
      </w:r>
      <w:r>
        <w:rPr>
          <w:rFonts w:ascii="Times New Roman" w:eastAsia="仿宋" w:hAnsi="Times New Roman" w:cs="Times New Roman"/>
          <w:kern w:val="2"/>
          <w:sz w:val="30"/>
          <w:szCs w:val="30"/>
          <w:lang w:val="en-US"/>
        </w:rPr>
        <w:t>共建美好家园》水土保持宣传片获得了第一届全国</w:t>
      </w:r>
      <w:r>
        <w:rPr>
          <w:rFonts w:ascii="Times New Roman" w:eastAsia="仿宋" w:hAnsi="Times New Roman" w:cs="Times New Roman"/>
          <w:kern w:val="2"/>
          <w:sz w:val="30"/>
          <w:szCs w:val="30"/>
          <w:lang w:val="en-US"/>
        </w:rPr>
        <w:t>“</w:t>
      </w:r>
      <w:r>
        <w:rPr>
          <w:rFonts w:ascii="Times New Roman" w:eastAsia="仿宋" w:hAnsi="Times New Roman" w:cs="Times New Roman"/>
          <w:kern w:val="2"/>
          <w:sz w:val="30"/>
          <w:szCs w:val="30"/>
          <w:lang w:val="en-US"/>
        </w:rPr>
        <w:t>人与青山两不负</w:t>
      </w:r>
      <w:r>
        <w:rPr>
          <w:rFonts w:ascii="Times New Roman" w:eastAsia="仿宋" w:hAnsi="Times New Roman" w:cs="Times New Roman"/>
          <w:kern w:val="2"/>
          <w:sz w:val="30"/>
          <w:szCs w:val="30"/>
          <w:lang w:val="en-US"/>
        </w:rPr>
        <w:t>”</w:t>
      </w:r>
      <w:r>
        <w:rPr>
          <w:rFonts w:ascii="Times New Roman" w:eastAsia="仿宋" w:hAnsi="Times New Roman" w:cs="Times New Roman"/>
          <w:kern w:val="2"/>
          <w:sz w:val="30"/>
          <w:szCs w:val="30"/>
          <w:lang w:val="en-US"/>
        </w:rPr>
        <w:t>水土保持科普短视频创作大赛一等奖、三等奖。</w:t>
      </w:r>
    </w:p>
    <w:p w14:paraId="341CAEF3"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（7）法治水务</w:t>
      </w:r>
    </w:p>
    <w:p w14:paraId="520FF4E5"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编制印发《南京市幸福河湖建设计划（2024—2025年）》，全力推进建成区全域幸福河湖建设；落实《南京市长江岸线保护条例》《南京市长江岸线保护详细规划》；编制特大暴雨城市防洪避险预案、完成特大暴雨南京城市防洪排涝预警调度模型建设，实现不同暴雨条件下的城市河湖水位、积淹水点淹没的预警和调度预演。</w:t>
      </w:r>
    </w:p>
    <w:p w14:paraId="6F3172D9"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8</w:t>
      </w: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智慧水务</w:t>
      </w:r>
    </w:p>
    <w:p w14:paraId="47BEA813"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持续做好智慧水务一期建设成果维护和功能优化，全年共升级智慧水务APP6次；继续推进南京智慧水务二期项目实施，推进城市生命线内涝场景建设、水库安全监测子系统建设等建设内容，系统全面投入试运行。</w:t>
      </w:r>
    </w:p>
    <w:p w14:paraId="172060A9" w14:textId="77777777" w:rsidR="00426391" w:rsidRDefault="005F763F">
      <w:pPr>
        <w:pStyle w:val="a4"/>
        <w:spacing w:line="560" w:lineRule="exact"/>
        <w:ind w:firstLineChars="200" w:firstLine="602"/>
        <w:jc w:val="both"/>
        <w:rPr>
          <w:rFonts w:ascii="仿宋" w:eastAsia="仿宋" w:hAnsi="仿宋" w:cs="Times New Roman"/>
          <w:b/>
          <w:bCs/>
          <w:kern w:val="2"/>
          <w:sz w:val="30"/>
          <w:szCs w:val="30"/>
        </w:rPr>
      </w:pPr>
      <w:r>
        <w:rPr>
          <w:rFonts w:ascii="仿宋" w:eastAsia="仿宋" w:hAnsi="仿宋" w:cs="Times New Roman"/>
          <w:b/>
          <w:bCs/>
          <w:kern w:val="2"/>
          <w:sz w:val="30"/>
          <w:szCs w:val="30"/>
        </w:rPr>
        <w:t>4.</w:t>
      </w:r>
      <w:r>
        <w:rPr>
          <w:rFonts w:ascii="仿宋" w:eastAsia="仿宋" w:hAnsi="仿宋" w:cs="Times New Roman" w:hint="eastAsia"/>
          <w:b/>
          <w:bCs/>
          <w:kern w:val="2"/>
          <w:sz w:val="30"/>
          <w:szCs w:val="30"/>
          <w:lang w:val="en-US"/>
        </w:rPr>
        <w:t>部门</w:t>
      </w:r>
      <w:r>
        <w:rPr>
          <w:rFonts w:ascii="仿宋" w:eastAsia="仿宋" w:hAnsi="仿宋" w:cs="Times New Roman" w:hint="eastAsia"/>
          <w:b/>
          <w:bCs/>
          <w:kern w:val="2"/>
          <w:sz w:val="30"/>
          <w:szCs w:val="30"/>
        </w:rPr>
        <w:t>绩效</w:t>
      </w:r>
    </w:p>
    <w:p w14:paraId="39783432"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rPr>
        <w:t>指标权重分</w:t>
      </w:r>
      <w:r>
        <w:rPr>
          <w:rFonts w:ascii="仿宋" w:eastAsia="仿宋" w:hAnsi="仿宋" w:cs="Times New Roman" w:hint="eastAsia"/>
          <w:kern w:val="2"/>
          <w:sz w:val="30"/>
          <w:szCs w:val="30"/>
          <w:lang w:val="en-US"/>
        </w:rPr>
        <w:t>15</w:t>
      </w:r>
      <w:r>
        <w:rPr>
          <w:rFonts w:ascii="仿宋" w:eastAsia="仿宋" w:hAnsi="仿宋" w:cs="Times New Roman" w:hint="eastAsia"/>
          <w:kern w:val="2"/>
          <w:sz w:val="30"/>
          <w:szCs w:val="30"/>
        </w:rPr>
        <w:t>分，评价得分</w:t>
      </w:r>
      <w:r>
        <w:rPr>
          <w:rFonts w:ascii="仿宋" w:eastAsia="仿宋" w:hAnsi="仿宋" w:cs="Times New Roman" w:hint="eastAsia"/>
          <w:kern w:val="2"/>
          <w:sz w:val="30"/>
          <w:szCs w:val="30"/>
          <w:lang w:val="en-US"/>
        </w:rPr>
        <w:t>15</w:t>
      </w:r>
      <w:r>
        <w:rPr>
          <w:rFonts w:ascii="仿宋" w:eastAsia="仿宋" w:hAnsi="仿宋" w:cs="Times New Roman" w:hint="eastAsia"/>
          <w:kern w:val="2"/>
          <w:sz w:val="30"/>
          <w:szCs w:val="30"/>
        </w:rPr>
        <w:t>分，得分率</w:t>
      </w:r>
      <w:r>
        <w:rPr>
          <w:rFonts w:ascii="仿宋" w:eastAsia="仿宋" w:hAnsi="仿宋" w:cs="Times New Roman" w:hint="eastAsia"/>
          <w:kern w:val="2"/>
          <w:sz w:val="30"/>
          <w:szCs w:val="30"/>
          <w:lang w:val="en-US"/>
        </w:rPr>
        <w:t>100.00</w:t>
      </w:r>
      <w:r>
        <w:rPr>
          <w:rFonts w:ascii="仿宋" w:eastAsia="仿宋" w:hAnsi="仿宋" w:cs="Times New Roman"/>
          <w:kern w:val="2"/>
          <w:sz w:val="30"/>
          <w:szCs w:val="30"/>
        </w:rPr>
        <w:t>%</w:t>
      </w:r>
      <w:r>
        <w:rPr>
          <w:rFonts w:ascii="仿宋" w:eastAsia="仿宋" w:hAnsi="仿宋" w:cs="Times New Roman" w:hint="eastAsia"/>
          <w:kern w:val="2"/>
          <w:sz w:val="30"/>
          <w:szCs w:val="30"/>
        </w:rPr>
        <w:t>。</w:t>
      </w:r>
    </w:p>
    <w:p w14:paraId="6F8D9603"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根据市</w:t>
      </w:r>
      <w:r>
        <w:rPr>
          <w:rFonts w:ascii="仿宋" w:eastAsia="仿宋" w:hAnsi="仿宋" w:cs="Times New Roman" w:hint="eastAsia"/>
          <w:kern w:val="2"/>
          <w:sz w:val="30"/>
          <w:szCs w:val="30"/>
          <w:lang w:val="en-US"/>
        </w:rPr>
        <w:t>水务局</w:t>
      </w:r>
      <w:r>
        <w:rPr>
          <w:rFonts w:ascii="仿宋" w:eastAsia="仿宋" w:hAnsi="仿宋" w:cs="Times New Roman" w:hint="eastAsia"/>
          <w:kern w:val="2"/>
          <w:sz w:val="30"/>
          <w:szCs w:val="30"/>
        </w:rPr>
        <w:t>各部门的三定方案和年度工作目标，评价小组通过资料的搜集、部门的访谈、现场调研及资金支出情况核查等展开评价，该部门2024年度履职情况完成情况良好。</w:t>
      </w:r>
    </w:p>
    <w:p w14:paraId="2905867D"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1</w:t>
      </w:r>
      <w:r>
        <w:rPr>
          <w:rFonts w:ascii="仿宋" w:eastAsia="仿宋" w:hAnsi="仿宋" w:cs="Times New Roman" w:hint="eastAsia"/>
          <w:kern w:val="2"/>
          <w:sz w:val="30"/>
          <w:szCs w:val="30"/>
        </w:rPr>
        <w:t>）社会效益</w:t>
      </w:r>
    </w:p>
    <w:p w14:paraId="2A6ECE90"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2024年汛期，我市成功应对近50年来9月最强台风“贝碧嘉”及19轮强降雨强对流天气，有效防御长江、水阳江、秦淮河等主要江河湖库超警戒高水位，汛期应急响应累计达41天，全市未发生较大险情灾情，未造成人员伤亡，城乡总体安全平稳。</w:t>
      </w:r>
    </w:p>
    <w:p w14:paraId="6141B703"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②2024年供水管网漏损率为8.98</w:t>
      </w:r>
      <w:r>
        <w:rPr>
          <w:rFonts w:ascii="仿宋" w:eastAsia="仿宋" w:hAnsi="仿宋" w:cs="Times New Roman"/>
          <w:kern w:val="2"/>
          <w:sz w:val="30"/>
          <w:szCs w:val="30"/>
          <w:lang w:val="en-US"/>
        </w:rPr>
        <w:t>%</w:t>
      </w:r>
      <w:r>
        <w:rPr>
          <w:rFonts w:ascii="仿宋" w:eastAsia="仿宋" w:hAnsi="仿宋" w:cs="Times New Roman" w:hint="eastAsia"/>
          <w:kern w:val="2"/>
          <w:sz w:val="30"/>
          <w:szCs w:val="30"/>
          <w:lang w:val="en-US"/>
        </w:rPr>
        <w:t>，较</w:t>
      </w:r>
      <w:r>
        <w:rPr>
          <w:rFonts w:ascii="仿宋" w:eastAsia="仿宋" w:hAnsi="仿宋" w:cs="Times New Roman"/>
          <w:kern w:val="2"/>
          <w:sz w:val="30"/>
          <w:szCs w:val="30"/>
          <w:lang w:val="en-US"/>
        </w:rPr>
        <w:t>20</w:t>
      </w:r>
      <w:r>
        <w:rPr>
          <w:rFonts w:ascii="仿宋" w:eastAsia="仿宋" w:hAnsi="仿宋" w:cs="Times New Roman" w:hint="eastAsia"/>
          <w:kern w:val="2"/>
          <w:sz w:val="30"/>
          <w:szCs w:val="30"/>
          <w:lang w:val="en-US"/>
        </w:rPr>
        <w:t>23年的9.36</w:t>
      </w:r>
      <w:r>
        <w:rPr>
          <w:rFonts w:ascii="仿宋" w:eastAsia="仿宋" w:hAnsi="仿宋" w:cs="Times New Roman"/>
          <w:kern w:val="2"/>
          <w:sz w:val="30"/>
          <w:szCs w:val="30"/>
          <w:lang w:val="en-US"/>
        </w:rPr>
        <w:t>%</w:t>
      </w:r>
      <w:r>
        <w:rPr>
          <w:rFonts w:ascii="仿宋" w:eastAsia="仿宋" w:hAnsi="仿宋" w:cs="Times New Roman" w:hint="eastAsia"/>
          <w:kern w:val="2"/>
          <w:sz w:val="30"/>
          <w:szCs w:val="30"/>
          <w:lang w:val="en-US"/>
        </w:rPr>
        <w:t>下降了0.38个百分点，不仅实现了“十四五”规划低于</w:t>
      </w:r>
      <w:r>
        <w:rPr>
          <w:rFonts w:ascii="仿宋" w:eastAsia="仿宋" w:hAnsi="仿宋" w:cs="Times New Roman"/>
          <w:kern w:val="2"/>
          <w:sz w:val="30"/>
          <w:szCs w:val="30"/>
          <w:lang w:val="en-US"/>
        </w:rPr>
        <w:t>10%</w:t>
      </w:r>
      <w:r>
        <w:rPr>
          <w:rFonts w:ascii="仿宋" w:eastAsia="仿宋" w:hAnsi="仿宋" w:cs="Times New Roman" w:hint="eastAsia"/>
          <w:kern w:val="2"/>
          <w:sz w:val="30"/>
          <w:szCs w:val="30"/>
          <w:lang w:val="en-US"/>
        </w:rPr>
        <w:t>的目标，给予市民较好的用水保障。</w:t>
      </w:r>
    </w:p>
    <w:p w14:paraId="6063057C"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2</w:t>
      </w: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生态</w:t>
      </w:r>
      <w:r>
        <w:rPr>
          <w:rFonts w:ascii="仿宋" w:eastAsia="仿宋" w:hAnsi="仿宋" w:cs="Times New Roman" w:hint="eastAsia"/>
          <w:kern w:val="2"/>
          <w:sz w:val="30"/>
          <w:szCs w:val="30"/>
        </w:rPr>
        <w:t>效益</w:t>
      </w:r>
    </w:p>
    <w:p w14:paraId="46310D81"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①央督警示片交办水体水质持续向好。</w:t>
      </w:r>
      <w:r>
        <w:rPr>
          <w:rFonts w:ascii="仿宋" w:eastAsia="仿宋" w:hAnsi="仿宋" w:cs="Times New Roman" w:hint="eastAsia"/>
          <w:kern w:val="2"/>
          <w:sz w:val="30"/>
          <w:szCs w:val="30"/>
        </w:rPr>
        <w:t>每月开展全覆盖检查，累计抽查水质近400条次，有力督促保障央督警示片涉及30条水体连续月均值好于V类水比例提升至93%，较2023年提高17%。</w:t>
      </w:r>
    </w:p>
    <w:p w14:paraId="6BD6C4B9"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②2024年新增小流域综合治理工程综合治理水土流失面积23.15平方千米；42个国省考断面累计均值水质优</w:t>
      </w:r>
      <w:r>
        <w:rPr>
          <w:rFonts w:ascii="Times New Roman" w:eastAsia="微软雅黑" w:hAnsi="Times New Roman" w:cs="Times New Roman" w:hint="eastAsia"/>
          <w:kern w:val="2"/>
          <w:sz w:val="30"/>
          <w:szCs w:val="30"/>
          <w:lang w:val="en-US"/>
        </w:rPr>
        <w:t>Ⅲ</w:t>
      </w:r>
      <w:r>
        <w:rPr>
          <w:rFonts w:ascii="Times New Roman" w:eastAsia="仿宋" w:hAnsi="Times New Roman" w:cs="Times New Roman" w:hint="eastAsia"/>
          <w:kern w:val="2"/>
          <w:sz w:val="30"/>
          <w:szCs w:val="30"/>
          <w:lang w:val="en-US"/>
        </w:rPr>
        <w:t>类断面</w:t>
      </w:r>
      <w:r>
        <w:rPr>
          <w:rFonts w:ascii="Times New Roman" w:eastAsia="仿宋" w:hAnsi="Times New Roman" w:cs="Times New Roman"/>
          <w:kern w:val="2"/>
          <w:sz w:val="30"/>
          <w:szCs w:val="30"/>
          <w:lang w:val="en-US"/>
        </w:rPr>
        <w:t>42</w:t>
      </w:r>
      <w:r>
        <w:rPr>
          <w:rFonts w:ascii="Times New Roman" w:eastAsia="仿宋" w:hAnsi="Times New Roman" w:cs="Times New Roman"/>
          <w:kern w:val="2"/>
          <w:sz w:val="30"/>
          <w:szCs w:val="30"/>
          <w:lang w:val="en-US"/>
        </w:rPr>
        <w:t>个，优</w:t>
      </w:r>
      <w:r>
        <w:rPr>
          <w:rFonts w:ascii="Times New Roman" w:eastAsia="微软雅黑" w:hAnsi="Times New Roman" w:cs="Times New Roman" w:hint="eastAsia"/>
          <w:kern w:val="2"/>
          <w:sz w:val="30"/>
          <w:szCs w:val="30"/>
          <w:lang w:val="en-US"/>
        </w:rPr>
        <w:t>Ⅲ</w:t>
      </w:r>
      <w:r>
        <w:rPr>
          <w:rFonts w:ascii="仿宋" w:eastAsia="仿宋" w:hAnsi="仿宋" w:cs="Times New Roman" w:hint="eastAsia"/>
          <w:kern w:val="2"/>
          <w:sz w:val="30"/>
          <w:szCs w:val="30"/>
          <w:lang w:val="en-US"/>
        </w:rPr>
        <w:t>比例为100%；再生水利用率2023年度23.54%，2024年度25.02%，增长1.48个百分点。</w:t>
      </w:r>
    </w:p>
    <w:p w14:paraId="4A329EA6"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kern w:val="2"/>
          <w:sz w:val="30"/>
          <w:szCs w:val="30"/>
        </w:rPr>
        <w:t>（</w:t>
      </w:r>
      <w:r>
        <w:rPr>
          <w:rFonts w:ascii="仿宋" w:eastAsia="仿宋" w:hAnsi="仿宋" w:cs="Times New Roman" w:hint="eastAsia"/>
          <w:kern w:val="2"/>
          <w:sz w:val="30"/>
          <w:szCs w:val="30"/>
          <w:lang w:val="en-US"/>
        </w:rPr>
        <w:t>3</w:t>
      </w:r>
      <w:r>
        <w:rPr>
          <w:rFonts w:ascii="仿宋" w:eastAsia="仿宋" w:hAnsi="仿宋" w:cs="Times New Roman"/>
          <w:kern w:val="2"/>
          <w:sz w:val="30"/>
          <w:szCs w:val="30"/>
        </w:rPr>
        <w:t>）</w:t>
      </w:r>
      <w:r>
        <w:rPr>
          <w:rFonts w:ascii="仿宋" w:eastAsia="仿宋" w:hAnsi="仿宋" w:cs="Times New Roman" w:hint="eastAsia"/>
          <w:kern w:val="2"/>
          <w:sz w:val="30"/>
          <w:szCs w:val="30"/>
        </w:rPr>
        <w:t>可持续</w:t>
      </w:r>
      <w:r>
        <w:rPr>
          <w:rFonts w:ascii="仿宋" w:eastAsia="仿宋" w:hAnsi="仿宋" w:cs="Times New Roman" w:hint="eastAsia"/>
          <w:kern w:val="2"/>
          <w:sz w:val="30"/>
          <w:szCs w:val="30"/>
          <w:lang w:val="en-US"/>
        </w:rPr>
        <w:t>发展</w:t>
      </w:r>
    </w:p>
    <w:p w14:paraId="4DFDC305" w14:textId="77777777" w:rsidR="00426391" w:rsidRDefault="005F763F">
      <w:pPr>
        <w:pStyle w:val="a4"/>
        <w:spacing w:line="560" w:lineRule="exact"/>
        <w:ind w:firstLineChars="200" w:firstLine="600"/>
        <w:jc w:val="both"/>
        <w:rPr>
          <w:rFonts w:ascii="Times New Roman" w:eastAsia="仿宋" w:hAnsi="Times New Roman" w:cs="Times New Roman"/>
          <w:kern w:val="2"/>
          <w:sz w:val="30"/>
          <w:szCs w:val="30"/>
          <w:lang w:val="en-US"/>
        </w:rPr>
      </w:pPr>
      <w:r>
        <w:rPr>
          <w:rFonts w:ascii="Times New Roman" w:eastAsia="仿宋" w:hAnsi="Times New Roman" w:cs="Times New Roman"/>
          <w:kern w:val="2"/>
          <w:sz w:val="30"/>
          <w:szCs w:val="30"/>
          <w:lang w:val="en-US"/>
        </w:rPr>
        <w:t>2024</w:t>
      </w:r>
      <w:r>
        <w:rPr>
          <w:rFonts w:ascii="Times New Roman" w:eastAsia="仿宋" w:hAnsi="Times New Roman" w:cs="Times New Roman"/>
          <w:kern w:val="2"/>
          <w:sz w:val="30"/>
          <w:szCs w:val="30"/>
          <w:lang w:val="en-US"/>
        </w:rPr>
        <w:t>年全市用水总量</w:t>
      </w:r>
      <w:r>
        <w:rPr>
          <w:rFonts w:ascii="Times New Roman" w:eastAsia="仿宋" w:hAnsi="Times New Roman" w:cs="Times New Roman"/>
          <w:kern w:val="2"/>
          <w:sz w:val="30"/>
          <w:szCs w:val="30"/>
          <w:lang w:val="en-US"/>
        </w:rPr>
        <w:t>58.77</w:t>
      </w:r>
      <w:r>
        <w:rPr>
          <w:rFonts w:ascii="Times New Roman" w:eastAsia="仿宋" w:hAnsi="Times New Roman" w:cs="Times New Roman"/>
          <w:kern w:val="2"/>
          <w:sz w:val="30"/>
          <w:szCs w:val="30"/>
          <w:lang w:val="en-US"/>
        </w:rPr>
        <w:t>亿</w:t>
      </w:r>
      <w:r>
        <w:rPr>
          <w:rFonts w:ascii="Times New Roman" w:eastAsia="仿宋" w:hAnsi="Times New Roman" w:cs="Times New Roman"/>
          <w:kern w:val="2"/>
          <w:sz w:val="30"/>
          <w:szCs w:val="30"/>
          <w:lang w:val="en-US"/>
        </w:rPr>
        <w:t>m³</w:t>
      </w:r>
      <w:r>
        <w:rPr>
          <w:rFonts w:ascii="Times New Roman" w:eastAsia="仿宋" w:hAnsi="Times New Roman" w:cs="Times New Roman" w:hint="eastAsia"/>
          <w:kern w:val="2"/>
          <w:sz w:val="30"/>
          <w:szCs w:val="30"/>
          <w:lang w:val="en-US"/>
        </w:rPr>
        <w:t>。其中，农业用水量</w:t>
      </w:r>
      <w:r>
        <w:rPr>
          <w:rFonts w:ascii="Times New Roman" w:eastAsia="仿宋" w:hAnsi="Times New Roman" w:cs="Times New Roman"/>
          <w:kern w:val="2"/>
          <w:sz w:val="30"/>
          <w:szCs w:val="30"/>
          <w:lang w:val="en-US"/>
        </w:rPr>
        <w:t>15.60</w:t>
      </w:r>
      <w:r>
        <w:rPr>
          <w:rFonts w:ascii="Times New Roman" w:eastAsia="仿宋" w:hAnsi="Times New Roman" w:cs="Times New Roman"/>
          <w:kern w:val="2"/>
          <w:sz w:val="30"/>
          <w:szCs w:val="30"/>
          <w:lang w:val="en-US"/>
        </w:rPr>
        <w:t>亿</w:t>
      </w:r>
      <w:r>
        <w:rPr>
          <w:rFonts w:ascii="Times New Roman" w:eastAsia="仿宋" w:hAnsi="Times New Roman" w:cs="Times New Roman"/>
          <w:kern w:val="2"/>
          <w:sz w:val="30"/>
          <w:szCs w:val="30"/>
          <w:lang w:val="en-US"/>
        </w:rPr>
        <w:t>m³</w:t>
      </w:r>
      <w:r>
        <w:rPr>
          <w:rFonts w:ascii="Times New Roman" w:eastAsia="仿宋" w:hAnsi="Times New Roman" w:cs="Times New Roman" w:hint="eastAsia"/>
          <w:kern w:val="2"/>
          <w:sz w:val="30"/>
          <w:szCs w:val="30"/>
          <w:lang w:val="en-US"/>
        </w:rPr>
        <w:t>，工业用水</w:t>
      </w:r>
      <w:r>
        <w:rPr>
          <w:rFonts w:ascii="Times New Roman" w:eastAsia="仿宋" w:hAnsi="Times New Roman" w:cs="Times New Roman"/>
          <w:kern w:val="2"/>
          <w:sz w:val="30"/>
          <w:szCs w:val="30"/>
          <w:lang w:val="en-US"/>
        </w:rPr>
        <w:t>30.38</w:t>
      </w:r>
      <w:r>
        <w:rPr>
          <w:rFonts w:ascii="Times New Roman" w:eastAsia="仿宋" w:hAnsi="Times New Roman" w:cs="Times New Roman"/>
          <w:kern w:val="2"/>
          <w:sz w:val="30"/>
          <w:szCs w:val="30"/>
          <w:lang w:val="en-US"/>
        </w:rPr>
        <w:t>亿</w:t>
      </w:r>
      <w:r>
        <w:rPr>
          <w:rFonts w:ascii="Times New Roman" w:eastAsia="仿宋" w:hAnsi="Times New Roman" w:cs="Times New Roman"/>
          <w:kern w:val="2"/>
          <w:sz w:val="30"/>
          <w:szCs w:val="30"/>
          <w:lang w:val="en-US"/>
        </w:rPr>
        <w:t>m³</w:t>
      </w:r>
      <w:r>
        <w:rPr>
          <w:rFonts w:ascii="Times New Roman" w:eastAsia="仿宋" w:hAnsi="Times New Roman" w:cs="Times New Roman" w:hint="eastAsia"/>
          <w:kern w:val="2"/>
          <w:sz w:val="30"/>
          <w:szCs w:val="30"/>
          <w:lang w:val="en-US"/>
        </w:rPr>
        <w:t>，生活用水量</w:t>
      </w:r>
      <w:r>
        <w:rPr>
          <w:rFonts w:ascii="Times New Roman" w:eastAsia="仿宋" w:hAnsi="Times New Roman" w:cs="Times New Roman"/>
          <w:kern w:val="2"/>
          <w:sz w:val="30"/>
          <w:szCs w:val="30"/>
          <w:lang w:val="en-US"/>
        </w:rPr>
        <w:t>10.21</w:t>
      </w:r>
      <w:r>
        <w:rPr>
          <w:rFonts w:ascii="Times New Roman" w:eastAsia="仿宋" w:hAnsi="Times New Roman" w:cs="Times New Roman"/>
          <w:kern w:val="2"/>
          <w:sz w:val="30"/>
          <w:szCs w:val="30"/>
          <w:lang w:val="en-US"/>
        </w:rPr>
        <w:t>亿</w:t>
      </w:r>
      <w:r>
        <w:rPr>
          <w:rFonts w:ascii="Times New Roman" w:eastAsia="仿宋" w:hAnsi="Times New Roman" w:cs="Times New Roman"/>
          <w:kern w:val="2"/>
          <w:sz w:val="30"/>
          <w:szCs w:val="30"/>
          <w:lang w:val="en-US"/>
        </w:rPr>
        <w:t>m³</w:t>
      </w:r>
      <w:r>
        <w:rPr>
          <w:rFonts w:ascii="Times New Roman" w:eastAsia="仿宋" w:hAnsi="Times New Roman" w:cs="Times New Roman" w:hint="eastAsia"/>
          <w:kern w:val="2"/>
          <w:sz w:val="30"/>
          <w:szCs w:val="30"/>
          <w:lang w:val="en-US"/>
        </w:rPr>
        <w:t>，生态环境用水量</w:t>
      </w:r>
      <w:r>
        <w:rPr>
          <w:rFonts w:ascii="Times New Roman" w:eastAsia="仿宋" w:hAnsi="Times New Roman" w:cs="Times New Roman"/>
          <w:kern w:val="2"/>
          <w:sz w:val="30"/>
          <w:szCs w:val="30"/>
          <w:lang w:val="en-US"/>
        </w:rPr>
        <w:t>2.58</w:t>
      </w:r>
      <w:r>
        <w:rPr>
          <w:rFonts w:ascii="Times New Roman" w:eastAsia="仿宋" w:hAnsi="Times New Roman" w:cs="Times New Roman"/>
          <w:kern w:val="2"/>
          <w:sz w:val="30"/>
          <w:szCs w:val="30"/>
          <w:lang w:val="en-US"/>
        </w:rPr>
        <w:t>亿</w:t>
      </w:r>
      <w:r>
        <w:rPr>
          <w:rFonts w:ascii="Times New Roman" w:eastAsia="仿宋" w:hAnsi="Times New Roman" w:cs="Times New Roman"/>
          <w:kern w:val="2"/>
          <w:sz w:val="30"/>
          <w:szCs w:val="30"/>
          <w:lang w:val="en-US"/>
        </w:rPr>
        <w:t>m</w:t>
      </w:r>
      <w:r>
        <w:rPr>
          <w:rFonts w:ascii="Times New Roman" w:eastAsia="仿宋" w:hAnsi="Times New Roman" w:cs="Times New Roman"/>
          <w:kern w:val="2"/>
          <w:sz w:val="30"/>
          <w:szCs w:val="30"/>
          <w:vertAlign w:val="superscript"/>
          <w:lang w:val="en-US"/>
        </w:rPr>
        <w:t>3</w:t>
      </w:r>
      <w:r>
        <w:rPr>
          <w:rFonts w:ascii="Times New Roman" w:eastAsia="仿宋" w:hAnsi="Times New Roman" w:cs="Times New Roman" w:hint="eastAsia"/>
          <w:kern w:val="2"/>
          <w:sz w:val="30"/>
          <w:szCs w:val="30"/>
          <w:lang w:val="en-US"/>
        </w:rPr>
        <w:t>。</w:t>
      </w:r>
      <w:r>
        <w:rPr>
          <w:rFonts w:ascii="Times New Roman" w:eastAsia="仿宋" w:hAnsi="Times New Roman" w:cs="Times New Roman"/>
          <w:kern w:val="2"/>
          <w:sz w:val="30"/>
          <w:szCs w:val="30"/>
          <w:lang w:val="en-US"/>
        </w:rPr>
        <w:t>2024</w:t>
      </w:r>
      <w:r>
        <w:rPr>
          <w:rFonts w:ascii="Times New Roman" w:eastAsia="仿宋" w:hAnsi="Times New Roman" w:cs="Times New Roman"/>
          <w:kern w:val="2"/>
          <w:sz w:val="30"/>
          <w:szCs w:val="30"/>
          <w:lang w:val="en-US"/>
        </w:rPr>
        <w:t>年南京市</w:t>
      </w:r>
      <w:r>
        <w:rPr>
          <w:rFonts w:ascii="Times New Roman" w:eastAsia="仿宋" w:hAnsi="Times New Roman" w:cs="Times New Roman"/>
          <w:kern w:val="2"/>
          <w:sz w:val="30"/>
          <w:szCs w:val="30"/>
          <w:lang w:val="en-US"/>
        </w:rPr>
        <w:t>GDP</w:t>
      </w:r>
      <w:r>
        <w:rPr>
          <w:rFonts w:ascii="Times New Roman" w:eastAsia="仿宋" w:hAnsi="Times New Roman" w:cs="Times New Roman" w:hint="eastAsia"/>
          <w:kern w:val="2"/>
          <w:sz w:val="30"/>
          <w:szCs w:val="30"/>
          <w:lang w:val="en-US"/>
        </w:rPr>
        <w:t>约为</w:t>
      </w:r>
      <w:r>
        <w:rPr>
          <w:rFonts w:ascii="Times New Roman" w:eastAsia="仿宋" w:hAnsi="Times New Roman" w:cs="Times New Roman"/>
          <w:kern w:val="2"/>
          <w:sz w:val="30"/>
          <w:szCs w:val="30"/>
          <w:lang w:val="en-US"/>
        </w:rPr>
        <w:t>1.92</w:t>
      </w:r>
      <w:r>
        <w:rPr>
          <w:rFonts w:ascii="Times New Roman" w:eastAsia="仿宋" w:hAnsi="Times New Roman" w:cs="Times New Roman"/>
          <w:kern w:val="2"/>
          <w:sz w:val="30"/>
          <w:szCs w:val="30"/>
          <w:lang w:val="en-US"/>
        </w:rPr>
        <w:t>万亿元，</w:t>
      </w:r>
      <w:r>
        <w:rPr>
          <w:rFonts w:ascii="Times New Roman" w:eastAsia="仿宋" w:hAnsi="Times New Roman" w:cs="Times New Roman" w:hint="eastAsia"/>
          <w:kern w:val="2"/>
          <w:sz w:val="30"/>
          <w:szCs w:val="30"/>
          <w:lang w:val="en-US"/>
        </w:rPr>
        <w:t>每万元</w:t>
      </w:r>
      <w:r>
        <w:rPr>
          <w:rFonts w:ascii="Times New Roman" w:eastAsia="仿宋" w:hAnsi="Times New Roman" w:cs="Times New Roman"/>
          <w:kern w:val="2"/>
          <w:sz w:val="30"/>
          <w:szCs w:val="30"/>
          <w:lang w:val="en-US"/>
        </w:rPr>
        <w:t>GDP</w:t>
      </w:r>
      <w:r>
        <w:rPr>
          <w:rFonts w:ascii="Times New Roman" w:eastAsia="仿宋" w:hAnsi="Times New Roman" w:cs="Times New Roman"/>
          <w:kern w:val="2"/>
          <w:sz w:val="30"/>
          <w:szCs w:val="30"/>
          <w:lang w:val="en-US"/>
        </w:rPr>
        <w:t>用水量约为</w:t>
      </w:r>
      <w:r>
        <w:rPr>
          <w:rFonts w:ascii="Times New Roman" w:eastAsia="仿宋" w:hAnsi="Times New Roman" w:cs="Times New Roman"/>
          <w:kern w:val="2"/>
          <w:sz w:val="30"/>
          <w:szCs w:val="30"/>
          <w:lang w:val="en-US"/>
        </w:rPr>
        <w:t>30.61</w:t>
      </w:r>
      <w:r>
        <w:rPr>
          <w:rFonts w:ascii="Times New Roman" w:eastAsia="仿宋" w:hAnsi="Times New Roman" w:cs="Times New Roman"/>
          <w:kern w:val="2"/>
          <w:sz w:val="30"/>
          <w:szCs w:val="30"/>
          <w:lang w:val="en-US"/>
        </w:rPr>
        <w:t>立方米</w:t>
      </w:r>
      <w:r>
        <w:rPr>
          <w:rFonts w:ascii="Times New Roman" w:eastAsia="仿宋" w:hAnsi="Times New Roman" w:cs="Times New Roman" w:hint="eastAsia"/>
          <w:kern w:val="2"/>
          <w:sz w:val="30"/>
          <w:szCs w:val="30"/>
          <w:lang w:val="en-US"/>
        </w:rPr>
        <w:t>，低于全国平均水平（</w:t>
      </w:r>
      <w:r>
        <w:rPr>
          <w:rFonts w:ascii="Times New Roman" w:eastAsia="仿宋" w:hAnsi="Times New Roman" w:cs="Times New Roman"/>
          <w:kern w:val="2"/>
          <w:sz w:val="30"/>
          <w:szCs w:val="30"/>
          <w:lang w:val="en-US"/>
        </w:rPr>
        <w:t>43.9</w:t>
      </w:r>
      <w:r>
        <w:rPr>
          <w:rFonts w:ascii="Times New Roman" w:eastAsia="仿宋" w:hAnsi="Times New Roman" w:cs="Times New Roman"/>
          <w:kern w:val="2"/>
          <w:sz w:val="30"/>
          <w:szCs w:val="30"/>
          <w:lang w:val="en-US"/>
        </w:rPr>
        <w:t>立方米</w:t>
      </w:r>
      <w:r>
        <w:rPr>
          <w:rFonts w:ascii="Times New Roman" w:eastAsia="仿宋" w:hAnsi="Times New Roman" w:cs="Times New Roman"/>
          <w:kern w:val="2"/>
          <w:sz w:val="30"/>
          <w:szCs w:val="30"/>
          <w:lang w:val="en-US"/>
        </w:rPr>
        <w:t>/</w:t>
      </w:r>
      <w:r>
        <w:rPr>
          <w:rFonts w:ascii="Times New Roman" w:eastAsia="仿宋" w:hAnsi="Times New Roman" w:cs="Times New Roman"/>
          <w:kern w:val="2"/>
          <w:sz w:val="30"/>
          <w:szCs w:val="30"/>
          <w:lang w:val="en-US"/>
        </w:rPr>
        <w:t>万元</w:t>
      </w:r>
      <w:r>
        <w:rPr>
          <w:rFonts w:ascii="Times New Roman" w:eastAsia="仿宋" w:hAnsi="Times New Roman" w:cs="Times New Roman" w:hint="eastAsia"/>
          <w:kern w:val="2"/>
          <w:sz w:val="30"/>
          <w:szCs w:val="30"/>
          <w:lang w:val="en-US"/>
        </w:rPr>
        <w:t>），表明南京水资源利用效率处于较高水平。</w:t>
      </w:r>
    </w:p>
    <w:p w14:paraId="68621EA0" w14:textId="77777777" w:rsidR="00426391" w:rsidRDefault="005F763F">
      <w:pPr>
        <w:pStyle w:val="a4"/>
        <w:spacing w:line="560" w:lineRule="exact"/>
        <w:ind w:firstLineChars="200" w:firstLine="602"/>
        <w:jc w:val="both"/>
        <w:rPr>
          <w:rFonts w:ascii="仿宋" w:eastAsia="仿宋" w:hAnsi="仿宋" w:cs="Times New Roman"/>
          <w:b/>
          <w:bCs/>
          <w:kern w:val="2"/>
          <w:sz w:val="30"/>
          <w:szCs w:val="30"/>
        </w:rPr>
      </w:pPr>
      <w:r>
        <w:rPr>
          <w:rFonts w:ascii="仿宋" w:eastAsia="仿宋" w:hAnsi="仿宋" w:cs="Times New Roman" w:hint="eastAsia"/>
          <w:b/>
          <w:bCs/>
          <w:kern w:val="2"/>
          <w:sz w:val="30"/>
          <w:szCs w:val="30"/>
          <w:lang w:val="en-US"/>
        </w:rPr>
        <w:t>5.</w:t>
      </w:r>
      <w:r>
        <w:rPr>
          <w:rFonts w:ascii="仿宋" w:eastAsia="仿宋" w:hAnsi="仿宋" w:cs="Times New Roman" w:hint="eastAsia"/>
          <w:b/>
          <w:bCs/>
          <w:kern w:val="2"/>
          <w:sz w:val="30"/>
          <w:szCs w:val="30"/>
        </w:rPr>
        <w:t>社会满意度</w:t>
      </w:r>
    </w:p>
    <w:p w14:paraId="74DC4875"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指标权重分</w:t>
      </w:r>
      <w:r>
        <w:rPr>
          <w:rFonts w:ascii="仿宋" w:eastAsia="仿宋" w:hAnsi="仿宋" w:cs="Times New Roman" w:hint="eastAsia"/>
          <w:kern w:val="2"/>
          <w:sz w:val="30"/>
          <w:szCs w:val="30"/>
          <w:lang w:val="en-US"/>
        </w:rPr>
        <w:t>5</w:t>
      </w:r>
      <w:r>
        <w:rPr>
          <w:rFonts w:ascii="仿宋" w:eastAsia="仿宋" w:hAnsi="仿宋" w:cs="Times New Roman" w:hint="eastAsia"/>
          <w:kern w:val="2"/>
          <w:sz w:val="30"/>
          <w:szCs w:val="30"/>
        </w:rPr>
        <w:t>分，评价得分</w:t>
      </w:r>
      <w:r>
        <w:rPr>
          <w:rFonts w:ascii="仿宋" w:eastAsia="仿宋" w:hAnsi="仿宋" w:cs="Times New Roman" w:hint="eastAsia"/>
          <w:kern w:val="2"/>
          <w:sz w:val="30"/>
          <w:szCs w:val="30"/>
          <w:lang w:val="en-US"/>
        </w:rPr>
        <w:t>4.62</w:t>
      </w:r>
      <w:r>
        <w:rPr>
          <w:rFonts w:ascii="仿宋" w:eastAsia="仿宋" w:hAnsi="仿宋" w:cs="Times New Roman" w:hint="eastAsia"/>
          <w:kern w:val="2"/>
          <w:sz w:val="30"/>
          <w:szCs w:val="30"/>
        </w:rPr>
        <w:t>分，得分率</w:t>
      </w:r>
      <w:r>
        <w:rPr>
          <w:rFonts w:ascii="仿宋" w:eastAsia="仿宋" w:hAnsi="仿宋" w:cs="Times New Roman" w:hint="eastAsia"/>
          <w:kern w:val="2"/>
          <w:sz w:val="30"/>
          <w:szCs w:val="30"/>
          <w:lang w:val="en-US"/>
        </w:rPr>
        <w:t>92.40</w:t>
      </w:r>
      <w:r>
        <w:rPr>
          <w:rFonts w:ascii="仿宋" w:eastAsia="仿宋" w:hAnsi="仿宋" w:cs="Times New Roman" w:hint="eastAsia"/>
          <w:kern w:val="2"/>
          <w:sz w:val="30"/>
          <w:szCs w:val="30"/>
        </w:rPr>
        <w:t>%。</w:t>
      </w:r>
    </w:p>
    <w:p w14:paraId="06DD4B1E"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在满意度方面，我们分别针对部门人员和社会公众进行具体的问卷调查。部门人员满意度为</w:t>
      </w:r>
      <w:r>
        <w:rPr>
          <w:rFonts w:ascii="仿宋" w:eastAsia="仿宋" w:hAnsi="仿宋" w:cs="Times New Roman"/>
          <w:kern w:val="2"/>
          <w:sz w:val="30"/>
          <w:szCs w:val="30"/>
        </w:rPr>
        <w:t>97.8</w:t>
      </w:r>
      <w:r>
        <w:rPr>
          <w:rFonts w:ascii="仿宋" w:eastAsia="仿宋" w:hAnsi="仿宋" w:cs="Times New Roman" w:hint="eastAsia"/>
          <w:kern w:val="2"/>
          <w:sz w:val="30"/>
          <w:szCs w:val="30"/>
          <w:lang w:val="en-US"/>
        </w:rPr>
        <w:t>5</w:t>
      </w:r>
      <w:r>
        <w:rPr>
          <w:rFonts w:ascii="仿宋" w:eastAsia="仿宋" w:hAnsi="仿宋" w:cs="Times New Roman"/>
          <w:kern w:val="2"/>
          <w:sz w:val="30"/>
          <w:szCs w:val="30"/>
        </w:rPr>
        <w:t>%</w:t>
      </w:r>
      <w:r>
        <w:rPr>
          <w:rFonts w:ascii="仿宋" w:eastAsia="仿宋" w:hAnsi="仿宋" w:cs="Times New Roman" w:hint="eastAsia"/>
          <w:kern w:val="2"/>
          <w:sz w:val="30"/>
          <w:szCs w:val="30"/>
        </w:rPr>
        <w:t>，每一项评价满意度均达到</w:t>
      </w:r>
      <w:r>
        <w:rPr>
          <w:rFonts w:ascii="仿宋" w:eastAsia="仿宋" w:hAnsi="仿宋" w:cs="Times New Roman"/>
          <w:kern w:val="2"/>
          <w:sz w:val="30"/>
          <w:szCs w:val="30"/>
        </w:rPr>
        <w:t>96%</w:t>
      </w:r>
      <w:r>
        <w:rPr>
          <w:rFonts w:ascii="仿宋" w:eastAsia="仿宋" w:hAnsi="仿宋" w:cs="Times New Roman" w:hint="eastAsia"/>
          <w:kern w:val="2"/>
          <w:sz w:val="30"/>
          <w:szCs w:val="30"/>
        </w:rPr>
        <w:t>以上。社会公众满意度为</w:t>
      </w:r>
      <w:r>
        <w:rPr>
          <w:rFonts w:ascii="仿宋" w:eastAsia="仿宋" w:hAnsi="仿宋" w:cs="Times New Roman"/>
          <w:kern w:val="2"/>
          <w:sz w:val="30"/>
          <w:szCs w:val="30"/>
        </w:rPr>
        <w:t>8</w:t>
      </w:r>
      <w:r>
        <w:rPr>
          <w:rFonts w:ascii="仿宋" w:eastAsia="仿宋" w:hAnsi="仿宋" w:cs="Times New Roman" w:hint="eastAsia"/>
          <w:kern w:val="2"/>
          <w:sz w:val="30"/>
          <w:szCs w:val="30"/>
          <w:lang w:val="en-US"/>
        </w:rPr>
        <w:t>7.36</w:t>
      </w:r>
      <w:r>
        <w:rPr>
          <w:rFonts w:ascii="仿宋" w:eastAsia="仿宋" w:hAnsi="仿宋" w:cs="Times New Roman"/>
          <w:kern w:val="2"/>
          <w:sz w:val="30"/>
          <w:szCs w:val="30"/>
        </w:rPr>
        <w:t>%</w:t>
      </w:r>
      <w:r>
        <w:rPr>
          <w:rFonts w:ascii="仿宋" w:eastAsia="仿宋" w:hAnsi="仿宋" w:cs="Times New Roman" w:hint="eastAsia"/>
          <w:kern w:val="2"/>
          <w:sz w:val="30"/>
          <w:szCs w:val="30"/>
        </w:rPr>
        <w:t>，其中，社会公众对南京生活用水供应稳定性、水利工程</w:t>
      </w:r>
      <w:r>
        <w:rPr>
          <w:rFonts w:ascii="仿宋" w:eastAsia="仿宋" w:hAnsi="仿宋" w:cs="Times New Roman" w:hint="eastAsia"/>
          <w:kern w:val="2"/>
          <w:sz w:val="30"/>
          <w:szCs w:val="30"/>
          <w:lang w:val="en-US"/>
        </w:rPr>
        <w:t>建设质量</w:t>
      </w:r>
      <w:r>
        <w:rPr>
          <w:rFonts w:ascii="仿宋" w:eastAsia="仿宋" w:hAnsi="仿宋" w:cs="Times New Roman" w:hint="eastAsia"/>
          <w:kern w:val="2"/>
          <w:sz w:val="30"/>
          <w:szCs w:val="30"/>
        </w:rPr>
        <w:t>、水污染防治</w:t>
      </w:r>
      <w:r>
        <w:rPr>
          <w:rFonts w:ascii="仿宋" w:eastAsia="仿宋" w:hAnsi="仿宋" w:cs="Times New Roman" w:hint="eastAsia"/>
          <w:kern w:val="2"/>
          <w:sz w:val="30"/>
          <w:szCs w:val="30"/>
          <w:lang w:val="en-US"/>
        </w:rPr>
        <w:t>能力</w:t>
      </w:r>
      <w:r>
        <w:rPr>
          <w:rFonts w:ascii="仿宋" w:eastAsia="仿宋" w:hAnsi="仿宋" w:cs="Times New Roman" w:hint="eastAsia"/>
          <w:kern w:val="2"/>
          <w:sz w:val="30"/>
          <w:szCs w:val="30"/>
        </w:rPr>
        <w:t>、防汛抗洪安全的工作综合评价满意度较高，均达到</w:t>
      </w:r>
      <w:r>
        <w:rPr>
          <w:rFonts w:ascii="仿宋" w:eastAsia="仿宋" w:hAnsi="仿宋" w:cs="Times New Roman" w:hint="eastAsia"/>
          <w:kern w:val="2"/>
          <w:sz w:val="30"/>
          <w:szCs w:val="30"/>
          <w:lang w:val="en-US"/>
        </w:rPr>
        <w:t>90</w:t>
      </w:r>
      <w:r>
        <w:rPr>
          <w:rFonts w:ascii="仿宋" w:eastAsia="仿宋" w:hAnsi="仿宋" w:cs="Times New Roman"/>
          <w:kern w:val="2"/>
          <w:sz w:val="30"/>
          <w:szCs w:val="30"/>
        </w:rPr>
        <w:t>%</w:t>
      </w:r>
      <w:r>
        <w:rPr>
          <w:rFonts w:ascii="仿宋" w:eastAsia="仿宋" w:hAnsi="仿宋" w:cs="Times New Roman" w:hint="eastAsia"/>
          <w:kern w:val="2"/>
          <w:sz w:val="30"/>
          <w:szCs w:val="30"/>
        </w:rPr>
        <w:t>以上。</w:t>
      </w:r>
    </w:p>
    <w:p w14:paraId="72DB0102" w14:textId="77777777" w:rsidR="00426391" w:rsidRDefault="005F763F">
      <w:pPr>
        <w:pStyle w:val="2"/>
        <w:spacing w:before="0" w:after="0" w:line="560" w:lineRule="exact"/>
        <w:ind w:firstLineChars="200" w:firstLine="602"/>
        <w:jc w:val="both"/>
        <w:rPr>
          <w:rFonts w:ascii="仿宋" w:eastAsia="仿宋" w:hAnsi="仿宋"/>
          <w:sz w:val="30"/>
          <w:szCs w:val="30"/>
          <w:lang w:val="en-US"/>
        </w:rPr>
      </w:pPr>
      <w:bookmarkStart w:id="76" w:name="_Toc29744"/>
      <w:bookmarkStart w:id="77" w:name="_Toc29708"/>
      <w:bookmarkStart w:id="78" w:name="_Toc13213"/>
      <w:r>
        <w:rPr>
          <w:rFonts w:ascii="仿宋" w:eastAsia="仿宋" w:hAnsi="仿宋" w:hint="eastAsia"/>
          <w:sz w:val="30"/>
          <w:szCs w:val="30"/>
        </w:rPr>
        <w:t>（二）取得的主要绩效</w:t>
      </w:r>
      <w:bookmarkEnd w:id="76"/>
      <w:bookmarkEnd w:id="77"/>
      <w:bookmarkEnd w:id="78"/>
    </w:p>
    <w:p w14:paraId="50E737AD" w14:textId="77777777" w:rsidR="00426391" w:rsidRDefault="005F763F">
      <w:pPr>
        <w:pStyle w:val="a4"/>
        <w:spacing w:line="560" w:lineRule="exact"/>
        <w:ind w:firstLineChars="200" w:firstLine="602"/>
        <w:jc w:val="both"/>
        <w:rPr>
          <w:rFonts w:ascii="Times New Roman" w:eastAsia="方正黑体_GBK" w:hAnsi="Times New Roman"/>
          <w:bCs/>
          <w:lang w:val="en-US"/>
        </w:rPr>
      </w:pPr>
      <w:r>
        <w:rPr>
          <w:rFonts w:ascii="仿宋" w:eastAsia="仿宋" w:hAnsi="仿宋" w:cs="Times New Roman"/>
          <w:b/>
          <w:bCs/>
          <w:kern w:val="2"/>
          <w:sz w:val="30"/>
          <w:szCs w:val="30"/>
          <w:lang w:val="en-US"/>
        </w:rPr>
        <w:t>1</w:t>
      </w:r>
      <w:r>
        <w:rPr>
          <w:rFonts w:ascii="仿宋" w:eastAsia="仿宋" w:hAnsi="仿宋" w:cs="Times New Roman" w:hint="eastAsia"/>
          <w:b/>
          <w:bCs/>
          <w:kern w:val="2"/>
          <w:sz w:val="30"/>
          <w:szCs w:val="30"/>
          <w:lang w:val="en-US"/>
        </w:rPr>
        <w:t>.</w:t>
      </w:r>
      <w:r>
        <w:rPr>
          <w:rFonts w:ascii="仿宋" w:eastAsia="仿宋" w:hAnsi="仿宋" w:cs="Times New Roman" w:hint="eastAsia"/>
          <w:b/>
          <w:bCs/>
          <w:kern w:val="2"/>
          <w:sz w:val="30"/>
          <w:szCs w:val="30"/>
        </w:rPr>
        <w:t>扎实推进水务基础建设</w:t>
      </w:r>
    </w:p>
    <w:p w14:paraId="396297E3"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编制《南京市现代水网建设规划》，实施年度174项重点水务工程，投资约48亿元；秦淮东河一期初步设计通过省水利厅审查，外秦淮河堤防防洪能力提升工程、马汊河陈庄水利枢纽等工程前期提速推进，全力保障秦淮新河枢纽改扩建工程顺利开工；积极拓宽资金渠道，</w:t>
      </w:r>
      <w:r>
        <w:rPr>
          <w:rFonts w:ascii="仿宋" w:eastAsia="仿宋" w:hAnsi="仿宋" w:cs="Times New Roman"/>
          <w:kern w:val="2"/>
          <w:sz w:val="30"/>
          <w:szCs w:val="30"/>
          <w:lang w:val="en-US"/>
        </w:rPr>
        <w:t>26个项目三批次争取超长期特别国债资金8.86亿元，15个项目两批次争取专项债5.81亿元</w:t>
      </w:r>
      <w:r>
        <w:rPr>
          <w:rFonts w:ascii="仿宋" w:eastAsia="仿宋" w:hAnsi="仿宋" w:cs="Times New Roman" w:hint="eastAsia"/>
          <w:kern w:val="2"/>
          <w:sz w:val="30"/>
          <w:szCs w:val="30"/>
          <w:lang w:val="en-US"/>
        </w:rPr>
        <w:t>，4个项目获得城市更新中央补助6200万元；超长期特别国债储备项目177项，总投资近343亿元，形成三年滚动储备计划</w:t>
      </w:r>
      <w:r>
        <w:rPr>
          <w:rFonts w:ascii="仿宋" w:eastAsia="仿宋" w:hAnsi="仿宋" w:cs="Times New Roman" w:hint="eastAsia"/>
          <w:kern w:val="2"/>
          <w:sz w:val="30"/>
          <w:szCs w:val="30"/>
        </w:rPr>
        <w:t>。</w:t>
      </w:r>
    </w:p>
    <w:p w14:paraId="73A9C3B4" w14:textId="77777777" w:rsidR="00426391" w:rsidRDefault="005F763F">
      <w:pPr>
        <w:pStyle w:val="a4"/>
        <w:spacing w:line="560" w:lineRule="exact"/>
        <w:ind w:firstLineChars="200" w:firstLine="602"/>
        <w:jc w:val="both"/>
        <w:rPr>
          <w:rFonts w:ascii="仿宋" w:eastAsia="仿宋" w:hAnsi="仿宋" w:cs="Times New Roman"/>
          <w:b/>
          <w:bCs/>
          <w:kern w:val="2"/>
          <w:sz w:val="30"/>
          <w:szCs w:val="30"/>
        </w:rPr>
      </w:pPr>
      <w:r>
        <w:rPr>
          <w:rFonts w:ascii="仿宋" w:eastAsia="仿宋" w:hAnsi="仿宋" w:cs="Times New Roman"/>
          <w:b/>
          <w:bCs/>
          <w:kern w:val="2"/>
          <w:sz w:val="30"/>
          <w:szCs w:val="30"/>
          <w:lang w:val="en-US"/>
        </w:rPr>
        <w:t>2</w:t>
      </w:r>
      <w:r>
        <w:rPr>
          <w:rFonts w:ascii="仿宋" w:eastAsia="仿宋" w:hAnsi="仿宋" w:cs="Times New Roman" w:hint="eastAsia"/>
          <w:b/>
          <w:bCs/>
          <w:kern w:val="2"/>
          <w:sz w:val="30"/>
          <w:szCs w:val="30"/>
          <w:lang w:val="en-US"/>
        </w:rPr>
        <w:t>.</w:t>
      </w:r>
      <w:r>
        <w:rPr>
          <w:rFonts w:ascii="仿宋" w:eastAsia="仿宋" w:hAnsi="仿宋" w:cs="Times New Roman" w:hint="eastAsia"/>
          <w:b/>
          <w:bCs/>
          <w:kern w:val="2"/>
          <w:sz w:val="30"/>
          <w:szCs w:val="30"/>
        </w:rPr>
        <w:t>水环境治理水平不断提升</w:t>
      </w:r>
    </w:p>
    <w:p w14:paraId="3D60C085"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紧扣水环境综合治理规划和行动计划，</w:t>
      </w:r>
      <w:r>
        <w:rPr>
          <w:rFonts w:ascii="仿宋" w:eastAsia="仿宋" w:hAnsi="仿宋" w:cs="Times New Roman" w:hint="eastAsia"/>
          <w:kern w:val="2"/>
          <w:sz w:val="30"/>
          <w:szCs w:val="30"/>
          <w:lang w:val="en-US"/>
        </w:rPr>
        <w:t>开展</w:t>
      </w:r>
      <w:r>
        <w:rPr>
          <w:rFonts w:ascii="仿宋" w:eastAsia="仿宋" w:hAnsi="仿宋" w:cs="Times New Roman" w:hint="eastAsia"/>
          <w:kern w:val="2"/>
          <w:sz w:val="30"/>
          <w:szCs w:val="30"/>
        </w:rPr>
        <w:t>60项水环境综合治理工程，有效处置滁河客水污染事件，全市地表水42个国省考断面、18条主要入江支流水质优良比例均为100%，连续六年位列全省前列；稳步推进央督、省督、警示片涉水问题整改，圆满完成第三轮中央环保督察配合保障工作；280公里污水管网改造已完成220公里，新建改造75公里污水管网，完成仙林污水处理厂异地扩建等项目主体工程，新增污水处理能力8万吨/天。</w:t>
      </w:r>
    </w:p>
    <w:p w14:paraId="15AB3C11" w14:textId="77777777" w:rsidR="00426391" w:rsidRDefault="005F763F">
      <w:pPr>
        <w:pStyle w:val="a4"/>
        <w:spacing w:line="560" w:lineRule="exact"/>
        <w:ind w:firstLineChars="200" w:firstLine="602"/>
        <w:jc w:val="both"/>
        <w:rPr>
          <w:rFonts w:ascii="仿宋" w:eastAsia="仿宋" w:hAnsi="仿宋" w:cs="Times New Roman"/>
          <w:b/>
          <w:bCs/>
          <w:kern w:val="2"/>
          <w:sz w:val="30"/>
          <w:szCs w:val="30"/>
          <w:lang w:val="en-US"/>
        </w:rPr>
      </w:pPr>
      <w:r>
        <w:rPr>
          <w:rFonts w:ascii="仿宋" w:eastAsia="仿宋" w:hAnsi="仿宋" w:cs="Times New Roman"/>
          <w:b/>
          <w:bCs/>
          <w:kern w:val="2"/>
          <w:sz w:val="30"/>
          <w:szCs w:val="30"/>
          <w:lang w:val="en-US"/>
        </w:rPr>
        <w:t>3</w:t>
      </w:r>
      <w:r>
        <w:rPr>
          <w:rFonts w:ascii="仿宋" w:eastAsia="仿宋" w:hAnsi="仿宋" w:cs="Times New Roman" w:hint="eastAsia"/>
          <w:b/>
          <w:bCs/>
          <w:kern w:val="2"/>
          <w:sz w:val="30"/>
          <w:szCs w:val="30"/>
          <w:lang w:val="en-US"/>
        </w:rPr>
        <w:t>.兜牢水旱灾害防御底线</w:t>
      </w:r>
    </w:p>
    <w:p w14:paraId="0165583A"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rPr>
        <w:t>成功应对近50年来9月最强台风“贝碧嘉”及19轮强降雨强对流天气，有效防御长江、水阳江、秦淮河等主要江河湖库超警戒高水位，汛期应急响应累计达41天，全市未发生较大险情灾情，未造成人员伤亡，城乡总体安全平稳；完成30项防汛消险、24处积淹水点整治工程、</w:t>
      </w:r>
      <w:r>
        <w:rPr>
          <w:rFonts w:ascii="仿宋" w:eastAsia="仿宋" w:hAnsi="仿宋" w:cs="Times New Roman" w:hint="eastAsia"/>
          <w:kern w:val="2"/>
          <w:sz w:val="30"/>
          <w:szCs w:val="30"/>
          <w:lang w:val="en-US"/>
        </w:rPr>
        <w:t>推进</w:t>
      </w:r>
      <w:r>
        <w:rPr>
          <w:rFonts w:ascii="仿宋" w:eastAsia="仿宋" w:hAnsi="仿宋" w:cs="Times New Roman" w:hint="eastAsia"/>
          <w:kern w:val="2"/>
          <w:sz w:val="30"/>
          <w:szCs w:val="30"/>
        </w:rPr>
        <w:t>8座水库清淤；推进实施1</w:t>
      </w:r>
      <w:r>
        <w:rPr>
          <w:rFonts w:ascii="仿宋" w:eastAsia="仿宋" w:hAnsi="仿宋" w:cs="Times New Roman" w:hint="eastAsia"/>
          <w:kern w:val="2"/>
          <w:sz w:val="30"/>
          <w:szCs w:val="30"/>
          <w:lang w:val="en-US"/>
        </w:rPr>
        <w:t>09</w:t>
      </w:r>
      <w:r>
        <w:rPr>
          <w:rFonts w:ascii="仿宋" w:eastAsia="仿宋" w:hAnsi="仿宋" w:cs="Times New Roman" w:hint="eastAsia"/>
          <w:kern w:val="2"/>
          <w:sz w:val="30"/>
          <w:szCs w:val="30"/>
        </w:rPr>
        <w:t>座重点塘坝除险加固工程；赋能“智慧水务”，推进防汛指挥平台数据接入及功能升级。</w:t>
      </w:r>
    </w:p>
    <w:p w14:paraId="00B892CC" w14:textId="77777777" w:rsidR="00426391" w:rsidRDefault="005F763F">
      <w:pPr>
        <w:pStyle w:val="a4"/>
        <w:spacing w:line="560" w:lineRule="exact"/>
        <w:ind w:firstLineChars="200" w:firstLine="602"/>
        <w:jc w:val="both"/>
        <w:rPr>
          <w:rFonts w:ascii="仿宋" w:eastAsia="仿宋" w:hAnsi="仿宋" w:cs="Times New Roman"/>
          <w:b/>
          <w:bCs/>
          <w:kern w:val="2"/>
          <w:sz w:val="30"/>
          <w:szCs w:val="30"/>
          <w:lang w:val="en-US"/>
        </w:rPr>
      </w:pPr>
      <w:r>
        <w:rPr>
          <w:rFonts w:ascii="仿宋" w:eastAsia="仿宋" w:hAnsi="仿宋" w:cs="Times New Roman"/>
          <w:b/>
          <w:bCs/>
          <w:kern w:val="2"/>
          <w:sz w:val="30"/>
          <w:szCs w:val="30"/>
          <w:lang w:val="en-US"/>
        </w:rPr>
        <w:t>4</w:t>
      </w:r>
      <w:r>
        <w:rPr>
          <w:rFonts w:ascii="仿宋" w:eastAsia="仿宋" w:hAnsi="仿宋" w:cs="Times New Roman" w:hint="eastAsia"/>
          <w:b/>
          <w:bCs/>
          <w:kern w:val="2"/>
          <w:sz w:val="30"/>
          <w:szCs w:val="30"/>
          <w:lang w:val="en-US"/>
        </w:rPr>
        <w:t>.河湖生态保护卓见成效</w:t>
      </w:r>
    </w:p>
    <w:p w14:paraId="212DCECA" w14:textId="77777777" w:rsidR="00426391" w:rsidRDefault="005F763F">
      <w:pPr>
        <w:pStyle w:val="a4"/>
        <w:spacing w:line="560" w:lineRule="exact"/>
        <w:ind w:firstLineChars="200" w:firstLine="600"/>
        <w:jc w:val="both"/>
        <w:rPr>
          <w:rFonts w:ascii="仿宋" w:eastAsia="仿宋" w:hAnsi="仿宋" w:cs="仿宋"/>
          <w:kern w:val="2"/>
          <w:sz w:val="30"/>
          <w:szCs w:val="30"/>
        </w:rPr>
      </w:pPr>
      <w:r>
        <w:rPr>
          <w:rFonts w:ascii="仿宋" w:eastAsia="仿宋" w:hAnsi="仿宋" w:cs="仿宋" w:hint="eastAsia"/>
          <w:kern w:val="2"/>
          <w:sz w:val="30"/>
          <w:szCs w:val="30"/>
        </w:rPr>
        <w:t>聚焦长江岸线保护，河湖保护专项整治行动26项问题按时序推进完成25项整治，持续跟踪协调长江干支流目录复核；深化河湖长制，建成106条幸福河湖，构建南京都市圈跨省重要河湖共保联治机制；打造农村生态河道200多公里，基本完成水库现代化管理矩阵2个区、6个水库国家先行先试建设，老鸦坝水库矩阵平台获水利部现场学习观摩，推进全市水库大坝安全监测设施建设。</w:t>
      </w:r>
    </w:p>
    <w:p w14:paraId="2264744D" w14:textId="77777777" w:rsidR="00426391" w:rsidRDefault="005F763F">
      <w:pPr>
        <w:pStyle w:val="a4"/>
        <w:spacing w:line="560" w:lineRule="exact"/>
        <w:ind w:firstLineChars="200" w:firstLine="602"/>
        <w:jc w:val="both"/>
        <w:rPr>
          <w:rFonts w:ascii="仿宋" w:eastAsia="仿宋" w:hAnsi="仿宋" w:cs="Times New Roman"/>
          <w:b/>
          <w:bCs/>
          <w:kern w:val="2"/>
          <w:sz w:val="30"/>
          <w:szCs w:val="30"/>
          <w:lang w:val="en-US"/>
        </w:rPr>
      </w:pPr>
      <w:r>
        <w:rPr>
          <w:rFonts w:ascii="仿宋" w:eastAsia="仿宋" w:hAnsi="仿宋" w:cs="Times New Roman"/>
          <w:b/>
          <w:bCs/>
          <w:kern w:val="2"/>
          <w:sz w:val="30"/>
          <w:szCs w:val="30"/>
          <w:lang w:val="en-US"/>
        </w:rPr>
        <w:t>5</w:t>
      </w:r>
      <w:r>
        <w:rPr>
          <w:rFonts w:ascii="仿宋" w:eastAsia="仿宋" w:hAnsi="仿宋" w:cs="Times New Roman" w:hint="eastAsia"/>
          <w:b/>
          <w:bCs/>
          <w:kern w:val="2"/>
          <w:sz w:val="30"/>
          <w:szCs w:val="30"/>
          <w:lang w:val="en-US"/>
        </w:rPr>
        <w:t>.供水节水管理持续改善</w:t>
      </w:r>
    </w:p>
    <w:p w14:paraId="032FED92"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落实最严格水资源管理制度，强化水资源保护，加快水源地管理提档升级，推进江宁新济洲凤凰湖应急水源地达标建设，完成长江龙潭水源地、三岔水库应急水源地规范化建设和主城杨库水库应急水源地达标建设；做好城乡供水保障，新建改造全市供水管网约100公里。开展农村地区供水安全整治行动，打通“最后一公里”，实现城乡供水同质同源同标。</w:t>
      </w:r>
    </w:p>
    <w:p w14:paraId="1AA9E0A7" w14:textId="77777777" w:rsidR="00426391" w:rsidRDefault="005F763F">
      <w:pPr>
        <w:pStyle w:val="a4"/>
        <w:spacing w:line="560" w:lineRule="exact"/>
        <w:ind w:firstLineChars="200" w:firstLine="602"/>
        <w:jc w:val="both"/>
        <w:rPr>
          <w:rFonts w:ascii="仿宋" w:eastAsia="仿宋" w:hAnsi="仿宋" w:cs="Times New Roman"/>
          <w:b/>
          <w:bCs/>
          <w:kern w:val="2"/>
          <w:sz w:val="30"/>
          <w:szCs w:val="30"/>
          <w:lang w:val="en-US"/>
        </w:rPr>
      </w:pPr>
      <w:r>
        <w:rPr>
          <w:rFonts w:ascii="仿宋" w:eastAsia="仿宋" w:hAnsi="仿宋" w:cs="Times New Roman" w:hint="eastAsia"/>
          <w:b/>
          <w:bCs/>
          <w:kern w:val="2"/>
          <w:sz w:val="30"/>
          <w:szCs w:val="30"/>
          <w:lang w:val="en-US"/>
        </w:rPr>
        <w:t>6.持续推进水利领域法治建设</w:t>
      </w:r>
    </w:p>
    <w:p w14:paraId="1AAFA947" w14:textId="77777777" w:rsidR="00426391" w:rsidRDefault="005F763F">
      <w:pPr>
        <w:pStyle w:val="a4"/>
        <w:numPr>
          <w:ilvl w:val="255"/>
          <w:numId w:val="0"/>
        </w:numPr>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有序推动重点领域立法，修订《南京市水库保护条例》并通过市人大常委会审议；严格依照立法程序，完成《南京市内秦淮河管理条例》废止、《南京市水土保持办法》后评估工作；严格水事违法案件办理，严厉打击长江河道非法采砂，全年累计开展日常执法巡查687次，开展专项行动43次，查获涉砂案件2起。</w:t>
      </w:r>
    </w:p>
    <w:p w14:paraId="558487B0" w14:textId="77777777" w:rsidR="00426391" w:rsidRDefault="005F763F">
      <w:pPr>
        <w:pStyle w:val="1"/>
        <w:spacing w:before="0" w:after="0" w:line="560" w:lineRule="exact"/>
        <w:ind w:firstLineChars="200" w:firstLine="602"/>
        <w:jc w:val="both"/>
        <w:rPr>
          <w:rFonts w:ascii="黑体" w:eastAsia="黑体" w:hAnsi="黑体" w:cs="黑体"/>
          <w:sz w:val="30"/>
          <w:szCs w:val="30"/>
          <w:lang w:val="en-US"/>
        </w:rPr>
      </w:pPr>
      <w:bookmarkStart w:id="79" w:name="_Toc14350"/>
      <w:bookmarkStart w:id="80" w:name="_Toc9537"/>
      <w:bookmarkStart w:id="81" w:name="_Toc9528"/>
      <w:r>
        <w:rPr>
          <w:rFonts w:ascii="黑体" w:eastAsia="黑体" w:hAnsi="黑体" w:cs="黑体" w:hint="eastAsia"/>
          <w:sz w:val="30"/>
          <w:szCs w:val="30"/>
          <w:lang w:val="en-US"/>
        </w:rPr>
        <w:t>四</w:t>
      </w:r>
      <w:r>
        <w:rPr>
          <w:rFonts w:ascii="黑体" w:eastAsia="黑体" w:hAnsi="黑体" w:cs="黑体" w:hint="eastAsia"/>
          <w:sz w:val="30"/>
          <w:szCs w:val="30"/>
        </w:rPr>
        <w:t>、存在的问题</w:t>
      </w:r>
      <w:r>
        <w:rPr>
          <w:rFonts w:ascii="黑体" w:eastAsia="黑体" w:hAnsi="黑体" w:cs="黑体" w:hint="eastAsia"/>
          <w:sz w:val="30"/>
          <w:szCs w:val="30"/>
          <w:lang w:val="en-US"/>
        </w:rPr>
        <w:t>及原因分析</w:t>
      </w:r>
      <w:bookmarkEnd w:id="79"/>
      <w:bookmarkEnd w:id="80"/>
      <w:bookmarkEnd w:id="81"/>
    </w:p>
    <w:p w14:paraId="014F267D" w14:textId="77777777" w:rsidR="00426391" w:rsidRDefault="005F763F">
      <w:pPr>
        <w:pStyle w:val="a4"/>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rPr>
        <w:t>市</w:t>
      </w:r>
      <w:r>
        <w:rPr>
          <w:rFonts w:ascii="仿宋" w:eastAsia="仿宋" w:hAnsi="仿宋" w:cs="Times New Roman" w:hint="eastAsia"/>
          <w:kern w:val="2"/>
          <w:sz w:val="30"/>
          <w:szCs w:val="30"/>
          <w:lang w:val="en-US"/>
        </w:rPr>
        <w:t>水务</w:t>
      </w:r>
      <w:r>
        <w:rPr>
          <w:rFonts w:ascii="仿宋" w:eastAsia="仿宋" w:hAnsi="仿宋" w:cs="Times New Roman" w:hint="eastAsia"/>
          <w:kern w:val="2"/>
          <w:sz w:val="30"/>
          <w:szCs w:val="30"/>
        </w:rPr>
        <w:t>局2024年部门整体支出绩效取得较好成效的同时，也有一些问题需要引起注意，并加以改进。</w:t>
      </w:r>
    </w:p>
    <w:p w14:paraId="5605DD62" w14:textId="77777777" w:rsidR="00426391" w:rsidRDefault="005F763F">
      <w:pPr>
        <w:pStyle w:val="2"/>
        <w:spacing w:before="0" w:after="0" w:line="560" w:lineRule="exact"/>
        <w:ind w:firstLineChars="200" w:firstLine="602"/>
        <w:jc w:val="both"/>
        <w:rPr>
          <w:rFonts w:ascii="仿宋" w:eastAsia="仿宋" w:hAnsi="仿宋"/>
          <w:sz w:val="30"/>
          <w:szCs w:val="30"/>
          <w:lang w:val="en-US"/>
        </w:rPr>
      </w:pPr>
      <w:bookmarkStart w:id="82" w:name="_Toc15073"/>
      <w:bookmarkStart w:id="83" w:name="_Toc28959"/>
      <w:bookmarkStart w:id="84" w:name="_Toc7507"/>
      <w:r>
        <w:rPr>
          <w:rFonts w:ascii="仿宋" w:eastAsia="仿宋" w:hAnsi="仿宋" w:hint="eastAsia"/>
          <w:sz w:val="30"/>
          <w:szCs w:val="30"/>
        </w:rPr>
        <w:t>（</w:t>
      </w:r>
      <w:r>
        <w:rPr>
          <w:rFonts w:ascii="仿宋" w:eastAsia="仿宋" w:hAnsi="仿宋" w:hint="eastAsia"/>
          <w:sz w:val="30"/>
          <w:szCs w:val="30"/>
          <w:lang w:val="en-US"/>
        </w:rPr>
        <w:t>一</w:t>
      </w:r>
      <w:r>
        <w:rPr>
          <w:rFonts w:ascii="仿宋" w:eastAsia="仿宋" w:hAnsi="仿宋" w:hint="eastAsia"/>
          <w:sz w:val="30"/>
          <w:szCs w:val="30"/>
        </w:rPr>
        <w:t>）部门</w:t>
      </w:r>
      <w:r>
        <w:rPr>
          <w:rFonts w:ascii="仿宋" w:eastAsia="仿宋" w:hAnsi="仿宋" w:hint="eastAsia"/>
          <w:sz w:val="30"/>
          <w:szCs w:val="30"/>
          <w:lang w:val="en-US"/>
        </w:rPr>
        <w:t>内控管理有待进一步提高</w:t>
      </w:r>
      <w:bookmarkEnd w:id="82"/>
      <w:bookmarkEnd w:id="83"/>
      <w:bookmarkEnd w:id="84"/>
    </w:p>
    <w:p w14:paraId="62119460" w14:textId="77777777" w:rsidR="00426391" w:rsidRDefault="005F763F">
      <w:pPr>
        <w:pStyle w:val="a4"/>
        <w:spacing w:line="560" w:lineRule="exact"/>
        <w:ind w:firstLineChars="200" w:firstLine="602"/>
        <w:jc w:val="both"/>
        <w:rPr>
          <w:rFonts w:ascii="仿宋" w:eastAsia="仿宋" w:hAnsi="仿宋" w:cs="Times New Roman"/>
          <w:b/>
          <w:bCs/>
          <w:kern w:val="2"/>
          <w:sz w:val="30"/>
          <w:szCs w:val="30"/>
        </w:rPr>
      </w:pPr>
      <w:r>
        <w:rPr>
          <w:rFonts w:ascii="仿宋" w:eastAsia="仿宋" w:hAnsi="仿宋" w:cs="Times New Roman"/>
          <w:b/>
          <w:bCs/>
          <w:kern w:val="2"/>
          <w:sz w:val="30"/>
          <w:szCs w:val="30"/>
          <w:lang w:val="en-US"/>
        </w:rPr>
        <w:t>1</w:t>
      </w:r>
      <w:r>
        <w:rPr>
          <w:rFonts w:ascii="仿宋" w:eastAsia="仿宋" w:hAnsi="仿宋" w:cs="Times New Roman"/>
          <w:b/>
          <w:bCs/>
          <w:kern w:val="2"/>
          <w:sz w:val="30"/>
          <w:szCs w:val="30"/>
        </w:rPr>
        <w:t>.</w:t>
      </w:r>
      <w:r>
        <w:rPr>
          <w:rFonts w:ascii="仿宋" w:eastAsia="仿宋" w:hAnsi="仿宋" w:cs="Times New Roman" w:hint="eastAsia"/>
          <w:b/>
          <w:bCs/>
          <w:kern w:val="2"/>
          <w:sz w:val="30"/>
          <w:szCs w:val="30"/>
        </w:rPr>
        <w:t>资产管理存在薄弱环节</w:t>
      </w:r>
    </w:p>
    <w:p w14:paraId="5C33E80F"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①</w:t>
      </w:r>
      <w:r>
        <w:rPr>
          <w:rFonts w:ascii="仿宋" w:eastAsia="仿宋" w:hAnsi="仿宋" w:cs="Times New Roman" w:hint="eastAsia"/>
          <w:kern w:val="2"/>
          <w:sz w:val="30"/>
          <w:szCs w:val="30"/>
        </w:rPr>
        <w:t>部分固定资产没有资产标签，</w:t>
      </w:r>
      <w:r>
        <w:rPr>
          <w:rFonts w:ascii="仿宋" w:eastAsia="仿宋" w:hAnsi="仿宋" w:cs="Times New Roman" w:hint="eastAsia"/>
          <w:kern w:val="2"/>
          <w:sz w:val="30"/>
          <w:szCs w:val="30"/>
          <w:lang w:val="en-US"/>
        </w:rPr>
        <w:t>无法保证账实相符；</w:t>
      </w:r>
    </w:p>
    <w:p w14:paraId="34006233"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②抽盘发现，资产管理台账中的</w:t>
      </w:r>
      <w:r>
        <w:rPr>
          <w:rFonts w:ascii="仿宋" w:eastAsia="仿宋" w:hAnsi="仿宋" w:cs="Times New Roman"/>
          <w:kern w:val="2"/>
          <w:sz w:val="30"/>
          <w:szCs w:val="30"/>
          <w:lang w:val="en-US"/>
        </w:rPr>
        <w:t>5</w:t>
      </w:r>
      <w:r>
        <w:rPr>
          <w:rFonts w:ascii="仿宋" w:eastAsia="仿宋" w:hAnsi="仿宋" w:cs="Times New Roman" w:hint="eastAsia"/>
          <w:kern w:val="2"/>
          <w:sz w:val="30"/>
          <w:szCs w:val="30"/>
          <w:lang w:val="en-US"/>
        </w:rPr>
        <w:t>辆车已无实物，车牌号分别为苏</w:t>
      </w:r>
      <w:r>
        <w:rPr>
          <w:rFonts w:ascii="仿宋" w:eastAsia="仿宋" w:hAnsi="仿宋" w:cs="Times New Roman"/>
          <w:kern w:val="2"/>
          <w:sz w:val="30"/>
          <w:szCs w:val="30"/>
          <w:lang w:val="en-US"/>
        </w:rPr>
        <w:t>A244A1</w:t>
      </w:r>
      <w:r>
        <w:rPr>
          <w:rFonts w:ascii="仿宋" w:eastAsia="仿宋" w:hAnsi="仿宋" w:cs="Times New Roman" w:hint="eastAsia"/>
          <w:kern w:val="2"/>
          <w:sz w:val="30"/>
          <w:szCs w:val="30"/>
          <w:lang w:val="en-US"/>
        </w:rPr>
        <w:t>、苏</w:t>
      </w:r>
      <w:r>
        <w:rPr>
          <w:rFonts w:ascii="仿宋" w:eastAsia="仿宋" w:hAnsi="仿宋" w:cs="Times New Roman"/>
          <w:kern w:val="2"/>
          <w:sz w:val="30"/>
          <w:szCs w:val="30"/>
          <w:lang w:val="en-US"/>
        </w:rPr>
        <w:t>A07680</w:t>
      </w:r>
      <w:r>
        <w:rPr>
          <w:rFonts w:ascii="仿宋" w:eastAsia="仿宋" w:hAnsi="仿宋" w:cs="Times New Roman" w:hint="eastAsia"/>
          <w:kern w:val="2"/>
          <w:sz w:val="30"/>
          <w:szCs w:val="30"/>
          <w:lang w:val="en-US"/>
        </w:rPr>
        <w:t>、苏</w:t>
      </w:r>
      <w:r>
        <w:rPr>
          <w:rFonts w:ascii="仿宋" w:eastAsia="仿宋" w:hAnsi="仿宋" w:cs="Times New Roman"/>
          <w:kern w:val="2"/>
          <w:sz w:val="30"/>
          <w:szCs w:val="30"/>
          <w:lang w:val="en-US"/>
        </w:rPr>
        <w:t>AVS050</w:t>
      </w:r>
      <w:r>
        <w:rPr>
          <w:rFonts w:ascii="仿宋" w:eastAsia="仿宋" w:hAnsi="仿宋" w:cs="Times New Roman" w:hint="eastAsia"/>
          <w:kern w:val="2"/>
          <w:sz w:val="30"/>
          <w:szCs w:val="30"/>
          <w:lang w:val="en-US"/>
        </w:rPr>
        <w:t>、苏</w:t>
      </w:r>
      <w:r>
        <w:rPr>
          <w:rFonts w:ascii="仿宋" w:eastAsia="仿宋" w:hAnsi="仿宋" w:cs="Times New Roman"/>
          <w:kern w:val="2"/>
          <w:sz w:val="30"/>
          <w:szCs w:val="30"/>
          <w:lang w:val="en-US"/>
        </w:rPr>
        <w:t>AN1985</w:t>
      </w:r>
      <w:r>
        <w:rPr>
          <w:rFonts w:ascii="仿宋" w:eastAsia="仿宋" w:hAnsi="仿宋" w:cs="Times New Roman" w:hint="eastAsia"/>
          <w:kern w:val="2"/>
          <w:sz w:val="30"/>
          <w:szCs w:val="30"/>
          <w:lang w:val="en-US"/>
        </w:rPr>
        <w:t>、苏</w:t>
      </w:r>
      <w:r>
        <w:rPr>
          <w:rFonts w:ascii="仿宋" w:eastAsia="仿宋" w:hAnsi="仿宋" w:cs="Times New Roman"/>
          <w:kern w:val="2"/>
          <w:sz w:val="30"/>
          <w:szCs w:val="30"/>
          <w:lang w:val="en-US"/>
        </w:rPr>
        <w:t>A07681</w:t>
      </w:r>
      <w:r>
        <w:rPr>
          <w:rFonts w:ascii="仿宋" w:eastAsia="仿宋" w:hAnsi="仿宋" w:cs="Times New Roman" w:hint="eastAsia"/>
          <w:kern w:val="2"/>
          <w:sz w:val="30"/>
          <w:szCs w:val="30"/>
          <w:lang w:val="en-US"/>
        </w:rPr>
        <w:t>，上述车辆购置日期均为</w:t>
      </w:r>
      <w:r>
        <w:rPr>
          <w:rFonts w:ascii="仿宋" w:eastAsia="仿宋" w:hAnsi="仿宋" w:cs="Times New Roman"/>
          <w:kern w:val="2"/>
          <w:sz w:val="30"/>
          <w:szCs w:val="30"/>
          <w:lang w:val="en-US"/>
        </w:rPr>
        <w:t>1994</w:t>
      </w:r>
      <w:r>
        <w:rPr>
          <w:rFonts w:ascii="仿宋" w:eastAsia="仿宋" w:hAnsi="仿宋" w:cs="Times New Roman" w:hint="eastAsia"/>
          <w:kern w:val="2"/>
          <w:sz w:val="30"/>
          <w:szCs w:val="30"/>
          <w:lang w:val="en-US"/>
        </w:rPr>
        <w:t>年至</w:t>
      </w:r>
      <w:r>
        <w:rPr>
          <w:rFonts w:ascii="仿宋" w:eastAsia="仿宋" w:hAnsi="仿宋" w:cs="Times New Roman"/>
          <w:kern w:val="2"/>
          <w:sz w:val="30"/>
          <w:szCs w:val="30"/>
          <w:lang w:val="en-US"/>
        </w:rPr>
        <w:t>1998</w:t>
      </w:r>
      <w:r>
        <w:rPr>
          <w:rFonts w:ascii="仿宋" w:eastAsia="仿宋" w:hAnsi="仿宋" w:cs="Times New Roman" w:hint="eastAsia"/>
          <w:kern w:val="2"/>
          <w:sz w:val="30"/>
          <w:szCs w:val="30"/>
          <w:lang w:val="en-US"/>
        </w:rPr>
        <w:t>年，目前报废流程未完成，导致该部分资产账实不符；</w:t>
      </w:r>
    </w:p>
    <w:p w14:paraId="4BDDAE67"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③部分无形资产未及时处理，如排水许可监管系统建设、2016年防汛信息系统改造、防汛防旱指挥信息系统等，自2022年智慧水务系统上线以来均处于报废闲置状态，未及时进行账务处理；</w:t>
      </w:r>
    </w:p>
    <w:p w14:paraId="27329F5F"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④部分新购置办公设备处于闲置未拆封状态，资产利用率待提高。</w:t>
      </w:r>
    </w:p>
    <w:p w14:paraId="50931EF5" w14:textId="77777777" w:rsidR="00426391" w:rsidRDefault="005F763F">
      <w:pPr>
        <w:pStyle w:val="a4"/>
        <w:spacing w:line="560" w:lineRule="exact"/>
        <w:ind w:firstLineChars="200" w:firstLine="602"/>
        <w:jc w:val="both"/>
        <w:rPr>
          <w:rFonts w:ascii="仿宋" w:eastAsia="仿宋" w:hAnsi="仿宋" w:cs="Times New Roman"/>
          <w:b/>
          <w:bCs/>
          <w:kern w:val="2"/>
          <w:sz w:val="30"/>
          <w:szCs w:val="30"/>
        </w:rPr>
      </w:pPr>
      <w:r>
        <w:rPr>
          <w:rFonts w:ascii="仿宋" w:eastAsia="仿宋" w:hAnsi="仿宋" w:cs="Times New Roman"/>
          <w:b/>
          <w:bCs/>
          <w:kern w:val="2"/>
          <w:sz w:val="30"/>
          <w:szCs w:val="30"/>
          <w:lang w:val="en-US"/>
        </w:rPr>
        <w:t>2</w:t>
      </w:r>
      <w:r>
        <w:rPr>
          <w:rFonts w:ascii="仿宋" w:eastAsia="仿宋" w:hAnsi="仿宋" w:cs="Times New Roman"/>
          <w:b/>
          <w:bCs/>
          <w:kern w:val="2"/>
          <w:sz w:val="30"/>
          <w:szCs w:val="30"/>
        </w:rPr>
        <w:t>.</w:t>
      </w:r>
      <w:r>
        <w:rPr>
          <w:rFonts w:ascii="仿宋" w:eastAsia="仿宋" w:hAnsi="仿宋" w:cs="Times New Roman" w:hint="eastAsia"/>
          <w:b/>
          <w:bCs/>
          <w:kern w:val="2"/>
          <w:sz w:val="30"/>
          <w:szCs w:val="30"/>
          <w:lang w:val="en-US"/>
        </w:rPr>
        <w:t>部分</w:t>
      </w:r>
      <w:r>
        <w:rPr>
          <w:rFonts w:ascii="仿宋" w:eastAsia="仿宋" w:hAnsi="仿宋" w:cs="Times New Roman" w:hint="eastAsia"/>
          <w:b/>
          <w:bCs/>
          <w:kern w:val="2"/>
          <w:sz w:val="30"/>
          <w:szCs w:val="30"/>
        </w:rPr>
        <w:t>内部控制建设</w:t>
      </w:r>
      <w:r>
        <w:rPr>
          <w:rFonts w:ascii="仿宋" w:eastAsia="仿宋" w:hAnsi="仿宋" w:cs="Times New Roman" w:hint="eastAsia"/>
          <w:b/>
          <w:bCs/>
          <w:kern w:val="2"/>
          <w:sz w:val="30"/>
          <w:szCs w:val="30"/>
          <w:lang w:val="en-US"/>
        </w:rPr>
        <w:t>待</w:t>
      </w:r>
      <w:r>
        <w:rPr>
          <w:rFonts w:ascii="仿宋" w:eastAsia="仿宋" w:hAnsi="仿宋" w:cs="Times New Roman" w:hint="eastAsia"/>
          <w:b/>
          <w:bCs/>
          <w:kern w:val="2"/>
          <w:sz w:val="30"/>
          <w:szCs w:val="30"/>
        </w:rPr>
        <w:t>完善</w:t>
      </w:r>
    </w:p>
    <w:p w14:paraId="58B1A3D7"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rPr>
        <w:t>市</w:t>
      </w:r>
      <w:r>
        <w:rPr>
          <w:rFonts w:ascii="仿宋" w:eastAsia="仿宋" w:hAnsi="仿宋" w:cs="Times New Roman" w:hint="eastAsia"/>
          <w:kern w:val="2"/>
          <w:sz w:val="30"/>
          <w:szCs w:val="30"/>
          <w:lang w:val="en-US"/>
        </w:rPr>
        <w:t>水务</w:t>
      </w:r>
      <w:r>
        <w:rPr>
          <w:rFonts w:ascii="仿宋" w:eastAsia="仿宋" w:hAnsi="仿宋" w:cs="Times New Roman" w:hint="eastAsia"/>
          <w:kern w:val="2"/>
          <w:sz w:val="30"/>
          <w:szCs w:val="30"/>
        </w:rPr>
        <w:t>局</w:t>
      </w:r>
      <w:r>
        <w:rPr>
          <w:rFonts w:ascii="仿宋" w:eastAsia="仿宋" w:hAnsi="仿宋" w:cs="Times New Roman" w:hint="eastAsia"/>
          <w:kern w:val="2"/>
          <w:sz w:val="30"/>
          <w:szCs w:val="30"/>
          <w:lang w:val="en-US"/>
        </w:rPr>
        <w:t>于</w:t>
      </w:r>
      <w:r>
        <w:rPr>
          <w:rFonts w:ascii="仿宋" w:eastAsia="仿宋" w:hAnsi="仿宋" w:cs="Times New Roman"/>
          <w:kern w:val="2"/>
          <w:sz w:val="30"/>
          <w:szCs w:val="30"/>
        </w:rPr>
        <w:t>2019</w:t>
      </w:r>
      <w:r>
        <w:rPr>
          <w:rFonts w:ascii="仿宋" w:eastAsia="仿宋" w:hAnsi="仿宋" w:cs="Times New Roman" w:hint="eastAsia"/>
          <w:kern w:val="2"/>
          <w:sz w:val="30"/>
          <w:szCs w:val="30"/>
        </w:rPr>
        <w:t>年</w:t>
      </w:r>
      <w:r>
        <w:rPr>
          <w:rFonts w:ascii="仿宋" w:eastAsia="仿宋" w:hAnsi="仿宋" w:cs="Times New Roman"/>
          <w:kern w:val="2"/>
          <w:sz w:val="30"/>
          <w:szCs w:val="30"/>
          <w:lang w:val="en-US"/>
        </w:rPr>
        <w:t>7</w:t>
      </w:r>
      <w:r>
        <w:rPr>
          <w:rFonts w:ascii="仿宋" w:eastAsia="仿宋" w:hAnsi="仿宋" w:cs="Times New Roman" w:hint="eastAsia"/>
          <w:kern w:val="2"/>
          <w:sz w:val="30"/>
          <w:szCs w:val="30"/>
          <w:lang w:val="en-US"/>
        </w:rPr>
        <w:t>月对</w:t>
      </w:r>
      <w:r>
        <w:rPr>
          <w:rFonts w:ascii="仿宋" w:eastAsia="仿宋" w:hAnsi="仿宋" w:cs="Times New Roman" w:hint="eastAsia"/>
          <w:kern w:val="2"/>
          <w:sz w:val="30"/>
          <w:szCs w:val="30"/>
        </w:rPr>
        <w:t>内部控制手册</w:t>
      </w:r>
      <w:r>
        <w:rPr>
          <w:rFonts w:ascii="仿宋" w:eastAsia="仿宋" w:hAnsi="仿宋" w:cs="Times New Roman" w:hint="eastAsia"/>
          <w:kern w:val="2"/>
          <w:sz w:val="30"/>
          <w:szCs w:val="30"/>
          <w:lang w:val="en-US"/>
        </w:rPr>
        <w:t>进行了修订</w:t>
      </w: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截至2024年末已更新《南京市水务局机关财务管理办法》等制度，财务制度中机关日常经费审批等模块已更新，但内控手册未及时更新，内控管理流程与现行制度实施要求不一致。另外存在项目管理内控流程不全面情况，市水务局制定了三个特色项目的管理制度及内控流程，未对一般性项目制定相关内控流程。</w:t>
      </w:r>
    </w:p>
    <w:p w14:paraId="187AF7B6" w14:textId="77777777" w:rsidR="00426391" w:rsidRDefault="00426391">
      <w:pPr>
        <w:pStyle w:val="a4"/>
        <w:spacing w:line="560" w:lineRule="exact"/>
        <w:ind w:firstLineChars="200" w:firstLine="602"/>
        <w:jc w:val="both"/>
        <w:rPr>
          <w:rFonts w:ascii="仿宋" w:eastAsia="仿宋" w:hAnsi="仿宋" w:cs="Times New Roman"/>
          <w:b/>
          <w:bCs/>
          <w:kern w:val="2"/>
          <w:sz w:val="30"/>
          <w:szCs w:val="30"/>
          <w:lang w:val="en-US"/>
        </w:rPr>
      </w:pPr>
    </w:p>
    <w:p w14:paraId="6058278B" w14:textId="77777777" w:rsidR="00426391" w:rsidRDefault="005F763F">
      <w:pPr>
        <w:pStyle w:val="a4"/>
        <w:spacing w:line="560" w:lineRule="exact"/>
        <w:ind w:firstLineChars="200" w:firstLine="602"/>
        <w:jc w:val="both"/>
        <w:rPr>
          <w:rFonts w:ascii="仿宋" w:eastAsia="仿宋" w:hAnsi="仿宋" w:cs="Times New Roman"/>
          <w:b/>
          <w:bCs/>
          <w:kern w:val="2"/>
          <w:sz w:val="30"/>
          <w:szCs w:val="30"/>
          <w:lang w:val="en-US"/>
        </w:rPr>
      </w:pPr>
      <w:r>
        <w:rPr>
          <w:rFonts w:ascii="仿宋" w:eastAsia="仿宋" w:hAnsi="仿宋" w:cs="Times New Roman" w:hint="eastAsia"/>
          <w:b/>
          <w:bCs/>
          <w:kern w:val="2"/>
          <w:sz w:val="30"/>
          <w:szCs w:val="30"/>
          <w:lang w:val="en-US"/>
        </w:rPr>
        <w:t>3.部分政府采购档案管理不规范</w:t>
      </w:r>
    </w:p>
    <w:p w14:paraId="076ADAFC" w14:textId="77777777" w:rsidR="00426391" w:rsidRDefault="005F763F">
      <w:pPr>
        <w:pStyle w:val="a4"/>
        <w:widowControl/>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市水务局在政府采购项目完成后，未按照《政府采购货物和服务招标投标管理办法》和《江苏省政府采购档案管理暂行办法》的要求收集、整理、立卷、装订、编制目录，未做到政府采购档案标识清晰、保管安全、存放有序、查阅方便。</w:t>
      </w:r>
    </w:p>
    <w:p w14:paraId="13915794" w14:textId="77777777" w:rsidR="00426391" w:rsidRDefault="005F763F">
      <w:pPr>
        <w:widowControl/>
        <w:spacing w:line="560" w:lineRule="exact"/>
        <w:ind w:firstLineChars="200" w:firstLine="602"/>
        <w:jc w:val="both"/>
        <w:rPr>
          <w:b/>
          <w:bCs/>
          <w:sz w:val="30"/>
          <w:szCs w:val="30"/>
          <w:lang w:val="en-US"/>
        </w:rPr>
      </w:pPr>
      <w:r>
        <w:rPr>
          <w:rFonts w:hint="eastAsia"/>
          <w:b/>
          <w:bCs/>
          <w:sz w:val="30"/>
          <w:szCs w:val="30"/>
          <w:lang w:val="en-US"/>
        </w:rPr>
        <w:t>4.个别合同签订不规范</w:t>
      </w:r>
    </w:p>
    <w:p w14:paraId="0230D263" w14:textId="77777777" w:rsidR="00426391" w:rsidRDefault="005F763F">
      <w:pPr>
        <w:widowControl/>
        <w:spacing w:line="560" w:lineRule="exact"/>
        <w:ind w:firstLineChars="200" w:firstLine="600"/>
        <w:jc w:val="both"/>
        <w:rPr>
          <w:sz w:val="30"/>
          <w:szCs w:val="30"/>
        </w:rPr>
      </w:pPr>
      <w:r>
        <w:rPr>
          <w:rFonts w:hint="eastAsia"/>
          <w:sz w:val="30"/>
          <w:szCs w:val="30"/>
        </w:rPr>
        <w:t>“南京市2024年度取水口监测计量体系提升建设服务”采购项目</w:t>
      </w:r>
      <w:r>
        <w:rPr>
          <w:rFonts w:hint="eastAsia"/>
          <w:sz w:val="30"/>
          <w:szCs w:val="30"/>
          <w:lang w:val="en-US"/>
        </w:rPr>
        <w:t>中标金额187.50万元，中标单位江苏省水利工程科技咨询股份有限公司，</w:t>
      </w:r>
      <w:r>
        <w:rPr>
          <w:rFonts w:hint="eastAsia"/>
          <w:sz w:val="30"/>
          <w:szCs w:val="30"/>
        </w:rPr>
        <w:t>中标通知书于2024年9月10日签发，合同于2024年10月17日签订，未</w:t>
      </w:r>
      <w:r>
        <w:rPr>
          <w:rFonts w:hint="eastAsia"/>
          <w:sz w:val="30"/>
          <w:szCs w:val="30"/>
          <w:lang w:val="en-US"/>
        </w:rPr>
        <w:t>按要求</w:t>
      </w:r>
      <w:r>
        <w:rPr>
          <w:rFonts w:hint="eastAsia"/>
          <w:sz w:val="30"/>
          <w:szCs w:val="30"/>
        </w:rPr>
        <w:t>在中标通知书发出30日内签订合同。</w:t>
      </w:r>
    </w:p>
    <w:p w14:paraId="2173D0FA" w14:textId="77777777" w:rsidR="00426391" w:rsidRDefault="005F763F">
      <w:pPr>
        <w:pStyle w:val="2"/>
        <w:spacing w:before="0" w:after="0" w:line="560" w:lineRule="exact"/>
        <w:ind w:firstLineChars="200" w:firstLine="602"/>
        <w:jc w:val="both"/>
        <w:rPr>
          <w:rFonts w:ascii="仿宋" w:eastAsia="仿宋" w:hAnsi="仿宋"/>
          <w:sz w:val="30"/>
          <w:szCs w:val="30"/>
          <w:lang w:val="en-US"/>
        </w:rPr>
      </w:pPr>
      <w:bookmarkStart w:id="85" w:name="_Toc4031"/>
      <w:bookmarkStart w:id="86" w:name="_Toc20781"/>
      <w:bookmarkStart w:id="87" w:name="_Toc28763"/>
      <w:r>
        <w:rPr>
          <w:rFonts w:ascii="仿宋" w:eastAsia="仿宋" w:hAnsi="仿宋" w:hint="eastAsia"/>
          <w:sz w:val="30"/>
          <w:szCs w:val="30"/>
        </w:rPr>
        <w:t>（</w:t>
      </w:r>
      <w:r>
        <w:rPr>
          <w:rFonts w:ascii="仿宋" w:eastAsia="仿宋" w:hAnsi="仿宋" w:hint="eastAsia"/>
          <w:sz w:val="30"/>
          <w:szCs w:val="30"/>
          <w:lang w:val="en-US"/>
        </w:rPr>
        <w:t>二</w:t>
      </w:r>
      <w:r>
        <w:rPr>
          <w:rFonts w:ascii="仿宋" w:eastAsia="仿宋" w:hAnsi="仿宋" w:hint="eastAsia"/>
          <w:sz w:val="30"/>
          <w:szCs w:val="30"/>
        </w:rPr>
        <w:t>）部门预算管理</w:t>
      </w:r>
      <w:r>
        <w:rPr>
          <w:rFonts w:ascii="仿宋" w:eastAsia="仿宋" w:hAnsi="仿宋" w:hint="eastAsia"/>
          <w:sz w:val="30"/>
          <w:szCs w:val="30"/>
          <w:lang w:val="en-US"/>
        </w:rPr>
        <w:t>水平有待进一步提高</w:t>
      </w:r>
      <w:bookmarkEnd w:id="85"/>
      <w:bookmarkEnd w:id="86"/>
      <w:bookmarkEnd w:id="87"/>
    </w:p>
    <w:p w14:paraId="36C8C2F2"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市水务局对重点项目以及下属单位虽然实现了预算绩效管理全覆盖，但仍存在以下问题：一</w:t>
      </w:r>
      <w:r>
        <w:rPr>
          <w:rFonts w:ascii="仿宋" w:eastAsia="仿宋" w:hAnsi="仿宋" w:cs="Times New Roman" w:hint="eastAsia"/>
          <w:kern w:val="2"/>
          <w:sz w:val="30"/>
          <w:szCs w:val="30"/>
        </w:rPr>
        <w:t>是绩效目标设置不够</w:t>
      </w:r>
      <w:r>
        <w:rPr>
          <w:rFonts w:ascii="仿宋" w:eastAsia="仿宋" w:hAnsi="仿宋" w:cs="Times New Roman" w:hint="eastAsia"/>
          <w:kern w:val="2"/>
          <w:sz w:val="30"/>
          <w:szCs w:val="30"/>
          <w:lang w:val="en-US"/>
        </w:rPr>
        <w:t>严谨</w:t>
      </w:r>
      <w:r>
        <w:rPr>
          <w:rFonts w:ascii="仿宋" w:eastAsia="仿宋" w:hAnsi="仿宋" w:cs="Times New Roman" w:hint="eastAsia"/>
          <w:kern w:val="2"/>
          <w:sz w:val="30"/>
          <w:szCs w:val="30"/>
        </w:rPr>
        <w:t>，</w:t>
      </w:r>
      <w:r>
        <w:rPr>
          <w:rFonts w:ascii="仿宋" w:eastAsia="仿宋" w:hAnsi="仿宋" w:cs="Times New Roman" w:hint="eastAsia"/>
          <w:kern w:val="2"/>
          <w:sz w:val="30"/>
          <w:szCs w:val="30"/>
          <w:lang w:val="en-US"/>
        </w:rPr>
        <w:t>未根据实际工作</w:t>
      </w:r>
      <w:r>
        <w:rPr>
          <w:rFonts w:ascii="仿宋" w:eastAsia="仿宋" w:hAnsi="仿宋" w:cs="Times New Roman" w:hint="eastAsia"/>
          <w:kern w:val="2"/>
          <w:sz w:val="30"/>
          <w:szCs w:val="30"/>
        </w:rPr>
        <w:t>进一步改进和细化。</w:t>
      </w:r>
      <w:r>
        <w:rPr>
          <w:rFonts w:ascii="仿宋" w:eastAsia="仿宋" w:hAnsi="仿宋" w:cs="Times New Roman" w:hint="eastAsia"/>
          <w:kern w:val="2"/>
          <w:sz w:val="30"/>
          <w:szCs w:val="30"/>
          <w:lang w:val="en-US"/>
        </w:rPr>
        <w:t>二</w:t>
      </w:r>
      <w:r>
        <w:rPr>
          <w:rFonts w:ascii="仿宋" w:eastAsia="仿宋" w:hAnsi="仿宋" w:cs="Times New Roman" w:hint="eastAsia"/>
          <w:kern w:val="2"/>
          <w:sz w:val="30"/>
          <w:szCs w:val="30"/>
        </w:rPr>
        <w:t>是</w:t>
      </w:r>
      <w:r>
        <w:rPr>
          <w:rFonts w:ascii="仿宋" w:eastAsia="仿宋" w:hAnsi="仿宋" w:cs="Times New Roman" w:hint="eastAsia"/>
          <w:kern w:val="2"/>
          <w:sz w:val="30"/>
          <w:szCs w:val="30"/>
          <w:lang w:val="en-US"/>
        </w:rPr>
        <w:t>绩效评价质量不高，绩效评价结果应用有待加强。从下属单位提供的</w:t>
      </w:r>
      <w:r>
        <w:rPr>
          <w:rFonts w:ascii="仿宋" w:eastAsia="仿宋" w:hAnsi="仿宋" w:cs="Times New Roman"/>
          <w:kern w:val="2"/>
          <w:sz w:val="30"/>
          <w:szCs w:val="30"/>
          <w:lang w:val="en-US"/>
        </w:rPr>
        <w:t>20</w:t>
      </w:r>
      <w:r>
        <w:rPr>
          <w:rFonts w:ascii="仿宋" w:eastAsia="仿宋" w:hAnsi="仿宋" w:cs="Times New Roman" w:hint="eastAsia"/>
          <w:kern w:val="2"/>
          <w:sz w:val="30"/>
          <w:szCs w:val="30"/>
          <w:lang w:val="en-US"/>
        </w:rPr>
        <w:t>24年度绩效自评报告发现，部分报告中列出的问题无法与绩效指标打分表中的扣分点相匹配，未以绩效结果应用改进单位业务管理。</w:t>
      </w:r>
    </w:p>
    <w:p w14:paraId="26AE135E" w14:textId="77777777" w:rsidR="00426391" w:rsidRDefault="005F763F">
      <w:pPr>
        <w:pStyle w:val="a4"/>
        <w:spacing w:line="560" w:lineRule="exact"/>
        <w:ind w:firstLineChars="200" w:firstLine="602"/>
        <w:jc w:val="both"/>
        <w:outlineLvl w:val="1"/>
        <w:rPr>
          <w:rFonts w:ascii="仿宋" w:eastAsia="仿宋" w:hAnsi="仿宋" w:cs="Times New Roman"/>
          <w:b/>
          <w:bCs/>
          <w:kern w:val="2"/>
          <w:sz w:val="30"/>
          <w:szCs w:val="30"/>
          <w:lang w:val="en-US"/>
        </w:rPr>
      </w:pPr>
      <w:bookmarkStart w:id="88" w:name="_Toc28267"/>
      <w:bookmarkStart w:id="89" w:name="_Toc13295"/>
      <w:bookmarkStart w:id="90" w:name="_Toc18931"/>
      <w:r>
        <w:rPr>
          <w:rFonts w:ascii="仿宋" w:eastAsia="仿宋" w:hAnsi="仿宋" w:cs="Times New Roman" w:hint="eastAsia"/>
          <w:b/>
          <w:bCs/>
          <w:kern w:val="2"/>
          <w:sz w:val="30"/>
          <w:szCs w:val="30"/>
          <w:lang w:val="en-US"/>
        </w:rPr>
        <w:t>（三）</w:t>
      </w:r>
      <w:bookmarkEnd w:id="88"/>
      <w:r>
        <w:rPr>
          <w:rFonts w:ascii="仿宋" w:eastAsia="仿宋" w:hAnsi="仿宋" w:cs="Times New Roman" w:hint="eastAsia"/>
          <w:b/>
          <w:bCs/>
          <w:kern w:val="2"/>
          <w:sz w:val="30"/>
          <w:szCs w:val="30"/>
          <w:lang w:val="en-US"/>
        </w:rPr>
        <w:t>项目精细化管理水平待提升</w:t>
      </w:r>
      <w:bookmarkEnd w:id="89"/>
      <w:bookmarkEnd w:id="90"/>
    </w:p>
    <w:p w14:paraId="02647BD3" w14:textId="12D74F74"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2024年部分绩效目标未按计划完成，如计划完成河湖保护专项整治共26项问题清单整改，实际完成2</w:t>
      </w:r>
      <w:r w:rsidR="002249DD">
        <w:rPr>
          <w:rFonts w:ascii="仿宋" w:eastAsia="仿宋" w:hAnsi="仿宋" w:cs="Times New Roman" w:hint="eastAsia"/>
          <w:kern w:val="2"/>
          <w:sz w:val="30"/>
          <w:szCs w:val="30"/>
          <w:lang w:val="en-US"/>
        </w:rPr>
        <w:t>1</w:t>
      </w:r>
      <w:r>
        <w:rPr>
          <w:rFonts w:ascii="仿宋" w:eastAsia="仿宋" w:hAnsi="仿宋" w:cs="Times New Roman" w:hint="eastAsia"/>
          <w:kern w:val="2"/>
          <w:sz w:val="30"/>
          <w:szCs w:val="30"/>
          <w:lang w:val="en-US"/>
        </w:rPr>
        <w:t>项；计划完成24个防汛消险任务，实际完成23个；计划完成恢复水库库容或清淤土方8座，实际完成6座等。</w:t>
      </w:r>
    </w:p>
    <w:p w14:paraId="24871544"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另外水务项目资金在项目资金下达、资金使用、重点项目资金检查、尾款清算及组织竣工决算审计等环节，由市水务局财务处牵头实施归口监督管理。项目资金下达后，项目具体实施情况分别由各主管处室自行管理，但各主管处室没有建立项目执行的动态监控管理机制，未能从总体层面掌握项目的具体实施进度和资金使用等情况，对项目整体推进与财政专项资金综合把控方面有待进一步加强。</w:t>
      </w:r>
    </w:p>
    <w:p w14:paraId="14F4542B" w14:textId="77777777" w:rsidR="00426391" w:rsidRDefault="005F763F">
      <w:pPr>
        <w:pStyle w:val="a4"/>
        <w:spacing w:line="560" w:lineRule="exact"/>
        <w:ind w:firstLineChars="200" w:firstLine="602"/>
        <w:jc w:val="both"/>
        <w:outlineLvl w:val="1"/>
        <w:rPr>
          <w:rFonts w:ascii="仿宋" w:eastAsia="仿宋" w:hAnsi="仿宋" w:cs="Times New Roman"/>
          <w:b/>
          <w:bCs/>
          <w:kern w:val="2"/>
          <w:sz w:val="30"/>
          <w:szCs w:val="30"/>
          <w:lang w:val="en-US"/>
        </w:rPr>
      </w:pPr>
      <w:bookmarkStart w:id="91" w:name="_Toc16864"/>
      <w:bookmarkStart w:id="92" w:name="_Toc21718"/>
      <w:bookmarkStart w:id="93" w:name="_Toc21304"/>
      <w:bookmarkStart w:id="94" w:name="_Toc2739"/>
      <w:r>
        <w:rPr>
          <w:rFonts w:ascii="仿宋" w:eastAsia="仿宋" w:hAnsi="仿宋" w:cs="Times New Roman" w:hint="eastAsia"/>
          <w:b/>
          <w:bCs/>
          <w:kern w:val="2"/>
          <w:sz w:val="30"/>
          <w:szCs w:val="30"/>
          <w:lang w:val="en-US"/>
        </w:rPr>
        <w:t>（四）部分项目前期论证不足，导致项目建设延期</w:t>
      </w:r>
      <w:bookmarkEnd w:id="91"/>
      <w:r>
        <w:rPr>
          <w:rFonts w:ascii="仿宋" w:eastAsia="仿宋" w:hAnsi="仿宋" w:cs="Times New Roman" w:hint="eastAsia"/>
          <w:b/>
          <w:bCs/>
          <w:kern w:val="2"/>
          <w:sz w:val="30"/>
          <w:szCs w:val="30"/>
          <w:lang w:val="en-US"/>
        </w:rPr>
        <w:t>完工</w:t>
      </w:r>
      <w:bookmarkEnd w:id="92"/>
      <w:bookmarkEnd w:id="93"/>
      <w:bookmarkEnd w:id="94"/>
    </w:p>
    <w:p w14:paraId="103D7223" w14:textId="77777777" w:rsidR="00426391" w:rsidRDefault="005F763F">
      <w:pPr>
        <w:pStyle w:val="a4"/>
        <w:spacing w:line="560" w:lineRule="exact"/>
        <w:ind w:firstLineChars="200" w:firstLine="600"/>
        <w:jc w:val="both"/>
        <w:rPr>
          <w:rFonts w:ascii="仿宋" w:eastAsia="仿宋" w:hAnsi="仿宋" w:cs="Times New Roman"/>
          <w:color w:val="4F81BD" w:themeColor="accent1"/>
          <w:kern w:val="2"/>
          <w:sz w:val="30"/>
          <w:szCs w:val="30"/>
          <w:lang w:val="en-US"/>
        </w:rPr>
      </w:pPr>
      <w:r>
        <w:rPr>
          <w:rFonts w:ascii="仿宋" w:eastAsia="仿宋" w:hAnsi="仿宋" w:cs="Times New Roman" w:hint="eastAsia"/>
          <w:kern w:val="2"/>
          <w:sz w:val="30"/>
          <w:szCs w:val="30"/>
          <w:lang w:val="en-US"/>
        </w:rPr>
        <w:t>沙洲东河、莫愁泵站进水渠等七条河道水生态环境治理项目，概算批复要求2024年底前完成工程建设，延期至2025年2月28日完工验收，主要由于污水设施拆改造、河道清淤量增加等项目设计变更，合同工期150天，实际工期327天；</w:t>
      </w:r>
      <w:r>
        <w:rPr>
          <w:rFonts w:ascii="仿宋" w:eastAsia="仿宋" w:hAnsi="仿宋" w:cs="Times New Roman" w:hint="eastAsia"/>
          <w:kern w:val="2"/>
          <w:sz w:val="30"/>
          <w:szCs w:val="30"/>
        </w:rPr>
        <w:t>城北污水系统管网排查－专项整治工程（第二批）</w:t>
      </w:r>
      <w:r>
        <w:rPr>
          <w:rFonts w:ascii="仿宋" w:eastAsia="仿宋" w:hAnsi="仿宋" w:cs="Times New Roman" w:hint="eastAsia"/>
          <w:kern w:val="2"/>
          <w:sz w:val="30"/>
          <w:szCs w:val="30"/>
          <w:lang w:val="en-US"/>
        </w:rPr>
        <w:t>项目</w:t>
      </w:r>
      <w:r>
        <w:rPr>
          <w:rFonts w:ascii="仿宋" w:eastAsia="仿宋" w:hAnsi="仿宋" w:cs="Times New Roman" w:hint="eastAsia"/>
          <w:kern w:val="2"/>
          <w:sz w:val="30"/>
          <w:szCs w:val="30"/>
        </w:rPr>
        <w:t>，据介绍，该项目分路段分时段开工建设，</w:t>
      </w:r>
      <w:r>
        <w:rPr>
          <w:rFonts w:ascii="仿宋" w:eastAsia="仿宋" w:hAnsi="仿宋" w:cs="Times New Roman" w:hint="eastAsia"/>
          <w:kern w:val="2"/>
          <w:sz w:val="30"/>
          <w:szCs w:val="30"/>
          <w:lang w:val="en-US"/>
        </w:rPr>
        <w:t>其中</w:t>
      </w:r>
      <w:r>
        <w:rPr>
          <w:rFonts w:ascii="仿宋" w:eastAsia="仿宋" w:hAnsi="仿宋" w:cs="Times New Roman" w:hint="eastAsia"/>
          <w:kern w:val="2"/>
          <w:sz w:val="30"/>
          <w:szCs w:val="30"/>
        </w:rPr>
        <w:t>橡胶厂路污水管道改造工程涉及国家文物，文保审批程序时间较长，</w:t>
      </w:r>
      <w:r>
        <w:rPr>
          <w:rFonts w:ascii="仿宋" w:eastAsia="仿宋" w:hAnsi="仿宋" w:cs="Times New Roman" w:hint="eastAsia"/>
          <w:kern w:val="2"/>
          <w:sz w:val="30"/>
          <w:szCs w:val="30"/>
          <w:lang w:val="en-US"/>
        </w:rPr>
        <w:t>另外</w:t>
      </w:r>
      <w:r>
        <w:rPr>
          <w:rFonts w:ascii="仿宋" w:eastAsia="仿宋" w:hAnsi="仿宋" w:cs="Times New Roman" w:hint="eastAsia"/>
          <w:kern w:val="2"/>
          <w:sz w:val="30"/>
          <w:szCs w:val="30"/>
        </w:rPr>
        <w:t>受春节期间城市道路挖掘停工限制，</w:t>
      </w:r>
      <w:r>
        <w:rPr>
          <w:rFonts w:ascii="仿宋" w:eastAsia="仿宋" w:hAnsi="仿宋" w:cs="Times New Roman" w:hint="eastAsia"/>
          <w:kern w:val="2"/>
          <w:sz w:val="30"/>
          <w:szCs w:val="30"/>
          <w:lang w:val="en-US"/>
        </w:rPr>
        <w:t>导致</w:t>
      </w:r>
      <w:r>
        <w:rPr>
          <w:rFonts w:ascii="仿宋" w:eastAsia="仿宋" w:hAnsi="仿宋" w:cs="Times New Roman" w:hint="eastAsia"/>
          <w:kern w:val="2"/>
          <w:sz w:val="30"/>
          <w:szCs w:val="30"/>
        </w:rPr>
        <w:t>该</w:t>
      </w:r>
      <w:r>
        <w:rPr>
          <w:rFonts w:ascii="仿宋" w:eastAsia="仿宋" w:hAnsi="仿宋" w:cs="Times New Roman" w:hint="eastAsia"/>
          <w:kern w:val="2"/>
          <w:sz w:val="30"/>
          <w:szCs w:val="30"/>
          <w:lang w:val="en-US"/>
        </w:rPr>
        <w:t>项目</w:t>
      </w:r>
      <w:r>
        <w:rPr>
          <w:rFonts w:ascii="仿宋" w:eastAsia="仿宋" w:hAnsi="仿宋" w:cs="Times New Roman" w:hint="eastAsia"/>
          <w:kern w:val="2"/>
          <w:sz w:val="30"/>
          <w:szCs w:val="30"/>
        </w:rPr>
        <w:t>于2025年3月18日完成施工，</w:t>
      </w:r>
      <w:r>
        <w:rPr>
          <w:rFonts w:ascii="仿宋" w:eastAsia="仿宋" w:hAnsi="仿宋" w:cs="Times New Roman" w:hint="eastAsia"/>
          <w:kern w:val="2"/>
          <w:sz w:val="30"/>
          <w:szCs w:val="30"/>
          <w:lang w:val="en-US"/>
        </w:rPr>
        <w:t>未能按照要求在2024年末之前完工</w:t>
      </w:r>
      <w:r>
        <w:rPr>
          <w:rFonts w:ascii="仿宋" w:eastAsia="仿宋" w:hAnsi="仿宋" w:cs="Times New Roman" w:hint="eastAsia"/>
          <w:kern w:val="2"/>
          <w:sz w:val="30"/>
          <w:szCs w:val="30"/>
        </w:rPr>
        <w:t>；江宁区淳化街道句容河 (泗庄段)防汛消险工程</w:t>
      </w:r>
      <w:r>
        <w:rPr>
          <w:rFonts w:ascii="仿宋" w:eastAsia="仿宋" w:hAnsi="仿宋" w:cs="Times New Roman" w:hint="eastAsia"/>
          <w:kern w:val="2"/>
          <w:sz w:val="30"/>
          <w:szCs w:val="30"/>
          <w:lang w:val="en-US"/>
        </w:rPr>
        <w:t>项目，概算批复要求2024年汛前完成主体工程建设任务，施工合同计划工期90天，工程于2024年3月19日开工，因其中赔建素砼进场道路面层0.36km与社区产生纠纷，截至审计日尚未完工。上述项目已占用财政的资金计划，影响资金使用效率。</w:t>
      </w:r>
    </w:p>
    <w:p w14:paraId="420EF0FC" w14:textId="77777777" w:rsidR="00426391" w:rsidRDefault="005F763F">
      <w:pPr>
        <w:pStyle w:val="a4"/>
        <w:spacing w:line="560" w:lineRule="exact"/>
        <w:ind w:firstLineChars="200" w:firstLine="602"/>
        <w:jc w:val="both"/>
        <w:outlineLvl w:val="1"/>
        <w:rPr>
          <w:rFonts w:ascii="仿宋" w:eastAsia="仿宋" w:hAnsi="仿宋" w:cs="Times New Roman"/>
          <w:b/>
          <w:bCs/>
          <w:kern w:val="2"/>
          <w:sz w:val="30"/>
          <w:szCs w:val="30"/>
          <w:lang w:val="en-US"/>
        </w:rPr>
      </w:pPr>
      <w:bookmarkStart w:id="95" w:name="_Toc31369"/>
      <w:bookmarkStart w:id="96" w:name="_Toc20557"/>
      <w:bookmarkStart w:id="97" w:name="_Toc24779"/>
      <w:r>
        <w:rPr>
          <w:rFonts w:ascii="仿宋" w:eastAsia="仿宋" w:hAnsi="仿宋" w:cs="Times New Roman" w:hint="eastAsia"/>
          <w:b/>
          <w:bCs/>
          <w:kern w:val="2"/>
          <w:sz w:val="30"/>
          <w:szCs w:val="30"/>
          <w:lang w:val="en-US"/>
        </w:rPr>
        <w:t>（五）重点监护用户用水定额管理待加强</w:t>
      </w:r>
      <w:bookmarkEnd w:id="95"/>
      <w:bookmarkEnd w:id="96"/>
      <w:bookmarkEnd w:id="97"/>
    </w:p>
    <w:p w14:paraId="434DFA1B"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市水务局目前已对78个重点行业监控用户实施用水水平分析及386个一般计划用水户用水定额调查。目前存在2家超定额和5家无标准定额用水户。市水务局已制定《南京市用水定额汇编（征求意见稿）》，但部分行业或特定类型用户由于缺乏充足的市场样本开展定额研究，未能制定针对性的用水定额标准，导致用水指标无参照、考核无依据。针对部分用户所属行业虽有定额，但可能标准未随技术进步、生产工艺升级及时更新（如传统制造业因设备改造、节水技术应用已大幅降低耗水量，但仍沿用多年前的老旧定额），实际执行的定额与现实用水需求脱节，失去约束意义。另外，火力发电行业用水量占全市用水总量一半，且个别重点监控用户用水超定额标准，在全市水资源配置中，未充分平衡火电行业与其他领域的用水需求，对高耗水行业的总量控制缺乏动态调整机制。</w:t>
      </w:r>
    </w:p>
    <w:p w14:paraId="64A179A5" w14:textId="77777777" w:rsidR="00426391" w:rsidRDefault="005F763F">
      <w:pPr>
        <w:pStyle w:val="a4"/>
        <w:spacing w:line="560" w:lineRule="exact"/>
        <w:ind w:firstLineChars="200" w:firstLine="602"/>
        <w:jc w:val="both"/>
        <w:outlineLvl w:val="1"/>
        <w:rPr>
          <w:rFonts w:ascii="仿宋" w:eastAsia="仿宋" w:hAnsi="仿宋" w:cs="Times New Roman"/>
          <w:kern w:val="2"/>
          <w:sz w:val="30"/>
          <w:szCs w:val="30"/>
          <w:lang w:val="en-US"/>
        </w:rPr>
      </w:pPr>
      <w:bookmarkStart w:id="98" w:name="_Toc9760"/>
      <w:bookmarkStart w:id="99" w:name="_Toc21088"/>
      <w:bookmarkStart w:id="100" w:name="_Toc27481"/>
      <w:r>
        <w:rPr>
          <w:rFonts w:ascii="仿宋" w:eastAsia="仿宋" w:hAnsi="仿宋" w:cs="Times New Roman" w:hint="eastAsia"/>
          <w:b/>
          <w:bCs/>
          <w:kern w:val="2"/>
          <w:sz w:val="30"/>
          <w:szCs w:val="30"/>
          <w:lang w:val="en-US"/>
        </w:rPr>
        <w:t>（六）行业指导监督管理待强化</w:t>
      </w:r>
      <w:bookmarkEnd w:id="98"/>
      <w:bookmarkEnd w:id="99"/>
      <w:bookmarkEnd w:id="100"/>
    </w:p>
    <w:p w14:paraId="13F96FE6" w14:textId="77777777" w:rsidR="00426391" w:rsidRDefault="005F763F">
      <w:pPr>
        <w:pStyle w:val="a4"/>
        <w:spacing w:line="560" w:lineRule="exact"/>
        <w:ind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市水务局作为水环境建设及供水管理的行政主管单位，在项目实施过程指导监督方面仍需加强，2024年仍发现河道水质不达标、居民用水问题以及管道漏水事故等问题。</w:t>
      </w:r>
    </w:p>
    <w:p w14:paraId="6CF1BD39" w14:textId="7AC39330" w:rsidR="00426391" w:rsidRDefault="005F763F">
      <w:pPr>
        <w:pStyle w:val="a4"/>
        <w:spacing w:line="560" w:lineRule="exact"/>
        <w:ind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河道水质不达标方面，一是宁汤水河张府仓东、六合滁河闸、高淳胥河落蓬湾、溧水和高淳石臼湖省界湖心等4个国省考断面分别出现3次单月水质未达Ⅲ类。江北新区五一河、创业河，雨花台</w:t>
      </w:r>
      <w:r w:rsidR="005C7333">
        <w:rPr>
          <w:rFonts w:ascii="仿宋" w:eastAsia="仿宋" w:hAnsi="仿宋" w:cs="Times New Roman" w:hint="eastAsia"/>
          <w:kern w:val="2"/>
          <w:sz w:val="30"/>
          <w:szCs w:val="30"/>
          <w:lang w:val="en-US"/>
        </w:rPr>
        <w:t>区</w:t>
      </w:r>
      <w:r>
        <w:rPr>
          <w:rFonts w:ascii="仿宋" w:eastAsia="仿宋" w:hAnsi="仿宋" w:cs="Times New Roman" w:hint="eastAsia"/>
          <w:kern w:val="2"/>
          <w:sz w:val="30"/>
          <w:szCs w:val="30"/>
          <w:lang w:val="en-US"/>
        </w:rPr>
        <w:t>丁墙河、西明渠梅山段等4条水体在省级消劣提质监测中连续两个季度劣V类。二是江宁戴家坝河，六合四坝河、长河郡、旭光河，浦口花旗营汽配城河沟、珠西支河，江北新区中心河、珠西河，雨花台</w:t>
      </w:r>
      <w:r w:rsidR="005C7333">
        <w:rPr>
          <w:rFonts w:ascii="仿宋" w:eastAsia="仿宋" w:hAnsi="仿宋" w:cs="Times New Roman" w:hint="eastAsia"/>
          <w:kern w:val="2"/>
          <w:sz w:val="30"/>
          <w:szCs w:val="30"/>
          <w:lang w:val="en-US"/>
        </w:rPr>
        <w:t>区</w:t>
      </w:r>
      <w:r>
        <w:rPr>
          <w:rFonts w:ascii="仿宋" w:eastAsia="仿宋" w:hAnsi="仿宋" w:cs="Times New Roman" w:hint="eastAsia"/>
          <w:kern w:val="2"/>
          <w:sz w:val="30"/>
          <w:szCs w:val="30"/>
          <w:lang w:val="en-US"/>
        </w:rPr>
        <w:t>农花河、丁墙河等汇水区域因存在雨污分流改造缓慢、错混接严重，生活污水收集处理不到位等问题，多次出现严重劣V类，个别河道在央督或省督期间被多次投诉。</w:t>
      </w:r>
    </w:p>
    <w:p w14:paraId="094F02C8" w14:textId="77777777" w:rsidR="00426391" w:rsidRDefault="005F763F">
      <w:pPr>
        <w:spacing w:line="560" w:lineRule="exact"/>
        <w:ind w:firstLineChars="200" w:firstLine="600"/>
        <w:jc w:val="both"/>
        <w:rPr>
          <w:rFonts w:cs="Times New Roman"/>
          <w:kern w:val="2"/>
          <w:sz w:val="30"/>
          <w:szCs w:val="30"/>
          <w:lang w:val="en-US"/>
        </w:rPr>
      </w:pPr>
      <w:r>
        <w:rPr>
          <w:rFonts w:cs="Times New Roman" w:hint="eastAsia"/>
          <w:kern w:val="2"/>
          <w:sz w:val="30"/>
          <w:szCs w:val="30"/>
          <w:lang w:val="en-US"/>
        </w:rPr>
        <w:t>供水安全事件方面，2024年全年受理3起居民小区突发水质问题，尤其是铂玥江南小区发生自来水变蓝事件，引发了社会关注和一定的社会负面舆情。另外，2024年6月份开始启动老旧管道改造工作，当前完成全部任务的30%，对抑制爆管事故发生尚未起到明显效果，2024年共发生7起漏水事故，其中3起由于管道老旧引起。第三方施工损坏防范难度较大，虽然与相关单位协同力度不断加强，但由于现场监管缺失、交底不严格、施工不规范等因素，2024年度依然发生施工损坏供水管事故4起。</w:t>
      </w:r>
    </w:p>
    <w:p w14:paraId="204C6BEC" w14:textId="77777777" w:rsidR="00426391" w:rsidRDefault="005F763F">
      <w:pPr>
        <w:pStyle w:val="a4"/>
        <w:spacing w:line="560" w:lineRule="exact"/>
        <w:ind w:firstLineChars="200" w:firstLine="602"/>
        <w:jc w:val="both"/>
        <w:outlineLvl w:val="0"/>
        <w:rPr>
          <w:rFonts w:ascii="黑体" w:eastAsia="黑体" w:hAnsi="黑体" w:cs="黑体"/>
          <w:b/>
          <w:bCs/>
          <w:kern w:val="2"/>
          <w:sz w:val="30"/>
          <w:szCs w:val="30"/>
          <w:lang w:val="en-US"/>
        </w:rPr>
      </w:pPr>
      <w:bookmarkStart w:id="101" w:name="_Toc5178"/>
      <w:bookmarkStart w:id="102" w:name="_Toc22774"/>
      <w:bookmarkStart w:id="103" w:name="_Toc13872"/>
      <w:r>
        <w:rPr>
          <w:rFonts w:ascii="黑体" w:eastAsia="黑体" w:hAnsi="黑体" w:cs="黑体" w:hint="eastAsia"/>
          <w:b/>
          <w:bCs/>
          <w:kern w:val="2"/>
          <w:sz w:val="30"/>
          <w:szCs w:val="30"/>
          <w:lang w:val="en-US"/>
        </w:rPr>
        <w:t>五、有关建议</w:t>
      </w:r>
      <w:bookmarkEnd w:id="101"/>
      <w:bookmarkEnd w:id="102"/>
      <w:bookmarkEnd w:id="103"/>
    </w:p>
    <w:p w14:paraId="041C5B7D" w14:textId="77777777" w:rsidR="00426391" w:rsidRDefault="005F763F">
      <w:pPr>
        <w:pStyle w:val="a4"/>
        <w:spacing w:line="560" w:lineRule="exact"/>
        <w:ind w:firstLineChars="200" w:firstLine="602"/>
        <w:jc w:val="both"/>
        <w:outlineLvl w:val="1"/>
        <w:rPr>
          <w:rFonts w:ascii="仿宋" w:eastAsia="仿宋" w:hAnsi="仿宋" w:cs="Times New Roman"/>
          <w:b/>
          <w:bCs/>
          <w:kern w:val="2"/>
          <w:sz w:val="30"/>
          <w:szCs w:val="30"/>
        </w:rPr>
      </w:pPr>
      <w:bookmarkStart w:id="104" w:name="_Toc8225"/>
      <w:bookmarkStart w:id="105" w:name="_Toc25677"/>
      <w:bookmarkStart w:id="106" w:name="_Toc278"/>
      <w:r>
        <w:rPr>
          <w:rFonts w:ascii="仿宋" w:eastAsia="仿宋" w:hAnsi="仿宋" w:hint="eastAsia"/>
          <w:b/>
          <w:bCs/>
          <w:sz w:val="30"/>
          <w:szCs w:val="30"/>
        </w:rPr>
        <w:t>（一）</w:t>
      </w:r>
      <w:r>
        <w:rPr>
          <w:rFonts w:ascii="仿宋" w:eastAsia="仿宋" w:hAnsi="仿宋" w:cs="Times New Roman" w:hint="eastAsia"/>
          <w:b/>
          <w:bCs/>
          <w:kern w:val="2"/>
          <w:sz w:val="30"/>
          <w:szCs w:val="30"/>
        </w:rPr>
        <w:t>加强内部控制建设</w:t>
      </w:r>
      <w:bookmarkEnd w:id="104"/>
      <w:bookmarkEnd w:id="105"/>
      <w:bookmarkEnd w:id="106"/>
    </w:p>
    <w:p w14:paraId="094C5E2D"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一是完善内部控制制度，</w:t>
      </w:r>
      <w:r>
        <w:rPr>
          <w:rFonts w:ascii="仿宋" w:eastAsia="仿宋" w:hAnsi="仿宋" w:cs="Times New Roman" w:hint="eastAsia"/>
          <w:kern w:val="2"/>
          <w:sz w:val="30"/>
          <w:szCs w:val="30"/>
        </w:rPr>
        <w:t>按照《南京市行政事业单位内部控制工作指引》</w:t>
      </w:r>
      <w:r>
        <w:rPr>
          <w:rFonts w:ascii="仿宋" w:eastAsia="仿宋" w:hAnsi="仿宋" w:cs="Times New Roman" w:hint="eastAsia"/>
          <w:kern w:val="2"/>
          <w:sz w:val="30"/>
          <w:szCs w:val="30"/>
          <w:lang w:val="en-US"/>
        </w:rPr>
        <w:t>，及时更新内部控制手册流程规范，确保现行制度与内控手册流程一致。二是加强项目管理，管理制度及内控流程应覆盖所有项目，规范整体项目实施。三是</w:t>
      </w:r>
      <w:r>
        <w:rPr>
          <w:rFonts w:ascii="仿宋" w:eastAsia="仿宋" w:hAnsi="仿宋" w:cs="Times New Roman" w:hint="eastAsia"/>
          <w:kern w:val="2"/>
          <w:sz w:val="30"/>
          <w:szCs w:val="30"/>
        </w:rPr>
        <w:t>强化资产管理，</w:t>
      </w:r>
      <w:r>
        <w:rPr>
          <w:rFonts w:ascii="仿宋" w:eastAsia="仿宋" w:hAnsi="仿宋" w:cs="Times New Roman" w:hint="eastAsia"/>
          <w:kern w:val="2"/>
          <w:sz w:val="30"/>
          <w:szCs w:val="30"/>
          <w:lang w:val="en-US"/>
        </w:rPr>
        <w:t>建议由办公室牵头、财务处配合开展局内资产使用情况排查，确保账账相符、账实相符，提高资产使用效率，对尚未登记、核销的资产要及时履行相关程序。四是加强政府采购档案管理，</w:t>
      </w:r>
      <w:r>
        <w:rPr>
          <w:rFonts w:ascii="仿宋" w:eastAsia="仿宋" w:hAnsi="仿宋" w:cs="Times New Roman" w:hint="eastAsia"/>
          <w:kern w:val="2"/>
          <w:sz w:val="30"/>
          <w:szCs w:val="30"/>
        </w:rPr>
        <w:t>明确各部门及相关人员在</w:t>
      </w:r>
      <w:r>
        <w:rPr>
          <w:rFonts w:ascii="仿宋" w:eastAsia="仿宋" w:hAnsi="仿宋" w:cs="Times New Roman" w:hint="eastAsia"/>
          <w:kern w:val="2"/>
          <w:sz w:val="30"/>
          <w:szCs w:val="30"/>
          <w:lang w:val="en-US"/>
        </w:rPr>
        <w:t>档案收集、整理、归档、保管等环节的职责，确保责任到人。定期对政府采购项目的合同签订情况进行检查，对未按时签订合同的情况及时预警并督促整改，确保严格遵守相关法律法规和制度要求。</w:t>
      </w:r>
    </w:p>
    <w:p w14:paraId="70AF5533" w14:textId="77777777" w:rsidR="00426391" w:rsidRDefault="005F763F">
      <w:pPr>
        <w:pStyle w:val="a4"/>
        <w:spacing w:line="560" w:lineRule="exact"/>
        <w:ind w:firstLineChars="200" w:firstLine="602"/>
        <w:jc w:val="both"/>
        <w:outlineLvl w:val="1"/>
        <w:rPr>
          <w:rFonts w:ascii="仿宋" w:eastAsia="仿宋" w:hAnsi="仿宋" w:cs="Times New Roman"/>
          <w:b/>
          <w:bCs/>
          <w:kern w:val="2"/>
          <w:sz w:val="30"/>
          <w:szCs w:val="30"/>
        </w:rPr>
      </w:pPr>
      <w:bookmarkStart w:id="107" w:name="_Toc24590"/>
      <w:bookmarkStart w:id="108" w:name="_Toc13066"/>
      <w:bookmarkStart w:id="109" w:name="_Toc1007"/>
      <w:r>
        <w:rPr>
          <w:rFonts w:ascii="仿宋" w:eastAsia="仿宋" w:hAnsi="仿宋" w:hint="eastAsia"/>
          <w:b/>
          <w:bCs/>
          <w:sz w:val="30"/>
          <w:szCs w:val="30"/>
        </w:rPr>
        <w:t>（</w:t>
      </w:r>
      <w:r>
        <w:rPr>
          <w:rFonts w:ascii="仿宋" w:eastAsia="仿宋" w:hAnsi="仿宋" w:hint="eastAsia"/>
          <w:b/>
          <w:bCs/>
          <w:sz w:val="30"/>
          <w:szCs w:val="30"/>
          <w:lang w:val="en-US"/>
        </w:rPr>
        <w:t>二</w:t>
      </w:r>
      <w:r>
        <w:rPr>
          <w:rFonts w:ascii="仿宋" w:eastAsia="仿宋" w:hAnsi="仿宋" w:hint="eastAsia"/>
          <w:b/>
          <w:bCs/>
          <w:sz w:val="30"/>
          <w:szCs w:val="30"/>
        </w:rPr>
        <w:t>）进一步强化</w:t>
      </w:r>
      <w:r>
        <w:rPr>
          <w:rFonts w:ascii="仿宋" w:eastAsia="仿宋" w:hAnsi="仿宋" w:cs="Times New Roman" w:hint="eastAsia"/>
          <w:b/>
          <w:bCs/>
          <w:kern w:val="2"/>
          <w:sz w:val="30"/>
          <w:szCs w:val="30"/>
        </w:rPr>
        <w:t>预算绩效管理</w:t>
      </w:r>
      <w:bookmarkEnd w:id="107"/>
      <w:bookmarkEnd w:id="108"/>
      <w:bookmarkEnd w:id="109"/>
    </w:p>
    <w:p w14:paraId="4B37F18D" w14:textId="77777777" w:rsidR="00426391" w:rsidRDefault="005F763F">
      <w:pPr>
        <w:pStyle w:val="a4"/>
        <w:spacing w:line="560" w:lineRule="exact"/>
        <w:ind w:firstLineChars="200" w:firstLine="600"/>
        <w:jc w:val="both"/>
        <w:rPr>
          <w:rFonts w:ascii="仿宋" w:eastAsia="仿宋" w:hAnsi="仿宋"/>
          <w:b/>
          <w:bCs/>
          <w:sz w:val="30"/>
          <w:szCs w:val="30"/>
        </w:rPr>
      </w:pPr>
      <w:r>
        <w:rPr>
          <w:rFonts w:ascii="仿宋" w:eastAsia="仿宋" w:hAnsi="仿宋" w:cs="Times New Roman" w:hint="eastAsia"/>
          <w:kern w:val="2"/>
          <w:sz w:val="30"/>
          <w:szCs w:val="30"/>
        </w:rPr>
        <w:t>进一步建立“预算编制有目标、预算执行有监控、预算完成有评价、评价结果有反馈、反馈结果有应用”的全过程预算绩效管理机制。一是合理编制预算绩效目标，将财政批复</w:t>
      </w:r>
      <w:r>
        <w:rPr>
          <w:rFonts w:ascii="仿宋" w:eastAsia="仿宋" w:hAnsi="仿宋" w:cs="Times New Roman" w:hint="eastAsia"/>
          <w:kern w:val="2"/>
          <w:sz w:val="30"/>
          <w:szCs w:val="30"/>
          <w:lang w:val="en-US"/>
        </w:rPr>
        <w:t>的</w:t>
      </w:r>
      <w:r>
        <w:rPr>
          <w:rFonts w:ascii="仿宋" w:eastAsia="仿宋" w:hAnsi="仿宋" w:cs="Times New Roman" w:hint="eastAsia"/>
          <w:kern w:val="2"/>
          <w:sz w:val="30"/>
          <w:szCs w:val="30"/>
        </w:rPr>
        <w:t>绩效目标和评价指标落实到项目实施单位，提高绩效管理的有效性。二是坚持问题导向，聚焦社会关注的重点领域，加强预算绩效评价的过程管理，指导并监督下属单位和项目实施单位绩效评价工作；建立委托业务实行考评机制，提高绩效评价工作水平。三是提高项目评价覆盖面，对各区水务部门使用市级财政资金的水利项目强化评价工作。提升区级水务部门使用市级财政水利专项资金的绩效意识。四是强化绩效评价结果应用，对各区实施的项目评价结果，作为项目预算增减、持平或取消</w:t>
      </w:r>
      <w:r>
        <w:rPr>
          <w:rFonts w:ascii="仿宋" w:eastAsia="仿宋" w:hAnsi="仿宋" w:cs="Times New Roman" w:hint="eastAsia"/>
          <w:kern w:val="2"/>
          <w:sz w:val="30"/>
          <w:szCs w:val="30"/>
          <w:lang w:val="en-US"/>
        </w:rPr>
        <w:t>相</w:t>
      </w:r>
      <w:r>
        <w:rPr>
          <w:rFonts w:ascii="仿宋" w:eastAsia="仿宋" w:hAnsi="仿宋" w:cs="Times New Roman" w:hint="eastAsia"/>
          <w:kern w:val="2"/>
          <w:sz w:val="30"/>
          <w:szCs w:val="30"/>
        </w:rPr>
        <w:t>结合，及时整改存在的问题，根据评价结果改进项目管理，提高绩效管理水平。</w:t>
      </w:r>
    </w:p>
    <w:p w14:paraId="1A29486D" w14:textId="77777777" w:rsidR="00426391" w:rsidRDefault="005F763F">
      <w:pPr>
        <w:pStyle w:val="a4"/>
        <w:spacing w:line="560" w:lineRule="exact"/>
        <w:ind w:firstLineChars="200" w:firstLine="602"/>
        <w:jc w:val="both"/>
        <w:outlineLvl w:val="1"/>
        <w:rPr>
          <w:rFonts w:ascii="仿宋" w:eastAsia="仿宋" w:hAnsi="仿宋" w:cs="Times New Roman"/>
          <w:b/>
          <w:bCs/>
          <w:kern w:val="2"/>
          <w:sz w:val="30"/>
          <w:szCs w:val="30"/>
          <w:lang w:val="en-US"/>
        </w:rPr>
      </w:pPr>
      <w:bookmarkStart w:id="110" w:name="_Toc3237"/>
      <w:bookmarkStart w:id="111" w:name="_Toc5503"/>
      <w:bookmarkStart w:id="112" w:name="_Toc12634"/>
      <w:r>
        <w:rPr>
          <w:rFonts w:ascii="仿宋" w:eastAsia="仿宋" w:hAnsi="仿宋" w:cs="Times New Roman" w:hint="eastAsia"/>
          <w:b/>
          <w:bCs/>
          <w:kern w:val="2"/>
          <w:sz w:val="30"/>
          <w:szCs w:val="30"/>
          <w:lang w:val="en-US"/>
        </w:rPr>
        <w:t>（三）强化项目统筹管理</w:t>
      </w:r>
      <w:bookmarkEnd w:id="110"/>
      <w:bookmarkEnd w:id="111"/>
      <w:bookmarkEnd w:id="112"/>
    </w:p>
    <w:p w14:paraId="7FFCCC0D" w14:textId="77777777" w:rsidR="00426391" w:rsidRDefault="005F763F">
      <w:pPr>
        <w:pStyle w:val="a4"/>
        <w:numPr>
          <w:ilvl w:val="255"/>
          <w:numId w:val="0"/>
        </w:numPr>
        <w:spacing w:line="560" w:lineRule="exact"/>
        <w:ind w:firstLineChars="200"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一是强化项目统筹管理，针对水务部门项目多的特点，建议强化项目统筹管理，强化项目预算绩效管理双监控，提高项目管理精细化水平。</w:t>
      </w:r>
    </w:p>
    <w:p w14:paraId="5B28FEB4" w14:textId="77777777" w:rsidR="00426391" w:rsidRDefault="005F763F">
      <w:pPr>
        <w:pStyle w:val="a4"/>
        <w:spacing w:line="560" w:lineRule="exact"/>
        <w:ind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二</w:t>
      </w:r>
      <w:r>
        <w:rPr>
          <w:rFonts w:ascii="仿宋" w:eastAsia="仿宋" w:hAnsi="仿宋" w:cs="Times New Roman" w:hint="eastAsia"/>
          <w:kern w:val="2"/>
          <w:sz w:val="30"/>
          <w:szCs w:val="30"/>
        </w:rPr>
        <w:t>是加强项目进度管理，在项目立项阶段，组织专业的技术人员、专家等对项目进行全面、深入的论证，充分考虑设计合理性、施工难度、可能遇到的各种因素（如文物考古、地质条件等），制定详细的应对预案，减少后期设计变更和工期延误的可能性；定期召开项目推进会，及时发现并解决项目建设中出现的问题，确保项目按计划推进；及时组织工程验收。</w:t>
      </w:r>
    </w:p>
    <w:p w14:paraId="675AB5E9" w14:textId="77777777" w:rsidR="00426391" w:rsidRDefault="005F763F">
      <w:pPr>
        <w:pStyle w:val="a4"/>
        <w:spacing w:line="560" w:lineRule="exact"/>
        <w:ind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三是加强项目审计监督。督促各职能处室按时报送应审计的项目；重点检查资金到位、拨付和支出情况，保证资金使用合理；检查合同管理执行情况，维护合同的规范性；检查财务管理和账务核算情况，确保财务信息真实准确。</w:t>
      </w:r>
    </w:p>
    <w:p w14:paraId="1AEFF406" w14:textId="77777777" w:rsidR="00426391" w:rsidRDefault="005F763F">
      <w:pPr>
        <w:pStyle w:val="a4"/>
        <w:numPr>
          <w:ins w:id="113" w:author="向铁铮" w:date="1901-01-01T00:00:00Z"/>
        </w:numPr>
        <w:spacing w:line="560" w:lineRule="exact"/>
        <w:ind w:firstLine="600"/>
        <w:jc w:val="both"/>
        <w:rPr>
          <w:rFonts w:ascii="仿宋" w:eastAsia="仿宋" w:hAnsi="仿宋" w:cs="Times New Roman"/>
          <w:kern w:val="2"/>
          <w:sz w:val="30"/>
          <w:szCs w:val="30"/>
        </w:rPr>
      </w:pPr>
      <w:r>
        <w:rPr>
          <w:rFonts w:ascii="仿宋" w:eastAsia="仿宋" w:hAnsi="仿宋" w:cs="Times New Roman" w:hint="eastAsia"/>
          <w:kern w:val="2"/>
          <w:sz w:val="30"/>
          <w:szCs w:val="30"/>
          <w:lang w:val="en-US"/>
        </w:rPr>
        <w:t>四是</w:t>
      </w:r>
      <w:r>
        <w:rPr>
          <w:rFonts w:ascii="仿宋" w:eastAsia="仿宋" w:hAnsi="仿宋" w:cs="Times New Roman" w:hint="eastAsia"/>
          <w:kern w:val="2"/>
          <w:sz w:val="30"/>
          <w:szCs w:val="30"/>
        </w:rPr>
        <w:t>做好</w:t>
      </w:r>
      <w:r>
        <w:rPr>
          <w:rFonts w:ascii="仿宋" w:eastAsia="仿宋" w:hAnsi="仿宋" w:cs="Times New Roman" w:hint="eastAsia"/>
          <w:kern w:val="2"/>
          <w:sz w:val="30"/>
          <w:szCs w:val="30"/>
          <w:lang w:val="en-US"/>
        </w:rPr>
        <w:t>各项目工作的考核结果应用，</w:t>
      </w:r>
      <w:r>
        <w:rPr>
          <w:rFonts w:ascii="仿宋" w:eastAsia="仿宋" w:hAnsi="仿宋" w:cs="Times New Roman" w:hint="eastAsia"/>
          <w:kern w:val="2"/>
          <w:sz w:val="30"/>
          <w:szCs w:val="30"/>
        </w:rPr>
        <w:t>将督查检查结果与项目单位的绩效考核、资金分配等挂钩。对监督中发现的问题，责令项目实施单位限期整改；同时，总结监督过程中的经验教训，不断完善专项资金管理办法，提高管理水平。</w:t>
      </w:r>
    </w:p>
    <w:p w14:paraId="431DC51D" w14:textId="77777777" w:rsidR="00426391" w:rsidRDefault="005F763F">
      <w:pPr>
        <w:pStyle w:val="a4"/>
        <w:spacing w:line="560" w:lineRule="exact"/>
        <w:ind w:firstLineChars="200" w:firstLine="602"/>
        <w:jc w:val="both"/>
        <w:outlineLvl w:val="1"/>
        <w:rPr>
          <w:rFonts w:ascii="仿宋" w:eastAsia="仿宋" w:hAnsi="仿宋" w:cs="Times New Roman"/>
          <w:b/>
          <w:bCs/>
          <w:kern w:val="2"/>
          <w:sz w:val="30"/>
          <w:szCs w:val="30"/>
          <w:lang w:val="en-US"/>
        </w:rPr>
      </w:pPr>
      <w:bookmarkStart w:id="114" w:name="_Toc11085"/>
      <w:bookmarkStart w:id="115" w:name="_Toc13857"/>
      <w:bookmarkStart w:id="116" w:name="_Toc24382"/>
      <w:r>
        <w:rPr>
          <w:rFonts w:ascii="仿宋" w:eastAsia="仿宋" w:hAnsi="仿宋" w:cs="Times New Roman" w:hint="eastAsia"/>
          <w:b/>
          <w:bCs/>
          <w:kern w:val="2"/>
          <w:sz w:val="30"/>
          <w:szCs w:val="30"/>
          <w:lang w:val="en-US"/>
        </w:rPr>
        <w:t>（四）加强用水定额管理</w:t>
      </w:r>
      <w:bookmarkEnd w:id="114"/>
      <w:bookmarkEnd w:id="115"/>
      <w:bookmarkEnd w:id="116"/>
    </w:p>
    <w:p w14:paraId="2A076301"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加强用水定额管理方面，建议完善用水定额标准体系：针对不同行业、不同类型的用户，开展深入调研，制定科学合理、针对性强的用水定额标准。对于无标准定额的用户，尽快制定相应标准；对于已有标准但过时的，及时根据技术进步、生产工艺升级等情况进行更新调整；建立高耗水行业总量动态调整机制；针对火力发电等高耗水行业，根据全市水资源总量和各领域用水需求，建立科学的总量控制动态调整机制。定期评估高耗水行业的用水情况，合理调整用水指标，确保水资源在各领域之间的合理配置；</w:t>
      </w:r>
    </w:p>
    <w:p w14:paraId="12057FBE" w14:textId="77777777" w:rsidR="00426391" w:rsidRDefault="005F763F">
      <w:pPr>
        <w:pStyle w:val="a4"/>
        <w:spacing w:line="560" w:lineRule="exact"/>
        <w:ind w:firstLineChars="200" w:firstLine="602"/>
        <w:jc w:val="both"/>
        <w:outlineLvl w:val="1"/>
        <w:rPr>
          <w:rFonts w:ascii="仿宋" w:eastAsia="仿宋" w:hAnsi="仿宋" w:cs="Times New Roman"/>
          <w:kern w:val="2"/>
          <w:sz w:val="30"/>
          <w:szCs w:val="30"/>
          <w:lang w:val="en-US"/>
        </w:rPr>
      </w:pPr>
      <w:bookmarkStart w:id="117" w:name="_Toc2723"/>
      <w:bookmarkStart w:id="118" w:name="_Toc9882"/>
      <w:bookmarkStart w:id="119" w:name="_Toc16264"/>
      <w:r>
        <w:rPr>
          <w:rFonts w:ascii="仿宋" w:eastAsia="仿宋" w:hAnsi="仿宋" w:cs="Times New Roman" w:hint="eastAsia"/>
          <w:b/>
          <w:bCs/>
          <w:kern w:val="2"/>
          <w:sz w:val="30"/>
          <w:szCs w:val="30"/>
          <w:lang w:val="en-US"/>
        </w:rPr>
        <w:t>（五）加强行业指导监督管理</w:t>
      </w:r>
      <w:bookmarkEnd w:id="117"/>
      <w:bookmarkEnd w:id="118"/>
      <w:bookmarkEnd w:id="119"/>
    </w:p>
    <w:p w14:paraId="0CC1442C" w14:textId="77777777" w:rsidR="00426391" w:rsidRDefault="005F763F">
      <w:pPr>
        <w:pStyle w:val="a4"/>
        <w:spacing w:line="560" w:lineRule="exact"/>
        <w:ind w:firstLineChars="200" w:firstLine="600"/>
        <w:jc w:val="both"/>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水环境治理方面，一是</w:t>
      </w:r>
      <w:r>
        <w:rPr>
          <w:rFonts w:ascii="仿宋" w:eastAsia="仿宋" w:hAnsi="仿宋" w:cs="Times New Roman" w:hint="eastAsia"/>
          <w:kern w:val="2"/>
          <w:sz w:val="30"/>
          <w:szCs w:val="30"/>
        </w:rPr>
        <w:t>建立健全河道联合执法机制及时发现并依法查处河道违法行为，提升依法治水能力，维护良好的河道生态环境。</w:t>
      </w:r>
      <w:r>
        <w:rPr>
          <w:rFonts w:ascii="仿宋" w:eastAsia="仿宋" w:hAnsi="仿宋" w:cs="Times New Roman" w:hint="eastAsia"/>
          <w:kern w:val="2"/>
          <w:sz w:val="30"/>
          <w:szCs w:val="30"/>
          <w:lang w:val="en-US"/>
        </w:rPr>
        <w:t>二是夯实生态长效管理机制，督促属地单位落实水环境治理建管并重，明确各区在水环境治理中的主体责任，避免出现小病拖大、以建代管等问题，强化督查考核与群众监督，力争在2025年底国省考断面不达标次数减少、劣V类水体基本消除，提升整体水环境质量。</w:t>
      </w:r>
    </w:p>
    <w:p w14:paraId="0DE56890" w14:textId="77777777" w:rsidR="00426391" w:rsidRDefault="005F763F">
      <w:pPr>
        <w:pStyle w:val="a4"/>
        <w:spacing w:line="560" w:lineRule="exact"/>
        <w:ind w:firstLineChars="200" w:firstLine="600"/>
        <w:jc w:val="both"/>
        <w:rPr>
          <w:rFonts w:ascii="仿宋" w:eastAsia="仿宋" w:hAnsi="仿宋" w:cs="Times New Roman"/>
          <w:kern w:val="2"/>
          <w:sz w:val="30"/>
          <w:szCs w:val="30"/>
          <w:highlight w:val="yellow"/>
        </w:rPr>
      </w:pPr>
      <w:r>
        <w:rPr>
          <w:rFonts w:ascii="仿宋" w:eastAsia="仿宋" w:hAnsi="仿宋" w:cs="Times New Roman" w:hint="eastAsia"/>
          <w:kern w:val="2"/>
          <w:sz w:val="30"/>
          <w:szCs w:val="30"/>
          <w:lang w:val="en-US"/>
        </w:rPr>
        <w:t>供水安全管理方面，建议针对性地强化源头管控、完善应急处置机制，以切实保障居民用水安全，有效化解潜在的社会风险；针对爆管隐患防范力度不足的问题，建议加快推进老旧管道改造工作，提高改造效率以尽早发挥抑制爆管的作用；同时加强对第三方施工的全流程管理，严格落实施工交底制度，强化现场监管力度，规范施工操作流程，从源头上减少因施工不规范导致的供水管损坏事故，全面降低漏水事故发生率。</w:t>
      </w:r>
    </w:p>
    <w:p w14:paraId="5D7D71A4" w14:textId="77777777" w:rsidR="00426391" w:rsidRDefault="00426391">
      <w:pPr>
        <w:pStyle w:val="a4"/>
        <w:spacing w:line="560" w:lineRule="exact"/>
        <w:rPr>
          <w:rFonts w:ascii="仿宋" w:eastAsia="仿宋" w:hAnsi="仿宋" w:cs="Times New Roman"/>
          <w:kern w:val="2"/>
          <w:sz w:val="30"/>
          <w:szCs w:val="30"/>
        </w:rPr>
      </w:pPr>
    </w:p>
    <w:p w14:paraId="12F9EF4D" w14:textId="77777777" w:rsidR="00426391" w:rsidRDefault="00426391">
      <w:pPr>
        <w:autoSpaceDE/>
        <w:autoSpaceDN/>
        <w:spacing w:line="560" w:lineRule="exact"/>
        <w:ind w:firstLineChars="200" w:firstLine="600"/>
        <w:jc w:val="both"/>
        <w:outlineLvl w:val="0"/>
        <w:rPr>
          <w:color w:val="000000"/>
          <w:sz w:val="30"/>
          <w:szCs w:val="30"/>
        </w:rPr>
      </w:pPr>
    </w:p>
    <w:p w14:paraId="5B2A9B00" w14:textId="77777777" w:rsidR="00426391" w:rsidRDefault="00426391">
      <w:pPr>
        <w:autoSpaceDE/>
        <w:autoSpaceDN/>
        <w:spacing w:line="560" w:lineRule="exact"/>
        <w:ind w:firstLineChars="200" w:firstLine="600"/>
        <w:jc w:val="both"/>
        <w:outlineLvl w:val="0"/>
        <w:rPr>
          <w:color w:val="000000"/>
          <w:sz w:val="30"/>
          <w:szCs w:val="30"/>
        </w:rPr>
      </w:pPr>
    </w:p>
    <w:p w14:paraId="5EA9B20F" w14:textId="77777777" w:rsidR="00426391" w:rsidRDefault="00426391">
      <w:pPr>
        <w:autoSpaceDE/>
        <w:autoSpaceDN/>
        <w:spacing w:line="560" w:lineRule="exact"/>
        <w:ind w:firstLineChars="200" w:firstLine="600"/>
        <w:jc w:val="both"/>
        <w:outlineLvl w:val="0"/>
        <w:rPr>
          <w:color w:val="000000"/>
          <w:sz w:val="30"/>
          <w:szCs w:val="30"/>
        </w:rPr>
      </w:pPr>
    </w:p>
    <w:p w14:paraId="472BC4D4" w14:textId="77777777" w:rsidR="00426391" w:rsidRDefault="00426391">
      <w:pPr>
        <w:autoSpaceDE/>
        <w:autoSpaceDN/>
        <w:spacing w:line="560" w:lineRule="exact"/>
        <w:ind w:firstLineChars="200" w:firstLine="600"/>
        <w:jc w:val="both"/>
        <w:outlineLvl w:val="0"/>
        <w:rPr>
          <w:color w:val="000000"/>
          <w:sz w:val="30"/>
          <w:szCs w:val="30"/>
        </w:rPr>
      </w:pPr>
    </w:p>
    <w:p w14:paraId="356990DA" w14:textId="77777777" w:rsidR="00426391" w:rsidRDefault="00426391">
      <w:pPr>
        <w:autoSpaceDE/>
        <w:autoSpaceDN/>
        <w:spacing w:line="560" w:lineRule="exact"/>
        <w:ind w:firstLineChars="200" w:firstLine="600"/>
        <w:jc w:val="both"/>
        <w:outlineLvl w:val="0"/>
        <w:rPr>
          <w:color w:val="000000"/>
          <w:sz w:val="30"/>
          <w:szCs w:val="30"/>
        </w:rPr>
      </w:pPr>
    </w:p>
    <w:p w14:paraId="42DEEB53" w14:textId="77777777" w:rsidR="00426391" w:rsidRDefault="00426391">
      <w:pPr>
        <w:autoSpaceDE/>
        <w:autoSpaceDN/>
        <w:spacing w:line="560" w:lineRule="exact"/>
        <w:ind w:firstLineChars="200" w:firstLine="600"/>
        <w:jc w:val="both"/>
        <w:outlineLvl w:val="0"/>
        <w:rPr>
          <w:color w:val="000000"/>
          <w:sz w:val="30"/>
          <w:szCs w:val="30"/>
        </w:rPr>
      </w:pPr>
    </w:p>
    <w:p w14:paraId="5169F52A" w14:textId="77777777" w:rsidR="00426391" w:rsidRDefault="00426391">
      <w:pPr>
        <w:autoSpaceDE/>
        <w:autoSpaceDN/>
        <w:spacing w:line="560" w:lineRule="exact"/>
        <w:ind w:firstLineChars="200" w:firstLine="600"/>
        <w:jc w:val="both"/>
        <w:outlineLvl w:val="0"/>
        <w:rPr>
          <w:color w:val="000000"/>
          <w:sz w:val="30"/>
          <w:szCs w:val="30"/>
        </w:rPr>
      </w:pPr>
    </w:p>
    <w:p w14:paraId="07418387" w14:textId="77777777" w:rsidR="00426391" w:rsidRDefault="005F763F">
      <w:pPr>
        <w:autoSpaceDE/>
        <w:autoSpaceDN/>
        <w:spacing w:line="560" w:lineRule="exact"/>
        <w:ind w:firstLineChars="200" w:firstLine="600"/>
        <w:jc w:val="both"/>
        <w:outlineLvl w:val="0"/>
        <w:rPr>
          <w:color w:val="000000"/>
          <w:spacing w:val="-6"/>
          <w:sz w:val="30"/>
          <w:szCs w:val="30"/>
        </w:rPr>
      </w:pPr>
      <w:bookmarkStart w:id="120" w:name="_Toc15085"/>
      <w:bookmarkStart w:id="121" w:name="_Toc261"/>
      <w:bookmarkStart w:id="122" w:name="_Toc24498"/>
      <w:r>
        <w:rPr>
          <w:rFonts w:hint="eastAsia"/>
          <w:color w:val="000000"/>
          <w:sz w:val="30"/>
          <w:szCs w:val="30"/>
        </w:rPr>
        <w:t>附件：</w:t>
      </w:r>
      <w:r>
        <w:rPr>
          <w:rFonts w:hint="eastAsia"/>
          <w:color w:val="000000"/>
          <w:spacing w:val="-6"/>
          <w:sz w:val="30"/>
          <w:szCs w:val="30"/>
        </w:rPr>
        <w:t>2024年南京市</w:t>
      </w:r>
      <w:r>
        <w:rPr>
          <w:rFonts w:hint="eastAsia"/>
          <w:color w:val="000000"/>
          <w:spacing w:val="-6"/>
          <w:sz w:val="30"/>
          <w:szCs w:val="30"/>
          <w:lang w:val="en-US"/>
        </w:rPr>
        <w:t>水务</w:t>
      </w:r>
      <w:r>
        <w:rPr>
          <w:rFonts w:hint="eastAsia"/>
          <w:color w:val="000000"/>
          <w:spacing w:val="-6"/>
          <w:sz w:val="30"/>
          <w:szCs w:val="30"/>
        </w:rPr>
        <w:t>局部门整体支出绩效评价指标及评分表</w:t>
      </w:r>
      <w:bookmarkEnd w:id="120"/>
      <w:bookmarkEnd w:id="121"/>
      <w:bookmarkEnd w:id="122"/>
    </w:p>
    <w:p w14:paraId="640F984A" w14:textId="77777777" w:rsidR="00426391" w:rsidRDefault="00426391">
      <w:pPr>
        <w:pStyle w:val="a4"/>
        <w:spacing w:line="560" w:lineRule="exact"/>
        <w:ind w:firstLineChars="200" w:firstLine="600"/>
        <w:jc w:val="right"/>
        <w:rPr>
          <w:rFonts w:ascii="仿宋" w:eastAsia="仿宋" w:hAnsi="仿宋" w:cs="Times New Roman"/>
          <w:kern w:val="2"/>
          <w:sz w:val="30"/>
          <w:szCs w:val="30"/>
        </w:rPr>
      </w:pPr>
    </w:p>
    <w:p w14:paraId="0BE0456E" w14:textId="77777777" w:rsidR="00426391" w:rsidRDefault="00426391">
      <w:pPr>
        <w:pStyle w:val="a4"/>
        <w:spacing w:line="560" w:lineRule="exact"/>
        <w:ind w:firstLineChars="200" w:firstLine="600"/>
        <w:jc w:val="right"/>
        <w:rPr>
          <w:rFonts w:ascii="仿宋" w:eastAsia="仿宋" w:hAnsi="仿宋" w:cs="Times New Roman"/>
          <w:kern w:val="2"/>
          <w:sz w:val="30"/>
          <w:szCs w:val="30"/>
        </w:rPr>
      </w:pPr>
    </w:p>
    <w:p w14:paraId="01BC4C1B" w14:textId="77777777" w:rsidR="00426391" w:rsidRDefault="00426391">
      <w:pPr>
        <w:pStyle w:val="a4"/>
        <w:spacing w:line="560" w:lineRule="exact"/>
        <w:ind w:firstLineChars="200" w:firstLine="600"/>
        <w:jc w:val="right"/>
        <w:rPr>
          <w:rFonts w:ascii="仿宋" w:eastAsia="仿宋" w:hAnsi="仿宋" w:cs="Times New Roman"/>
          <w:kern w:val="2"/>
          <w:sz w:val="30"/>
          <w:szCs w:val="30"/>
        </w:rPr>
      </w:pPr>
    </w:p>
    <w:p w14:paraId="05092304" w14:textId="77777777" w:rsidR="00426391" w:rsidRDefault="00426391">
      <w:pPr>
        <w:pStyle w:val="a4"/>
        <w:spacing w:line="560" w:lineRule="exact"/>
        <w:ind w:firstLineChars="200" w:firstLine="600"/>
        <w:jc w:val="right"/>
        <w:rPr>
          <w:rFonts w:ascii="仿宋" w:eastAsia="仿宋" w:hAnsi="仿宋" w:cs="Times New Roman"/>
          <w:kern w:val="2"/>
          <w:sz w:val="30"/>
          <w:szCs w:val="30"/>
        </w:rPr>
      </w:pPr>
    </w:p>
    <w:p w14:paraId="4133E124" w14:textId="77777777" w:rsidR="00426391" w:rsidRDefault="00426391">
      <w:pPr>
        <w:pStyle w:val="a4"/>
        <w:spacing w:line="560" w:lineRule="exact"/>
        <w:ind w:firstLineChars="200" w:firstLine="600"/>
        <w:jc w:val="right"/>
        <w:rPr>
          <w:rFonts w:ascii="仿宋" w:eastAsia="仿宋" w:hAnsi="仿宋" w:cs="Times New Roman"/>
          <w:kern w:val="2"/>
          <w:sz w:val="30"/>
          <w:szCs w:val="30"/>
        </w:rPr>
      </w:pPr>
    </w:p>
    <w:p w14:paraId="30321782" w14:textId="77777777" w:rsidR="00426391" w:rsidRDefault="005F763F">
      <w:pPr>
        <w:pStyle w:val="a4"/>
        <w:wordWrap w:val="0"/>
        <w:spacing w:line="560" w:lineRule="exact"/>
        <w:ind w:right="600" w:firstLineChars="200" w:firstLine="600"/>
        <w:jc w:val="right"/>
        <w:rPr>
          <w:rFonts w:ascii="仿宋" w:eastAsia="仿宋" w:hAnsi="仿宋" w:cs="Times New Roman"/>
          <w:kern w:val="2"/>
          <w:sz w:val="30"/>
          <w:szCs w:val="30"/>
          <w:lang w:val="en-US"/>
        </w:rPr>
      </w:pPr>
      <w:r>
        <w:rPr>
          <w:rFonts w:ascii="仿宋" w:eastAsia="仿宋" w:hAnsi="仿宋" w:cs="Times New Roman" w:hint="eastAsia"/>
          <w:kern w:val="2"/>
          <w:sz w:val="30"/>
          <w:szCs w:val="30"/>
          <w:lang w:val="en-US"/>
        </w:rPr>
        <w:t xml:space="preserve">  江苏益诚会计师事务所（普通合伙）</w:t>
      </w:r>
    </w:p>
    <w:p w14:paraId="007CE08D" w14:textId="77777777" w:rsidR="00426391" w:rsidRDefault="005F763F">
      <w:pPr>
        <w:pStyle w:val="a4"/>
        <w:wordWrap w:val="0"/>
        <w:spacing w:line="560" w:lineRule="exact"/>
        <w:ind w:right="600" w:firstLineChars="1500" w:firstLine="4500"/>
        <w:jc w:val="both"/>
        <w:rPr>
          <w:rFonts w:ascii="仿宋" w:eastAsia="仿宋" w:hAnsi="仿宋" w:cs="Times New Roman"/>
          <w:kern w:val="2"/>
          <w:sz w:val="30"/>
          <w:szCs w:val="30"/>
        </w:rPr>
      </w:pPr>
      <w:r>
        <w:rPr>
          <w:rFonts w:ascii="仿宋" w:eastAsia="仿宋" w:hAnsi="仿宋" w:cs="Times New Roman"/>
          <w:kern w:val="2"/>
          <w:sz w:val="30"/>
          <w:szCs w:val="30"/>
        </w:rPr>
        <w:t>202</w:t>
      </w:r>
      <w:r>
        <w:rPr>
          <w:rFonts w:ascii="仿宋" w:eastAsia="仿宋" w:hAnsi="仿宋" w:cs="Times New Roman" w:hint="eastAsia"/>
          <w:kern w:val="2"/>
          <w:sz w:val="30"/>
          <w:szCs w:val="30"/>
          <w:lang w:val="en-US"/>
        </w:rPr>
        <w:t>5</w:t>
      </w:r>
      <w:r>
        <w:rPr>
          <w:rFonts w:ascii="仿宋" w:eastAsia="仿宋" w:hAnsi="仿宋" w:cs="Times New Roman" w:hint="eastAsia"/>
          <w:kern w:val="2"/>
          <w:sz w:val="30"/>
          <w:szCs w:val="30"/>
        </w:rPr>
        <w:t>年</w:t>
      </w:r>
      <w:r>
        <w:rPr>
          <w:rFonts w:ascii="仿宋" w:eastAsia="仿宋" w:hAnsi="仿宋" w:cs="Times New Roman" w:hint="eastAsia"/>
          <w:kern w:val="2"/>
          <w:sz w:val="30"/>
          <w:szCs w:val="30"/>
          <w:lang w:val="en-US"/>
        </w:rPr>
        <w:t>8</w:t>
      </w:r>
      <w:r>
        <w:rPr>
          <w:rFonts w:ascii="仿宋" w:eastAsia="仿宋" w:hAnsi="仿宋" w:cs="Times New Roman" w:hint="eastAsia"/>
          <w:kern w:val="2"/>
          <w:sz w:val="30"/>
          <w:szCs w:val="30"/>
        </w:rPr>
        <w:t>月</w:t>
      </w:r>
      <w:r>
        <w:rPr>
          <w:rFonts w:ascii="仿宋" w:eastAsia="仿宋" w:hAnsi="仿宋" w:cs="Times New Roman" w:hint="eastAsia"/>
          <w:kern w:val="2"/>
          <w:sz w:val="30"/>
          <w:szCs w:val="30"/>
          <w:lang w:val="en-US"/>
        </w:rPr>
        <w:t>31</w:t>
      </w:r>
      <w:r>
        <w:rPr>
          <w:rFonts w:ascii="仿宋" w:eastAsia="仿宋" w:hAnsi="仿宋" w:cs="Times New Roman" w:hint="eastAsia"/>
          <w:kern w:val="2"/>
          <w:sz w:val="30"/>
          <w:szCs w:val="30"/>
        </w:rPr>
        <w:t>日</w:t>
      </w:r>
    </w:p>
    <w:p w14:paraId="60BBDB00" w14:textId="77777777" w:rsidR="00426391" w:rsidRDefault="00426391">
      <w:pPr>
        <w:pStyle w:val="a4"/>
        <w:wordWrap w:val="0"/>
        <w:spacing w:line="560" w:lineRule="exact"/>
        <w:ind w:right="600" w:firstLineChars="1500" w:firstLine="4500"/>
        <w:jc w:val="both"/>
        <w:rPr>
          <w:rFonts w:ascii="仿宋" w:eastAsia="仿宋" w:hAnsi="仿宋" w:cs="Times New Roman"/>
          <w:kern w:val="2"/>
          <w:sz w:val="30"/>
          <w:szCs w:val="30"/>
        </w:rPr>
      </w:pPr>
    </w:p>
    <w:sectPr w:rsidR="00426391">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744D08" w14:textId="77777777" w:rsidR="005F763F" w:rsidRDefault="005F763F">
      <w:r>
        <w:separator/>
      </w:r>
    </w:p>
  </w:endnote>
  <w:endnote w:type="continuationSeparator" w:id="0">
    <w:p w14:paraId="7176B10B" w14:textId="77777777" w:rsidR="005F763F" w:rsidRDefault="005F7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黑体_GBK">
    <w:altName w:val="微软雅黑"/>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A7D20" w14:textId="77777777" w:rsidR="00426391" w:rsidRDefault="0042639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1DCE1" w14:textId="77777777" w:rsidR="00426391" w:rsidRDefault="005F763F">
    <w:pPr>
      <w:pStyle w:val="a7"/>
      <w:jc w:val="center"/>
    </w:pPr>
    <w:r>
      <w:fldChar w:fldCharType="begin"/>
    </w:r>
    <w:r>
      <w:instrText>PAGE   \* MERGEFORMAT</w:instrText>
    </w:r>
    <w:r>
      <w:fldChar w:fldCharType="separate"/>
    </w:r>
    <w:r w:rsidR="00E00D7C">
      <w:rPr>
        <w:noProof/>
      </w:rPr>
      <w:t>33</w:t>
    </w:r>
    <w:r>
      <w:fldChar w:fldCharType="end"/>
    </w:r>
  </w:p>
  <w:p w14:paraId="0FC73339" w14:textId="77777777" w:rsidR="00426391" w:rsidRDefault="0042639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C719D3" w14:textId="77777777" w:rsidR="005F763F" w:rsidRDefault="005F763F">
      <w:r>
        <w:separator/>
      </w:r>
    </w:p>
  </w:footnote>
  <w:footnote w:type="continuationSeparator" w:id="0">
    <w:p w14:paraId="7035D69A" w14:textId="77777777" w:rsidR="005F763F" w:rsidRDefault="005F76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ABDF0" w14:textId="77777777" w:rsidR="00426391" w:rsidRDefault="00426391">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77B8FF"/>
    <w:multiLevelType w:val="singleLevel"/>
    <w:tmpl w:val="A377B8FF"/>
    <w:lvl w:ilvl="0">
      <w:start w:val="1"/>
      <w:numFmt w:val="decimal"/>
      <w:suff w:val="nothing"/>
      <w:lvlText w:val="（%1）"/>
      <w:lvlJc w:val="left"/>
    </w:lvl>
  </w:abstractNum>
  <w:abstractNum w:abstractNumId="1">
    <w:nsid w:val="1A63F70D"/>
    <w:multiLevelType w:val="singleLevel"/>
    <w:tmpl w:val="1A63F70D"/>
    <w:lvl w:ilvl="0">
      <w:start w:val="8"/>
      <w:numFmt w:val="decimal"/>
      <w:suff w:val="nothing"/>
      <w:lvlText w:val="（%1）"/>
      <w:lvlJc w:val="left"/>
    </w:lvl>
  </w:abstractNum>
  <w:abstractNum w:abstractNumId="2">
    <w:nsid w:val="3EC9D6C8"/>
    <w:multiLevelType w:val="singleLevel"/>
    <w:tmpl w:val="3EC9D6C8"/>
    <w:lvl w:ilvl="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ul">
    <w15:presenceInfo w15:providerId="None" w15:userId="liul"/>
  </w15:person>
  <w15:person w15:author="向铁铮">
    <w15:presenceInfo w15:providerId="None" w15:userId="向铁铮"/>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revisionView w:markup="0" w:comments="0" w:insDel="0" w:formatting="0" w:inkAnnotations="0"/>
  <w:defaultTabStop w:val="420"/>
  <w:drawingGridVerticalSpacing w:val="156"/>
  <w:noPunctuationKerning/>
  <w:characterSpacingControl w:val="compressPunctuation"/>
  <w:noLineBreaksAfter w:lang="zh-CN" w:val="$([{£¥·‘“〈《「『【〔〖〝﹙﹛﹝＄（．［｛￡￥"/>
  <w:noLineBreaksBefore w:lang="zh-CN" w:val="!%),.:;&gt;?]}¢¨°·ˇˉ―‖’”…‰′″›℃∶、。〃〉》」』】〕〗〞︶︺︾﹀﹄﹚﹜﹞！＂％＇），．：；？］｀｜｝～￠"/>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DE9"/>
    <w:rsid w:val="0000052D"/>
    <w:rsid w:val="00001DB9"/>
    <w:rsid w:val="000036E2"/>
    <w:rsid w:val="000106C4"/>
    <w:rsid w:val="0001441E"/>
    <w:rsid w:val="000148CE"/>
    <w:rsid w:val="0001575E"/>
    <w:rsid w:val="00020AC9"/>
    <w:rsid w:val="00020CF5"/>
    <w:rsid w:val="00021B44"/>
    <w:rsid w:val="00021EB8"/>
    <w:rsid w:val="0002649C"/>
    <w:rsid w:val="00026F86"/>
    <w:rsid w:val="00031880"/>
    <w:rsid w:val="00031E98"/>
    <w:rsid w:val="00032935"/>
    <w:rsid w:val="000331A9"/>
    <w:rsid w:val="0003394F"/>
    <w:rsid w:val="00035582"/>
    <w:rsid w:val="0004255B"/>
    <w:rsid w:val="00045944"/>
    <w:rsid w:val="000463C4"/>
    <w:rsid w:val="00046574"/>
    <w:rsid w:val="00051768"/>
    <w:rsid w:val="00051D35"/>
    <w:rsid w:val="00051E02"/>
    <w:rsid w:val="00051F5B"/>
    <w:rsid w:val="0005430D"/>
    <w:rsid w:val="00057CBE"/>
    <w:rsid w:val="000605DE"/>
    <w:rsid w:val="00061E44"/>
    <w:rsid w:val="00063032"/>
    <w:rsid w:val="00070588"/>
    <w:rsid w:val="000718E1"/>
    <w:rsid w:val="00071DD5"/>
    <w:rsid w:val="000725A5"/>
    <w:rsid w:val="0007265A"/>
    <w:rsid w:val="00072ECC"/>
    <w:rsid w:val="00074CB1"/>
    <w:rsid w:val="000765D8"/>
    <w:rsid w:val="000768DE"/>
    <w:rsid w:val="00080045"/>
    <w:rsid w:val="000851F7"/>
    <w:rsid w:val="0008523E"/>
    <w:rsid w:val="00092F2C"/>
    <w:rsid w:val="00094980"/>
    <w:rsid w:val="000950C1"/>
    <w:rsid w:val="00096348"/>
    <w:rsid w:val="000A239F"/>
    <w:rsid w:val="000A37F6"/>
    <w:rsid w:val="000A414D"/>
    <w:rsid w:val="000A5182"/>
    <w:rsid w:val="000B0335"/>
    <w:rsid w:val="000B290D"/>
    <w:rsid w:val="000B3E07"/>
    <w:rsid w:val="000B459B"/>
    <w:rsid w:val="000B4E91"/>
    <w:rsid w:val="000B5DD6"/>
    <w:rsid w:val="000B5FDE"/>
    <w:rsid w:val="000B60B3"/>
    <w:rsid w:val="000C027B"/>
    <w:rsid w:val="000C07A6"/>
    <w:rsid w:val="000C0960"/>
    <w:rsid w:val="000C0F8B"/>
    <w:rsid w:val="000C1B0B"/>
    <w:rsid w:val="000C3D82"/>
    <w:rsid w:val="000C6168"/>
    <w:rsid w:val="000C6F87"/>
    <w:rsid w:val="000C7B30"/>
    <w:rsid w:val="000C7D9B"/>
    <w:rsid w:val="000D009E"/>
    <w:rsid w:val="000D0674"/>
    <w:rsid w:val="000D3AAA"/>
    <w:rsid w:val="000D3FAE"/>
    <w:rsid w:val="000D6A7E"/>
    <w:rsid w:val="000E1EE0"/>
    <w:rsid w:val="000E1EE7"/>
    <w:rsid w:val="000E4179"/>
    <w:rsid w:val="000E68E1"/>
    <w:rsid w:val="000F0C7B"/>
    <w:rsid w:val="000F3A5B"/>
    <w:rsid w:val="00102CF7"/>
    <w:rsid w:val="00103DFC"/>
    <w:rsid w:val="00105543"/>
    <w:rsid w:val="00106352"/>
    <w:rsid w:val="00110EA1"/>
    <w:rsid w:val="001114B5"/>
    <w:rsid w:val="00111C62"/>
    <w:rsid w:val="00112425"/>
    <w:rsid w:val="0011313A"/>
    <w:rsid w:val="001141F2"/>
    <w:rsid w:val="00114B39"/>
    <w:rsid w:val="00115D3B"/>
    <w:rsid w:val="00117A05"/>
    <w:rsid w:val="00121A0A"/>
    <w:rsid w:val="0012310E"/>
    <w:rsid w:val="001233F1"/>
    <w:rsid w:val="0012517C"/>
    <w:rsid w:val="00131337"/>
    <w:rsid w:val="00134961"/>
    <w:rsid w:val="00135639"/>
    <w:rsid w:val="0013698A"/>
    <w:rsid w:val="0013710D"/>
    <w:rsid w:val="00141066"/>
    <w:rsid w:val="00141EE2"/>
    <w:rsid w:val="00143108"/>
    <w:rsid w:val="0014333D"/>
    <w:rsid w:val="001438C0"/>
    <w:rsid w:val="00146174"/>
    <w:rsid w:val="001477A8"/>
    <w:rsid w:val="001516EB"/>
    <w:rsid w:val="001524B1"/>
    <w:rsid w:val="0015387F"/>
    <w:rsid w:val="001560D9"/>
    <w:rsid w:val="0016019D"/>
    <w:rsid w:val="00165A08"/>
    <w:rsid w:val="00167931"/>
    <w:rsid w:val="00167A07"/>
    <w:rsid w:val="00172346"/>
    <w:rsid w:val="00172F48"/>
    <w:rsid w:val="00173F57"/>
    <w:rsid w:val="001761F9"/>
    <w:rsid w:val="00176FBE"/>
    <w:rsid w:val="001815BE"/>
    <w:rsid w:val="00181BA0"/>
    <w:rsid w:val="00187F4C"/>
    <w:rsid w:val="0019021F"/>
    <w:rsid w:val="00190549"/>
    <w:rsid w:val="001928AA"/>
    <w:rsid w:val="00193B60"/>
    <w:rsid w:val="001964E5"/>
    <w:rsid w:val="00197858"/>
    <w:rsid w:val="001A0336"/>
    <w:rsid w:val="001A0F15"/>
    <w:rsid w:val="001A1DB4"/>
    <w:rsid w:val="001A449C"/>
    <w:rsid w:val="001A4D3F"/>
    <w:rsid w:val="001A754F"/>
    <w:rsid w:val="001A7F63"/>
    <w:rsid w:val="001B149D"/>
    <w:rsid w:val="001B2106"/>
    <w:rsid w:val="001B29D1"/>
    <w:rsid w:val="001B3653"/>
    <w:rsid w:val="001B51D1"/>
    <w:rsid w:val="001C1040"/>
    <w:rsid w:val="001C114C"/>
    <w:rsid w:val="001C19E7"/>
    <w:rsid w:val="001C4C4E"/>
    <w:rsid w:val="001C5E78"/>
    <w:rsid w:val="001C6E1E"/>
    <w:rsid w:val="001C7474"/>
    <w:rsid w:val="001C7576"/>
    <w:rsid w:val="001D1391"/>
    <w:rsid w:val="001D2494"/>
    <w:rsid w:val="001D36F6"/>
    <w:rsid w:val="001D71F7"/>
    <w:rsid w:val="001D7A63"/>
    <w:rsid w:val="001E23C3"/>
    <w:rsid w:val="001E24FF"/>
    <w:rsid w:val="001E2C84"/>
    <w:rsid w:val="001E5B43"/>
    <w:rsid w:val="001F163D"/>
    <w:rsid w:val="001F1CFC"/>
    <w:rsid w:val="001F20DA"/>
    <w:rsid w:val="001F2AE2"/>
    <w:rsid w:val="001F2B14"/>
    <w:rsid w:val="001F3122"/>
    <w:rsid w:val="001F3355"/>
    <w:rsid w:val="001F3495"/>
    <w:rsid w:val="001F360D"/>
    <w:rsid w:val="001F3A58"/>
    <w:rsid w:val="001F6260"/>
    <w:rsid w:val="00200E99"/>
    <w:rsid w:val="00202E14"/>
    <w:rsid w:val="002107B2"/>
    <w:rsid w:val="002126B2"/>
    <w:rsid w:val="002162D9"/>
    <w:rsid w:val="002178E3"/>
    <w:rsid w:val="00220906"/>
    <w:rsid w:val="002249DD"/>
    <w:rsid w:val="00225BF3"/>
    <w:rsid w:val="00226EEF"/>
    <w:rsid w:val="00237852"/>
    <w:rsid w:val="00242697"/>
    <w:rsid w:val="00244912"/>
    <w:rsid w:val="00252ED2"/>
    <w:rsid w:val="002537B3"/>
    <w:rsid w:val="002539C7"/>
    <w:rsid w:val="002564DD"/>
    <w:rsid w:val="00257701"/>
    <w:rsid w:val="00262A48"/>
    <w:rsid w:val="00264D62"/>
    <w:rsid w:val="002659D1"/>
    <w:rsid w:val="00266B7C"/>
    <w:rsid w:val="00266FD9"/>
    <w:rsid w:val="0026773C"/>
    <w:rsid w:val="00267FF7"/>
    <w:rsid w:val="00272933"/>
    <w:rsid w:val="00276BC2"/>
    <w:rsid w:val="00277040"/>
    <w:rsid w:val="00277075"/>
    <w:rsid w:val="00282416"/>
    <w:rsid w:val="00282534"/>
    <w:rsid w:val="00284F30"/>
    <w:rsid w:val="00285717"/>
    <w:rsid w:val="00286322"/>
    <w:rsid w:val="00286D59"/>
    <w:rsid w:val="00287F25"/>
    <w:rsid w:val="00290A8E"/>
    <w:rsid w:val="002919AF"/>
    <w:rsid w:val="00295345"/>
    <w:rsid w:val="002A08EF"/>
    <w:rsid w:val="002A1DC6"/>
    <w:rsid w:val="002A5404"/>
    <w:rsid w:val="002A6105"/>
    <w:rsid w:val="002A768E"/>
    <w:rsid w:val="002A77A5"/>
    <w:rsid w:val="002A7AA2"/>
    <w:rsid w:val="002B01A8"/>
    <w:rsid w:val="002B03CF"/>
    <w:rsid w:val="002B0B07"/>
    <w:rsid w:val="002B209A"/>
    <w:rsid w:val="002B724B"/>
    <w:rsid w:val="002C00A2"/>
    <w:rsid w:val="002C196B"/>
    <w:rsid w:val="002C5E3B"/>
    <w:rsid w:val="002D00CD"/>
    <w:rsid w:val="002D0813"/>
    <w:rsid w:val="002D38D1"/>
    <w:rsid w:val="002D4745"/>
    <w:rsid w:val="002D5D9E"/>
    <w:rsid w:val="002D6F6A"/>
    <w:rsid w:val="002E1AAC"/>
    <w:rsid w:val="002E2100"/>
    <w:rsid w:val="002E243E"/>
    <w:rsid w:val="002E35B0"/>
    <w:rsid w:val="002E57DB"/>
    <w:rsid w:val="002E656D"/>
    <w:rsid w:val="002E7624"/>
    <w:rsid w:val="002E7F17"/>
    <w:rsid w:val="002F1559"/>
    <w:rsid w:val="002F1572"/>
    <w:rsid w:val="002F2409"/>
    <w:rsid w:val="002F3887"/>
    <w:rsid w:val="002F39AB"/>
    <w:rsid w:val="002F57E9"/>
    <w:rsid w:val="002F5879"/>
    <w:rsid w:val="002F6581"/>
    <w:rsid w:val="002F7E54"/>
    <w:rsid w:val="0030323C"/>
    <w:rsid w:val="00303581"/>
    <w:rsid w:val="003054F3"/>
    <w:rsid w:val="00305646"/>
    <w:rsid w:val="003073A5"/>
    <w:rsid w:val="00307FEE"/>
    <w:rsid w:val="003108D3"/>
    <w:rsid w:val="00312E4B"/>
    <w:rsid w:val="00314CEA"/>
    <w:rsid w:val="00316338"/>
    <w:rsid w:val="00322A5D"/>
    <w:rsid w:val="00326D0A"/>
    <w:rsid w:val="003273EE"/>
    <w:rsid w:val="00327FB8"/>
    <w:rsid w:val="003326E0"/>
    <w:rsid w:val="0033433E"/>
    <w:rsid w:val="0033631A"/>
    <w:rsid w:val="00341110"/>
    <w:rsid w:val="00342440"/>
    <w:rsid w:val="00343C39"/>
    <w:rsid w:val="00344221"/>
    <w:rsid w:val="00345DBB"/>
    <w:rsid w:val="00351E34"/>
    <w:rsid w:val="00354A92"/>
    <w:rsid w:val="00357A25"/>
    <w:rsid w:val="0036047D"/>
    <w:rsid w:val="003604EB"/>
    <w:rsid w:val="0036109A"/>
    <w:rsid w:val="00361EC8"/>
    <w:rsid w:val="00364A7F"/>
    <w:rsid w:val="00367E68"/>
    <w:rsid w:val="00371450"/>
    <w:rsid w:val="00375BE3"/>
    <w:rsid w:val="00380400"/>
    <w:rsid w:val="00383F65"/>
    <w:rsid w:val="003841A0"/>
    <w:rsid w:val="00384A0D"/>
    <w:rsid w:val="00385EED"/>
    <w:rsid w:val="00386BA1"/>
    <w:rsid w:val="0038732E"/>
    <w:rsid w:val="003877DE"/>
    <w:rsid w:val="00387ADB"/>
    <w:rsid w:val="003926DF"/>
    <w:rsid w:val="00392B11"/>
    <w:rsid w:val="00394A61"/>
    <w:rsid w:val="00395B9D"/>
    <w:rsid w:val="00396276"/>
    <w:rsid w:val="003A15B7"/>
    <w:rsid w:val="003A2088"/>
    <w:rsid w:val="003A465B"/>
    <w:rsid w:val="003A48EA"/>
    <w:rsid w:val="003A5203"/>
    <w:rsid w:val="003A5838"/>
    <w:rsid w:val="003A5D12"/>
    <w:rsid w:val="003A5E67"/>
    <w:rsid w:val="003B0C4C"/>
    <w:rsid w:val="003B4666"/>
    <w:rsid w:val="003B51B6"/>
    <w:rsid w:val="003B57D0"/>
    <w:rsid w:val="003B7381"/>
    <w:rsid w:val="003C0B5B"/>
    <w:rsid w:val="003C19CA"/>
    <w:rsid w:val="003C537A"/>
    <w:rsid w:val="003C603E"/>
    <w:rsid w:val="003D02D1"/>
    <w:rsid w:val="003D441E"/>
    <w:rsid w:val="003D7E46"/>
    <w:rsid w:val="003E7528"/>
    <w:rsid w:val="003E75F7"/>
    <w:rsid w:val="003E7E3D"/>
    <w:rsid w:val="003F156A"/>
    <w:rsid w:val="003F6968"/>
    <w:rsid w:val="004004E0"/>
    <w:rsid w:val="004004EE"/>
    <w:rsid w:val="00401503"/>
    <w:rsid w:val="00402199"/>
    <w:rsid w:val="0040277B"/>
    <w:rsid w:val="004047F3"/>
    <w:rsid w:val="00404D81"/>
    <w:rsid w:val="004060FF"/>
    <w:rsid w:val="00407576"/>
    <w:rsid w:val="00407B42"/>
    <w:rsid w:val="00410820"/>
    <w:rsid w:val="004119E3"/>
    <w:rsid w:val="00412B22"/>
    <w:rsid w:val="00416729"/>
    <w:rsid w:val="00416A80"/>
    <w:rsid w:val="00425046"/>
    <w:rsid w:val="00426391"/>
    <w:rsid w:val="0042664F"/>
    <w:rsid w:val="00433892"/>
    <w:rsid w:val="004348AA"/>
    <w:rsid w:val="004357DF"/>
    <w:rsid w:val="004373FC"/>
    <w:rsid w:val="004411DA"/>
    <w:rsid w:val="004418B8"/>
    <w:rsid w:val="004438C1"/>
    <w:rsid w:val="00444233"/>
    <w:rsid w:val="004452EE"/>
    <w:rsid w:val="004504C9"/>
    <w:rsid w:val="004506E0"/>
    <w:rsid w:val="00450FAB"/>
    <w:rsid w:val="00452862"/>
    <w:rsid w:val="0045367D"/>
    <w:rsid w:val="00453EB2"/>
    <w:rsid w:val="0045605C"/>
    <w:rsid w:val="0045631F"/>
    <w:rsid w:val="004567D0"/>
    <w:rsid w:val="00456E41"/>
    <w:rsid w:val="00462D67"/>
    <w:rsid w:val="004636D7"/>
    <w:rsid w:val="0046564A"/>
    <w:rsid w:val="00470977"/>
    <w:rsid w:val="00470F4E"/>
    <w:rsid w:val="00471F26"/>
    <w:rsid w:val="004728E4"/>
    <w:rsid w:val="004735DE"/>
    <w:rsid w:val="00473AC7"/>
    <w:rsid w:val="004751C3"/>
    <w:rsid w:val="00476523"/>
    <w:rsid w:val="0048336E"/>
    <w:rsid w:val="004853D6"/>
    <w:rsid w:val="00486755"/>
    <w:rsid w:val="00486A0D"/>
    <w:rsid w:val="0049147B"/>
    <w:rsid w:val="00491646"/>
    <w:rsid w:val="00492658"/>
    <w:rsid w:val="00496C77"/>
    <w:rsid w:val="00496D14"/>
    <w:rsid w:val="00497AA9"/>
    <w:rsid w:val="00497F41"/>
    <w:rsid w:val="004A00D2"/>
    <w:rsid w:val="004A1651"/>
    <w:rsid w:val="004A2999"/>
    <w:rsid w:val="004A6821"/>
    <w:rsid w:val="004B0726"/>
    <w:rsid w:val="004B5170"/>
    <w:rsid w:val="004C2A99"/>
    <w:rsid w:val="004C2C86"/>
    <w:rsid w:val="004C69A6"/>
    <w:rsid w:val="004C7D50"/>
    <w:rsid w:val="004D0574"/>
    <w:rsid w:val="004D11D1"/>
    <w:rsid w:val="004D14DF"/>
    <w:rsid w:val="004D3216"/>
    <w:rsid w:val="004D3AFE"/>
    <w:rsid w:val="004D3BA5"/>
    <w:rsid w:val="004D4947"/>
    <w:rsid w:val="004D5338"/>
    <w:rsid w:val="004D597D"/>
    <w:rsid w:val="004D5B65"/>
    <w:rsid w:val="004D674B"/>
    <w:rsid w:val="004E05D6"/>
    <w:rsid w:val="004E183A"/>
    <w:rsid w:val="004E3A4D"/>
    <w:rsid w:val="004E41D2"/>
    <w:rsid w:val="004E5389"/>
    <w:rsid w:val="004F47CA"/>
    <w:rsid w:val="004F4BD9"/>
    <w:rsid w:val="004F7516"/>
    <w:rsid w:val="00502441"/>
    <w:rsid w:val="00502798"/>
    <w:rsid w:val="005042E2"/>
    <w:rsid w:val="00505094"/>
    <w:rsid w:val="005050EB"/>
    <w:rsid w:val="005051C7"/>
    <w:rsid w:val="00507044"/>
    <w:rsid w:val="005101E8"/>
    <w:rsid w:val="0051082C"/>
    <w:rsid w:val="0051401E"/>
    <w:rsid w:val="005155DD"/>
    <w:rsid w:val="00516967"/>
    <w:rsid w:val="00522013"/>
    <w:rsid w:val="005224F6"/>
    <w:rsid w:val="00523811"/>
    <w:rsid w:val="005246FF"/>
    <w:rsid w:val="00525432"/>
    <w:rsid w:val="00526266"/>
    <w:rsid w:val="00530384"/>
    <w:rsid w:val="00530BC8"/>
    <w:rsid w:val="00535B5A"/>
    <w:rsid w:val="005420DE"/>
    <w:rsid w:val="005421AB"/>
    <w:rsid w:val="00542A01"/>
    <w:rsid w:val="00544EC3"/>
    <w:rsid w:val="00547F73"/>
    <w:rsid w:val="005503A3"/>
    <w:rsid w:val="00550E5C"/>
    <w:rsid w:val="00552358"/>
    <w:rsid w:val="00552FFB"/>
    <w:rsid w:val="00554DEB"/>
    <w:rsid w:val="00556F01"/>
    <w:rsid w:val="00561BB9"/>
    <w:rsid w:val="00562804"/>
    <w:rsid w:val="00564457"/>
    <w:rsid w:val="00564FD0"/>
    <w:rsid w:val="0056556A"/>
    <w:rsid w:val="00566E53"/>
    <w:rsid w:val="0057169C"/>
    <w:rsid w:val="00571BC7"/>
    <w:rsid w:val="005757AD"/>
    <w:rsid w:val="00575A2C"/>
    <w:rsid w:val="00581510"/>
    <w:rsid w:val="005849C5"/>
    <w:rsid w:val="0058731A"/>
    <w:rsid w:val="00587D97"/>
    <w:rsid w:val="00590545"/>
    <w:rsid w:val="0059160C"/>
    <w:rsid w:val="00592B7D"/>
    <w:rsid w:val="0059393F"/>
    <w:rsid w:val="00593C0A"/>
    <w:rsid w:val="00595FCA"/>
    <w:rsid w:val="0059669D"/>
    <w:rsid w:val="005A142A"/>
    <w:rsid w:val="005A19C6"/>
    <w:rsid w:val="005A49A4"/>
    <w:rsid w:val="005A7079"/>
    <w:rsid w:val="005A7FAB"/>
    <w:rsid w:val="005B1ADC"/>
    <w:rsid w:val="005B3C4E"/>
    <w:rsid w:val="005B3F7F"/>
    <w:rsid w:val="005B5BF1"/>
    <w:rsid w:val="005B5D68"/>
    <w:rsid w:val="005B6BA4"/>
    <w:rsid w:val="005C494B"/>
    <w:rsid w:val="005C594B"/>
    <w:rsid w:val="005C7333"/>
    <w:rsid w:val="005D18A9"/>
    <w:rsid w:val="005D3113"/>
    <w:rsid w:val="005D5299"/>
    <w:rsid w:val="005D5C4D"/>
    <w:rsid w:val="005D6C80"/>
    <w:rsid w:val="005E00B0"/>
    <w:rsid w:val="005E11D9"/>
    <w:rsid w:val="005E1D57"/>
    <w:rsid w:val="005E5581"/>
    <w:rsid w:val="005E6203"/>
    <w:rsid w:val="005E65A9"/>
    <w:rsid w:val="005E7C05"/>
    <w:rsid w:val="005F034F"/>
    <w:rsid w:val="005F182C"/>
    <w:rsid w:val="005F28E2"/>
    <w:rsid w:val="005F6406"/>
    <w:rsid w:val="005F763F"/>
    <w:rsid w:val="005F7ABE"/>
    <w:rsid w:val="00605CA4"/>
    <w:rsid w:val="006106B8"/>
    <w:rsid w:val="006108EB"/>
    <w:rsid w:val="006148BA"/>
    <w:rsid w:val="0061571E"/>
    <w:rsid w:val="00617927"/>
    <w:rsid w:val="00622CBC"/>
    <w:rsid w:val="00632148"/>
    <w:rsid w:val="00633C26"/>
    <w:rsid w:val="00634196"/>
    <w:rsid w:val="00635C90"/>
    <w:rsid w:val="00645482"/>
    <w:rsid w:val="00646D36"/>
    <w:rsid w:val="006600F5"/>
    <w:rsid w:val="00660688"/>
    <w:rsid w:val="00663DAE"/>
    <w:rsid w:val="00666511"/>
    <w:rsid w:val="00666F69"/>
    <w:rsid w:val="006670BC"/>
    <w:rsid w:val="00667C34"/>
    <w:rsid w:val="006724A3"/>
    <w:rsid w:val="00674BED"/>
    <w:rsid w:val="0067555A"/>
    <w:rsid w:val="00680B30"/>
    <w:rsid w:val="0068203F"/>
    <w:rsid w:val="00682E4C"/>
    <w:rsid w:val="0068319D"/>
    <w:rsid w:val="006842E8"/>
    <w:rsid w:val="00692561"/>
    <w:rsid w:val="0069501E"/>
    <w:rsid w:val="00695263"/>
    <w:rsid w:val="00695679"/>
    <w:rsid w:val="00696665"/>
    <w:rsid w:val="00696DDD"/>
    <w:rsid w:val="006A0397"/>
    <w:rsid w:val="006A3312"/>
    <w:rsid w:val="006A35EA"/>
    <w:rsid w:val="006A61F2"/>
    <w:rsid w:val="006B0723"/>
    <w:rsid w:val="006B084F"/>
    <w:rsid w:val="006B241B"/>
    <w:rsid w:val="006B29AE"/>
    <w:rsid w:val="006B3700"/>
    <w:rsid w:val="006B47DC"/>
    <w:rsid w:val="006B6DB1"/>
    <w:rsid w:val="006B6DFA"/>
    <w:rsid w:val="006B73EE"/>
    <w:rsid w:val="006B7545"/>
    <w:rsid w:val="006C062F"/>
    <w:rsid w:val="006C195F"/>
    <w:rsid w:val="006C32E4"/>
    <w:rsid w:val="006C7E76"/>
    <w:rsid w:val="006D0CF8"/>
    <w:rsid w:val="006D516C"/>
    <w:rsid w:val="006D57C9"/>
    <w:rsid w:val="006D6B0C"/>
    <w:rsid w:val="006E0DC9"/>
    <w:rsid w:val="006E3488"/>
    <w:rsid w:val="006E5584"/>
    <w:rsid w:val="006E5E09"/>
    <w:rsid w:val="006E6D65"/>
    <w:rsid w:val="006E72BC"/>
    <w:rsid w:val="006F25BC"/>
    <w:rsid w:val="006F2616"/>
    <w:rsid w:val="006F2623"/>
    <w:rsid w:val="006F2ED5"/>
    <w:rsid w:val="006F3535"/>
    <w:rsid w:val="006F629C"/>
    <w:rsid w:val="006F693F"/>
    <w:rsid w:val="00700596"/>
    <w:rsid w:val="00701722"/>
    <w:rsid w:val="00701B05"/>
    <w:rsid w:val="00702EC3"/>
    <w:rsid w:val="00705A12"/>
    <w:rsid w:val="0071030B"/>
    <w:rsid w:val="00711700"/>
    <w:rsid w:val="00711C0B"/>
    <w:rsid w:val="007175D9"/>
    <w:rsid w:val="00717C15"/>
    <w:rsid w:val="007203F1"/>
    <w:rsid w:val="007228C8"/>
    <w:rsid w:val="00722E14"/>
    <w:rsid w:val="00725EB0"/>
    <w:rsid w:val="00726C4F"/>
    <w:rsid w:val="00726E5D"/>
    <w:rsid w:val="00730788"/>
    <w:rsid w:val="00730F2B"/>
    <w:rsid w:val="00732401"/>
    <w:rsid w:val="00734206"/>
    <w:rsid w:val="0073542C"/>
    <w:rsid w:val="007372DA"/>
    <w:rsid w:val="0074042F"/>
    <w:rsid w:val="0074190B"/>
    <w:rsid w:val="0075014B"/>
    <w:rsid w:val="007509A7"/>
    <w:rsid w:val="007523DF"/>
    <w:rsid w:val="00752587"/>
    <w:rsid w:val="00753937"/>
    <w:rsid w:val="007543D6"/>
    <w:rsid w:val="00767EE6"/>
    <w:rsid w:val="0077169A"/>
    <w:rsid w:val="0077360E"/>
    <w:rsid w:val="00775707"/>
    <w:rsid w:val="00775C30"/>
    <w:rsid w:val="00777838"/>
    <w:rsid w:val="00780C91"/>
    <w:rsid w:val="00782171"/>
    <w:rsid w:val="00782D9D"/>
    <w:rsid w:val="007831D2"/>
    <w:rsid w:val="00787872"/>
    <w:rsid w:val="00794A6B"/>
    <w:rsid w:val="007960E3"/>
    <w:rsid w:val="007A180D"/>
    <w:rsid w:val="007A412F"/>
    <w:rsid w:val="007A474E"/>
    <w:rsid w:val="007A479F"/>
    <w:rsid w:val="007A7124"/>
    <w:rsid w:val="007A74A0"/>
    <w:rsid w:val="007B1DBB"/>
    <w:rsid w:val="007B3584"/>
    <w:rsid w:val="007C0BF5"/>
    <w:rsid w:val="007C1935"/>
    <w:rsid w:val="007C2757"/>
    <w:rsid w:val="007C37D9"/>
    <w:rsid w:val="007C4FC4"/>
    <w:rsid w:val="007C5D31"/>
    <w:rsid w:val="007C6BD1"/>
    <w:rsid w:val="007C7647"/>
    <w:rsid w:val="007D3552"/>
    <w:rsid w:val="007D3614"/>
    <w:rsid w:val="007D45F4"/>
    <w:rsid w:val="007D60E5"/>
    <w:rsid w:val="007D69D4"/>
    <w:rsid w:val="007E0B04"/>
    <w:rsid w:val="007E44C0"/>
    <w:rsid w:val="007E6FF9"/>
    <w:rsid w:val="007F00ED"/>
    <w:rsid w:val="007F3B74"/>
    <w:rsid w:val="0080157A"/>
    <w:rsid w:val="008017CB"/>
    <w:rsid w:val="0080338B"/>
    <w:rsid w:val="00803DFB"/>
    <w:rsid w:val="0080733C"/>
    <w:rsid w:val="00813580"/>
    <w:rsid w:val="00816451"/>
    <w:rsid w:val="008266E9"/>
    <w:rsid w:val="00830572"/>
    <w:rsid w:val="008342C9"/>
    <w:rsid w:val="00834ADE"/>
    <w:rsid w:val="00836E9E"/>
    <w:rsid w:val="00837A6B"/>
    <w:rsid w:val="008457CB"/>
    <w:rsid w:val="00850C7E"/>
    <w:rsid w:val="00853D3F"/>
    <w:rsid w:val="00861A01"/>
    <w:rsid w:val="00864658"/>
    <w:rsid w:val="008714F8"/>
    <w:rsid w:val="00871E1D"/>
    <w:rsid w:val="00874ACE"/>
    <w:rsid w:val="00876125"/>
    <w:rsid w:val="00876686"/>
    <w:rsid w:val="00877BB5"/>
    <w:rsid w:val="008819A7"/>
    <w:rsid w:val="00881AFE"/>
    <w:rsid w:val="008844FF"/>
    <w:rsid w:val="008855FD"/>
    <w:rsid w:val="008875F7"/>
    <w:rsid w:val="00892079"/>
    <w:rsid w:val="0089362F"/>
    <w:rsid w:val="008A0BD2"/>
    <w:rsid w:val="008A0FF6"/>
    <w:rsid w:val="008A1682"/>
    <w:rsid w:val="008A18AB"/>
    <w:rsid w:val="008A204A"/>
    <w:rsid w:val="008A245F"/>
    <w:rsid w:val="008A3159"/>
    <w:rsid w:val="008A47BC"/>
    <w:rsid w:val="008A48D0"/>
    <w:rsid w:val="008A59A0"/>
    <w:rsid w:val="008B1224"/>
    <w:rsid w:val="008B783D"/>
    <w:rsid w:val="008C0F77"/>
    <w:rsid w:val="008C229B"/>
    <w:rsid w:val="008C6308"/>
    <w:rsid w:val="008C6DF4"/>
    <w:rsid w:val="008D2A28"/>
    <w:rsid w:val="008D7C18"/>
    <w:rsid w:val="008E3EA3"/>
    <w:rsid w:val="008F12D2"/>
    <w:rsid w:val="008F4A08"/>
    <w:rsid w:val="009017DD"/>
    <w:rsid w:val="00905E25"/>
    <w:rsid w:val="00907569"/>
    <w:rsid w:val="009149FB"/>
    <w:rsid w:val="00917A82"/>
    <w:rsid w:val="00923323"/>
    <w:rsid w:val="00926E30"/>
    <w:rsid w:val="00930402"/>
    <w:rsid w:val="0093057C"/>
    <w:rsid w:val="00932731"/>
    <w:rsid w:val="009341E8"/>
    <w:rsid w:val="0093436D"/>
    <w:rsid w:val="009343AC"/>
    <w:rsid w:val="0093543E"/>
    <w:rsid w:val="00936EAF"/>
    <w:rsid w:val="00940B08"/>
    <w:rsid w:val="00940DFB"/>
    <w:rsid w:val="00940E79"/>
    <w:rsid w:val="00941F68"/>
    <w:rsid w:val="00944206"/>
    <w:rsid w:val="009443BF"/>
    <w:rsid w:val="009444DA"/>
    <w:rsid w:val="0094478A"/>
    <w:rsid w:val="00944E64"/>
    <w:rsid w:val="009450E6"/>
    <w:rsid w:val="00946E44"/>
    <w:rsid w:val="00947CD5"/>
    <w:rsid w:val="00954381"/>
    <w:rsid w:val="00957064"/>
    <w:rsid w:val="00965DE0"/>
    <w:rsid w:val="00966E3D"/>
    <w:rsid w:val="00967BC0"/>
    <w:rsid w:val="009711AB"/>
    <w:rsid w:val="00972666"/>
    <w:rsid w:val="00973509"/>
    <w:rsid w:val="00974010"/>
    <w:rsid w:val="009761DC"/>
    <w:rsid w:val="00977DE3"/>
    <w:rsid w:val="00982E1B"/>
    <w:rsid w:val="00983D78"/>
    <w:rsid w:val="009855BA"/>
    <w:rsid w:val="00985C69"/>
    <w:rsid w:val="00986063"/>
    <w:rsid w:val="0099061F"/>
    <w:rsid w:val="00992FB0"/>
    <w:rsid w:val="00994B26"/>
    <w:rsid w:val="009972EE"/>
    <w:rsid w:val="009A1DB8"/>
    <w:rsid w:val="009A2537"/>
    <w:rsid w:val="009A3CB7"/>
    <w:rsid w:val="009A5CBD"/>
    <w:rsid w:val="009A5FB2"/>
    <w:rsid w:val="009A74A0"/>
    <w:rsid w:val="009A7C78"/>
    <w:rsid w:val="009B181E"/>
    <w:rsid w:val="009B26BF"/>
    <w:rsid w:val="009B4D1B"/>
    <w:rsid w:val="009B558E"/>
    <w:rsid w:val="009B5BE4"/>
    <w:rsid w:val="009B6A9C"/>
    <w:rsid w:val="009B76DE"/>
    <w:rsid w:val="009C1418"/>
    <w:rsid w:val="009C6946"/>
    <w:rsid w:val="009C7D41"/>
    <w:rsid w:val="009C7E00"/>
    <w:rsid w:val="009D03E3"/>
    <w:rsid w:val="009D045B"/>
    <w:rsid w:val="009D0FCF"/>
    <w:rsid w:val="009D14CD"/>
    <w:rsid w:val="009D21D3"/>
    <w:rsid w:val="009D2E25"/>
    <w:rsid w:val="009D3863"/>
    <w:rsid w:val="009D48D4"/>
    <w:rsid w:val="009D570D"/>
    <w:rsid w:val="009D6824"/>
    <w:rsid w:val="009D74CD"/>
    <w:rsid w:val="009D782B"/>
    <w:rsid w:val="009E18EC"/>
    <w:rsid w:val="009E34A0"/>
    <w:rsid w:val="009E7BEC"/>
    <w:rsid w:val="009E7EA3"/>
    <w:rsid w:val="009E7F61"/>
    <w:rsid w:val="009F03F5"/>
    <w:rsid w:val="009F0A67"/>
    <w:rsid w:val="009F0B3D"/>
    <w:rsid w:val="009F3BEF"/>
    <w:rsid w:val="009F40D8"/>
    <w:rsid w:val="009F5F82"/>
    <w:rsid w:val="009F6A47"/>
    <w:rsid w:val="009F77CA"/>
    <w:rsid w:val="00A029FB"/>
    <w:rsid w:val="00A03037"/>
    <w:rsid w:val="00A05203"/>
    <w:rsid w:val="00A077C2"/>
    <w:rsid w:val="00A11570"/>
    <w:rsid w:val="00A123EA"/>
    <w:rsid w:val="00A16D3B"/>
    <w:rsid w:val="00A17303"/>
    <w:rsid w:val="00A23685"/>
    <w:rsid w:val="00A24E3D"/>
    <w:rsid w:val="00A267F5"/>
    <w:rsid w:val="00A27E55"/>
    <w:rsid w:val="00A307DA"/>
    <w:rsid w:val="00A34133"/>
    <w:rsid w:val="00A35496"/>
    <w:rsid w:val="00A356D9"/>
    <w:rsid w:val="00A44D83"/>
    <w:rsid w:val="00A44E5B"/>
    <w:rsid w:val="00A518E3"/>
    <w:rsid w:val="00A53D01"/>
    <w:rsid w:val="00A5729D"/>
    <w:rsid w:val="00A573BA"/>
    <w:rsid w:val="00A57DF2"/>
    <w:rsid w:val="00A6025E"/>
    <w:rsid w:val="00A645DD"/>
    <w:rsid w:val="00A65E69"/>
    <w:rsid w:val="00A66B51"/>
    <w:rsid w:val="00A7134E"/>
    <w:rsid w:val="00A72D2F"/>
    <w:rsid w:val="00A75C2C"/>
    <w:rsid w:val="00A77BDD"/>
    <w:rsid w:val="00A81709"/>
    <w:rsid w:val="00A8433F"/>
    <w:rsid w:val="00A85921"/>
    <w:rsid w:val="00A85C79"/>
    <w:rsid w:val="00A92DE4"/>
    <w:rsid w:val="00A968BE"/>
    <w:rsid w:val="00A96DC0"/>
    <w:rsid w:val="00A97B3B"/>
    <w:rsid w:val="00AA06E0"/>
    <w:rsid w:val="00AA0DDD"/>
    <w:rsid w:val="00AA264F"/>
    <w:rsid w:val="00AB1CC5"/>
    <w:rsid w:val="00AB1E3F"/>
    <w:rsid w:val="00AB30ED"/>
    <w:rsid w:val="00AB3242"/>
    <w:rsid w:val="00AB4111"/>
    <w:rsid w:val="00AB6DAD"/>
    <w:rsid w:val="00AB7FD8"/>
    <w:rsid w:val="00AC31BF"/>
    <w:rsid w:val="00AD7F02"/>
    <w:rsid w:val="00AE00D1"/>
    <w:rsid w:val="00AE0C3D"/>
    <w:rsid w:val="00AE1137"/>
    <w:rsid w:val="00AE1466"/>
    <w:rsid w:val="00AE4748"/>
    <w:rsid w:val="00AE493C"/>
    <w:rsid w:val="00AF21D5"/>
    <w:rsid w:val="00AF2B2A"/>
    <w:rsid w:val="00AF3351"/>
    <w:rsid w:val="00AF3E18"/>
    <w:rsid w:val="00B0098D"/>
    <w:rsid w:val="00B02FDF"/>
    <w:rsid w:val="00B03F05"/>
    <w:rsid w:val="00B0540B"/>
    <w:rsid w:val="00B07F66"/>
    <w:rsid w:val="00B10423"/>
    <w:rsid w:val="00B10A96"/>
    <w:rsid w:val="00B15C83"/>
    <w:rsid w:val="00B20B49"/>
    <w:rsid w:val="00B2213E"/>
    <w:rsid w:val="00B25FF3"/>
    <w:rsid w:val="00B304CA"/>
    <w:rsid w:val="00B40E4B"/>
    <w:rsid w:val="00B42466"/>
    <w:rsid w:val="00B4689A"/>
    <w:rsid w:val="00B514CB"/>
    <w:rsid w:val="00B53BB4"/>
    <w:rsid w:val="00B5412A"/>
    <w:rsid w:val="00B56502"/>
    <w:rsid w:val="00B60CED"/>
    <w:rsid w:val="00B61D1C"/>
    <w:rsid w:val="00B62DD0"/>
    <w:rsid w:val="00B66AA4"/>
    <w:rsid w:val="00B72BF9"/>
    <w:rsid w:val="00B8089E"/>
    <w:rsid w:val="00B84485"/>
    <w:rsid w:val="00B85A2F"/>
    <w:rsid w:val="00B87EA2"/>
    <w:rsid w:val="00B94903"/>
    <w:rsid w:val="00B96F17"/>
    <w:rsid w:val="00B97A70"/>
    <w:rsid w:val="00BA047D"/>
    <w:rsid w:val="00BA0F84"/>
    <w:rsid w:val="00BA1EFB"/>
    <w:rsid w:val="00BA2473"/>
    <w:rsid w:val="00BA387C"/>
    <w:rsid w:val="00BA4DC2"/>
    <w:rsid w:val="00BA7B1E"/>
    <w:rsid w:val="00BB18B5"/>
    <w:rsid w:val="00BB26D0"/>
    <w:rsid w:val="00BB3F2E"/>
    <w:rsid w:val="00BB433B"/>
    <w:rsid w:val="00BB4579"/>
    <w:rsid w:val="00BB563F"/>
    <w:rsid w:val="00BC1507"/>
    <w:rsid w:val="00BC31A9"/>
    <w:rsid w:val="00BC4528"/>
    <w:rsid w:val="00BC5FA0"/>
    <w:rsid w:val="00BC7145"/>
    <w:rsid w:val="00BC7AB4"/>
    <w:rsid w:val="00BD3073"/>
    <w:rsid w:val="00BD3528"/>
    <w:rsid w:val="00BE0DB6"/>
    <w:rsid w:val="00BE205A"/>
    <w:rsid w:val="00BE39CF"/>
    <w:rsid w:val="00BE3DAB"/>
    <w:rsid w:val="00BE7656"/>
    <w:rsid w:val="00BE7EF2"/>
    <w:rsid w:val="00BF00A9"/>
    <w:rsid w:val="00BF08FB"/>
    <w:rsid w:val="00BF2FF1"/>
    <w:rsid w:val="00BF6B97"/>
    <w:rsid w:val="00BF78D0"/>
    <w:rsid w:val="00C03A63"/>
    <w:rsid w:val="00C10727"/>
    <w:rsid w:val="00C1388A"/>
    <w:rsid w:val="00C17B44"/>
    <w:rsid w:val="00C2064A"/>
    <w:rsid w:val="00C20986"/>
    <w:rsid w:val="00C218DE"/>
    <w:rsid w:val="00C23B24"/>
    <w:rsid w:val="00C24C0C"/>
    <w:rsid w:val="00C24DBA"/>
    <w:rsid w:val="00C274B1"/>
    <w:rsid w:val="00C31909"/>
    <w:rsid w:val="00C32669"/>
    <w:rsid w:val="00C326E8"/>
    <w:rsid w:val="00C34962"/>
    <w:rsid w:val="00C34C4B"/>
    <w:rsid w:val="00C37885"/>
    <w:rsid w:val="00C45BE6"/>
    <w:rsid w:val="00C46E99"/>
    <w:rsid w:val="00C5270D"/>
    <w:rsid w:val="00C54D83"/>
    <w:rsid w:val="00C5765A"/>
    <w:rsid w:val="00C604AA"/>
    <w:rsid w:val="00C6557C"/>
    <w:rsid w:val="00C670EA"/>
    <w:rsid w:val="00C675DD"/>
    <w:rsid w:val="00C67A75"/>
    <w:rsid w:val="00C7130C"/>
    <w:rsid w:val="00C72120"/>
    <w:rsid w:val="00C72FDC"/>
    <w:rsid w:val="00C73541"/>
    <w:rsid w:val="00C7646A"/>
    <w:rsid w:val="00C778F7"/>
    <w:rsid w:val="00C806F8"/>
    <w:rsid w:val="00C82CB5"/>
    <w:rsid w:val="00C84C10"/>
    <w:rsid w:val="00C87304"/>
    <w:rsid w:val="00C87D7D"/>
    <w:rsid w:val="00C94EC5"/>
    <w:rsid w:val="00CA0C40"/>
    <w:rsid w:val="00CA0E3B"/>
    <w:rsid w:val="00CA44E3"/>
    <w:rsid w:val="00CA528B"/>
    <w:rsid w:val="00CA5775"/>
    <w:rsid w:val="00CA63D4"/>
    <w:rsid w:val="00CB2986"/>
    <w:rsid w:val="00CB29B1"/>
    <w:rsid w:val="00CB3AAB"/>
    <w:rsid w:val="00CC0603"/>
    <w:rsid w:val="00CC4119"/>
    <w:rsid w:val="00CC5BAC"/>
    <w:rsid w:val="00CC64CD"/>
    <w:rsid w:val="00CC66BF"/>
    <w:rsid w:val="00CD0CBE"/>
    <w:rsid w:val="00CD0D76"/>
    <w:rsid w:val="00CD4034"/>
    <w:rsid w:val="00CD49BF"/>
    <w:rsid w:val="00CD611C"/>
    <w:rsid w:val="00CE1E64"/>
    <w:rsid w:val="00CE5296"/>
    <w:rsid w:val="00CE5E50"/>
    <w:rsid w:val="00CE6031"/>
    <w:rsid w:val="00CE6E3E"/>
    <w:rsid w:val="00CE7EF0"/>
    <w:rsid w:val="00CF6437"/>
    <w:rsid w:val="00CF7945"/>
    <w:rsid w:val="00CF7FFB"/>
    <w:rsid w:val="00D000B2"/>
    <w:rsid w:val="00D01BD3"/>
    <w:rsid w:val="00D02F6E"/>
    <w:rsid w:val="00D045C9"/>
    <w:rsid w:val="00D04E0D"/>
    <w:rsid w:val="00D07984"/>
    <w:rsid w:val="00D120C2"/>
    <w:rsid w:val="00D129FF"/>
    <w:rsid w:val="00D15DDD"/>
    <w:rsid w:val="00D23304"/>
    <w:rsid w:val="00D27EB7"/>
    <w:rsid w:val="00D313B4"/>
    <w:rsid w:val="00D31E15"/>
    <w:rsid w:val="00D32C9C"/>
    <w:rsid w:val="00D331C4"/>
    <w:rsid w:val="00D33445"/>
    <w:rsid w:val="00D3719E"/>
    <w:rsid w:val="00D379CC"/>
    <w:rsid w:val="00D42BEB"/>
    <w:rsid w:val="00D441C9"/>
    <w:rsid w:val="00D46E3E"/>
    <w:rsid w:val="00D515F2"/>
    <w:rsid w:val="00D53834"/>
    <w:rsid w:val="00D60F9C"/>
    <w:rsid w:val="00D613A2"/>
    <w:rsid w:val="00D6166C"/>
    <w:rsid w:val="00D63FD5"/>
    <w:rsid w:val="00D6757C"/>
    <w:rsid w:val="00D7179E"/>
    <w:rsid w:val="00D71A8D"/>
    <w:rsid w:val="00D73795"/>
    <w:rsid w:val="00D73F4F"/>
    <w:rsid w:val="00D740CC"/>
    <w:rsid w:val="00D82AE3"/>
    <w:rsid w:val="00D83563"/>
    <w:rsid w:val="00D85F37"/>
    <w:rsid w:val="00D93A70"/>
    <w:rsid w:val="00DA2890"/>
    <w:rsid w:val="00DA3D57"/>
    <w:rsid w:val="00DA4A8B"/>
    <w:rsid w:val="00DA6E1D"/>
    <w:rsid w:val="00DB0435"/>
    <w:rsid w:val="00DB1750"/>
    <w:rsid w:val="00DB4661"/>
    <w:rsid w:val="00DB575E"/>
    <w:rsid w:val="00DB5892"/>
    <w:rsid w:val="00DC23F6"/>
    <w:rsid w:val="00DC3291"/>
    <w:rsid w:val="00DC347E"/>
    <w:rsid w:val="00DC4729"/>
    <w:rsid w:val="00DC4C1E"/>
    <w:rsid w:val="00DC560C"/>
    <w:rsid w:val="00DC61BC"/>
    <w:rsid w:val="00DC63FD"/>
    <w:rsid w:val="00DC6EE2"/>
    <w:rsid w:val="00DC7E4C"/>
    <w:rsid w:val="00DD0A5F"/>
    <w:rsid w:val="00DD124C"/>
    <w:rsid w:val="00DD140E"/>
    <w:rsid w:val="00DD31D8"/>
    <w:rsid w:val="00DD33A3"/>
    <w:rsid w:val="00DD5DE1"/>
    <w:rsid w:val="00DE2715"/>
    <w:rsid w:val="00DE2A83"/>
    <w:rsid w:val="00DE6CA0"/>
    <w:rsid w:val="00DE75EA"/>
    <w:rsid w:val="00DE7846"/>
    <w:rsid w:val="00DF05BD"/>
    <w:rsid w:val="00DF1F99"/>
    <w:rsid w:val="00DF4FD8"/>
    <w:rsid w:val="00DF5390"/>
    <w:rsid w:val="00E00D7C"/>
    <w:rsid w:val="00E037FF"/>
    <w:rsid w:val="00E043E1"/>
    <w:rsid w:val="00E07ED8"/>
    <w:rsid w:val="00E10282"/>
    <w:rsid w:val="00E13516"/>
    <w:rsid w:val="00E13551"/>
    <w:rsid w:val="00E15185"/>
    <w:rsid w:val="00E15C5D"/>
    <w:rsid w:val="00E15E7C"/>
    <w:rsid w:val="00E168B5"/>
    <w:rsid w:val="00E31050"/>
    <w:rsid w:val="00E31C9D"/>
    <w:rsid w:val="00E3205B"/>
    <w:rsid w:val="00E324B5"/>
    <w:rsid w:val="00E32964"/>
    <w:rsid w:val="00E35A41"/>
    <w:rsid w:val="00E36138"/>
    <w:rsid w:val="00E365FC"/>
    <w:rsid w:val="00E36801"/>
    <w:rsid w:val="00E40AFE"/>
    <w:rsid w:val="00E4198E"/>
    <w:rsid w:val="00E44CD8"/>
    <w:rsid w:val="00E45523"/>
    <w:rsid w:val="00E475DB"/>
    <w:rsid w:val="00E506CB"/>
    <w:rsid w:val="00E51E3C"/>
    <w:rsid w:val="00E55537"/>
    <w:rsid w:val="00E56AB7"/>
    <w:rsid w:val="00E637BE"/>
    <w:rsid w:val="00E65B7E"/>
    <w:rsid w:val="00E66534"/>
    <w:rsid w:val="00E66835"/>
    <w:rsid w:val="00E719A7"/>
    <w:rsid w:val="00E74165"/>
    <w:rsid w:val="00E75696"/>
    <w:rsid w:val="00E7759A"/>
    <w:rsid w:val="00E8037C"/>
    <w:rsid w:val="00E82BC4"/>
    <w:rsid w:val="00E85607"/>
    <w:rsid w:val="00E93298"/>
    <w:rsid w:val="00E943C0"/>
    <w:rsid w:val="00E977F8"/>
    <w:rsid w:val="00EA087B"/>
    <w:rsid w:val="00EA1518"/>
    <w:rsid w:val="00EA2B66"/>
    <w:rsid w:val="00EA3CD1"/>
    <w:rsid w:val="00EA5B29"/>
    <w:rsid w:val="00EA7CDF"/>
    <w:rsid w:val="00EB19C7"/>
    <w:rsid w:val="00EB27B9"/>
    <w:rsid w:val="00EB2FE1"/>
    <w:rsid w:val="00EB38EC"/>
    <w:rsid w:val="00EB4471"/>
    <w:rsid w:val="00EB4DAA"/>
    <w:rsid w:val="00EB7DC4"/>
    <w:rsid w:val="00EC0634"/>
    <w:rsid w:val="00EC235E"/>
    <w:rsid w:val="00EC51F6"/>
    <w:rsid w:val="00EC56D1"/>
    <w:rsid w:val="00ED0FE7"/>
    <w:rsid w:val="00ED2E6F"/>
    <w:rsid w:val="00ED3775"/>
    <w:rsid w:val="00ED5494"/>
    <w:rsid w:val="00ED7D89"/>
    <w:rsid w:val="00EE120E"/>
    <w:rsid w:val="00EE1693"/>
    <w:rsid w:val="00EE3E23"/>
    <w:rsid w:val="00EE668E"/>
    <w:rsid w:val="00EF48E5"/>
    <w:rsid w:val="00EF4CE2"/>
    <w:rsid w:val="00EF7C2A"/>
    <w:rsid w:val="00F00E41"/>
    <w:rsid w:val="00F05A95"/>
    <w:rsid w:val="00F0694F"/>
    <w:rsid w:val="00F11789"/>
    <w:rsid w:val="00F128D8"/>
    <w:rsid w:val="00F13228"/>
    <w:rsid w:val="00F13290"/>
    <w:rsid w:val="00F15813"/>
    <w:rsid w:val="00F16224"/>
    <w:rsid w:val="00F16D2B"/>
    <w:rsid w:val="00F214E2"/>
    <w:rsid w:val="00F22A6C"/>
    <w:rsid w:val="00F22E92"/>
    <w:rsid w:val="00F23917"/>
    <w:rsid w:val="00F273F4"/>
    <w:rsid w:val="00F341C4"/>
    <w:rsid w:val="00F37D25"/>
    <w:rsid w:val="00F41A8A"/>
    <w:rsid w:val="00F43172"/>
    <w:rsid w:val="00F437CD"/>
    <w:rsid w:val="00F44679"/>
    <w:rsid w:val="00F44D50"/>
    <w:rsid w:val="00F44E9D"/>
    <w:rsid w:val="00F45352"/>
    <w:rsid w:val="00F52868"/>
    <w:rsid w:val="00F53DF1"/>
    <w:rsid w:val="00F54615"/>
    <w:rsid w:val="00F55420"/>
    <w:rsid w:val="00F55754"/>
    <w:rsid w:val="00F57C74"/>
    <w:rsid w:val="00F60569"/>
    <w:rsid w:val="00F64459"/>
    <w:rsid w:val="00F64E41"/>
    <w:rsid w:val="00F72A89"/>
    <w:rsid w:val="00F72C4D"/>
    <w:rsid w:val="00F74285"/>
    <w:rsid w:val="00F7485D"/>
    <w:rsid w:val="00F77B44"/>
    <w:rsid w:val="00F8078B"/>
    <w:rsid w:val="00F82EE7"/>
    <w:rsid w:val="00F845E6"/>
    <w:rsid w:val="00F90E67"/>
    <w:rsid w:val="00F9460E"/>
    <w:rsid w:val="00F9665B"/>
    <w:rsid w:val="00F97D48"/>
    <w:rsid w:val="00FA2346"/>
    <w:rsid w:val="00FA50A5"/>
    <w:rsid w:val="00FB53A6"/>
    <w:rsid w:val="00FB552D"/>
    <w:rsid w:val="00FB60E6"/>
    <w:rsid w:val="00FB70A1"/>
    <w:rsid w:val="00FB7402"/>
    <w:rsid w:val="00FC1878"/>
    <w:rsid w:val="00FC657C"/>
    <w:rsid w:val="00FC6DE9"/>
    <w:rsid w:val="00FC7D22"/>
    <w:rsid w:val="00FD0C61"/>
    <w:rsid w:val="00FD12E2"/>
    <w:rsid w:val="00FD27A4"/>
    <w:rsid w:val="00FD40BD"/>
    <w:rsid w:val="00FD7064"/>
    <w:rsid w:val="00FE2D0D"/>
    <w:rsid w:val="00FE374C"/>
    <w:rsid w:val="00FE3B05"/>
    <w:rsid w:val="00FE47A5"/>
    <w:rsid w:val="00FE5267"/>
    <w:rsid w:val="00FE5CC8"/>
    <w:rsid w:val="00FF0105"/>
    <w:rsid w:val="00FF28B3"/>
    <w:rsid w:val="00FF3457"/>
    <w:rsid w:val="00FF3879"/>
    <w:rsid w:val="00FF4189"/>
    <w:rsid w:val="01A34805"/>
    <w:rsid w:val="01A8730E"/>
    <w:rsid w:val="01AC3D49"/>
    <w:rsid w:val="01FC54ED"/>
    <w:rsid w:val="02614F94"/>
    <w:rsid w:val="02931E56"/>
    <w:rsid w:val="02B32C00"/>
    <w:rsid w:val="02C06B58"/>
    <w:rsid w:val="02E779DF"/>
    <w:rsid w:val="02F02ADD"/>
    <w:rsid w:val="02F06F33"/>
    <w:rsid w:val="037C302F"/>
    <w:rsid w:val="046A0E85"/>
    <w:rsid w:val="046B41E4"/>
    <w:rsid w:val="04AB40FB"/>
    <w:rsid w:val="04B327F2"/>
    <w:rsid w:val="05611F5B"/>
    <w:rsid w:val="056165A8"/>
    <w:rsid w:val="05D7032E"/>
    <w:rsid w:val="05F5119C"/>
    <w:rsid w:val="05FD3BF0"/>
    <w:rsid w:val="06037549"/>
    <w:rsid w:val="07366822"/>
    <w:rsid w:val="074E174F"/>
    <w:rsid w:val="07AC0777"/>
    <w:rsid w:val="07AF1EAB"/>
    <w:rsid w:val="07D17DDA"/>
    <w:rsid w:val="07D3289C"/>
    <w:rsid w:val="07E91777"/>
    <w:rsid w:val="082C3238"/>
    <w:rsid w:val="08544001"/>
    <w:rsid w:val="08CB7B51"/>
    <w:rsid w:val="08D6430E"/>
    <w:rsid w:val="08D70C4B"/>
    <w:rsid w:val="08E90E67"/>
    <w:rsid w:val="09DA5417"/>
    <w:rsid w:val="09DA6299"/>
    <w:rsid w:val="0A116B8A"/>
    <w:rsid w:val="0A441DF3"/>
    <w:rsid w:val="0A826574"/>
    <w:rsid w:val="0AC542AE"/>
    <w:rsid w:val="0B792E0B"/>
    <w:rsid w:val="0B9E7421"/>
    <w:rsid w:val="0BC76293"/>
    <w:rsid w:val="0BDE0087"/>
    <w:rsid w:val="0BE72148"/>
    <w:rsid w:val="0C8461B0"/>
    <w:rsid w:val="0C994EBE"/>
    <w:rsid w:val="0D1276E2"/>
    <w:rsid w:val="0D2E5691"/>
    <w:rsid w:val="0D336C84"/>
    <w:rsid w:val="0D6516C5"/>
    <w:rsid w:val="0D675E7E"/>
    <w:rsid w:val="0D883B42"/>
    <w:rsid w:val="0D9C74EB"/>
    <w:rsid w:val="0E5250E4"/>
    <w:rsid w:val="0EBE2036"/>
    <w:rsid w:val="0F124CDF"/>
    <w:rsid w:val="0F7F174F"/>
    <w:rsid w:val="0FDD1838"/>
    <w:rsid w:val="103A34B7"/>
    <w:rsid w:val="10437AAD"/>
    <w:rsid w:val="10495EE1"/>
    <w:rsid w:val="10C307E2"/>
    <w:rsid w:val="111131AB"/>
    <w:rsid w:val="11B45F3B"/>
    <w:rsid w:val="11BC33EB"/>
    <w:rsid w:val="12272C0D"/>
    <w:rsid w:val="12997F32"/>
    <w:rsid w:val="12B55F56"/>
    <w:rsid w:val="131D034D"/>
    <w:rsid w:val="135E4A12"/>
    <w:rsid w:val="13893948"/>
    <w:rsid w:val="13BB36C2"/>
    <w:rsid w:val="13BB71A5"/>
    <w:rsid w:val="140524DC"/>
    <w:rsid w:val="140619B1"/>
    <w:rsid w:val="14225448"/>
    <w:rsid w:val="151D0EAF"/>
    <w:rsid w:val="15214232"/>
    <w:rsid w:val="152741DC"/>
    <w:rsid w:val="15983721"/>
    <w:rsid w:val="163E7B38"/>
    <w:rsid w:val="164820C5"/>
    <w:rsid w:val="16603A59"/>
    <w:rsid w:val="16A02FE6"/>
    <w:rsid w:val="16B26320"/>
    <w:rsid w:val="16B93950"/>
    <w:rsid w:val="16C75D28"/>
    <w:rsid w:val="16CF7BB0"/>
    <w:rsid w:val="16DE3E4A"/>
    <w:rsid w:val="16ED58F1"/>
    <w:rsid w:val="171D4AD5"/>
    <w:rsid w:val="1750621B"/>
    <w:rsid w:val="1773595F"/>
    <w:rsid w:val="177B7067"/>
    <w:rsid w:val="177F5668"/>
    <w:rsid w:val="179E326D"/>
    <w:rsid w:val="17A843FD"/>
    <w:rsid w:val="17BF433F"/>
    <w:rsid w:val="17DC149E"/>
    <w:rsid w:val="181E2472"/>
    <w:rsid w:val="183571F1"/>
    <w:rsid w:val="18596275"/>
    <w:rsid w:val="18A23698"/>
    <w:rsid w:val="18BC4EA8"/>
    <w:rsid w:val="18D12173"/>
    <w:rsid w:val="190B0918"/>
    <w:rsid w:val="193C52A5"/>
    <w:rsid w:val="193E22D1"/>
    <w:rsid w:val="19486FEA"/>
    <w:rsid w:val="19786006"/>
    <w:rsid w:val="19884945"/>
    <w:rsid w:val="19DB636D"/>
    <w:rsid w:val="19EC5E50"/>
    <w:rsid w:val="1A113277"/>
    <w:rsid w:val="1A403FE9"/>
    <w:rsid w:val="1AC6676B"/>
    <w:rsid w:val="1B2246DF"/>
    <w:rsid w:val="1B332B42"/>
    <w:rsid w:val="1B3E47E9"/>
    <w:rsid w:val="1B8832B1"/>
    <w:rsid w:val="1B8963D3"/>
    <w:rsid w:val="1BB75DAF"/>
    <w:rsid w:val="1BBE6445"/>
    <w:rsid w:val="1BDA1F90"/>
    <w:rsid w:val="1BF116E4"/>
    <w:rsid w:val="1C2B6B62"/>
    <w:rsid w:val="1C312204"/>
    <w:rsid w:val="1C8F760B"/>
    <w:rsid w:val="1CDE64D8"/>
    <w:rsid w:val="1D983318"/>
    <w:rsid w:val="1DA87232"/>
    <w:rsid w:val="1DD55F6A"/>
    <w:rsid w:val="1DE853C5"/>
    <w:rsid w:val="1DFE0D0E"/>
    <w:rsid w:val="1E092DCB"/>
    <w:rsid w:val="1E36109D"/>
    <w:rsid w:val="1E4304B0"/>
    <w:rsid w:val="1EEE0FF1"/>
    <w:rsid w:val="1EF749E5"/>
    <w:rsid w:val="1F71234A"/>
    <w:rsid w:val="1FEF1ECF"/>
    <w:rsid w:val="201976E2"/>
    <w:rsid w:val="203543F2"/>
    <w:rsid w:val="209F402E"/>
    <w:rsid w:val="210543F0"/>
    <w:rsid w:val="213B7C7A"/>
    <w:rsid w:val="21943DB6"/>
    <w:rsid w:val="21944E5B"/>
    <w:rsid w:val="219E4A8C"/>
    <w:rsid w:val="21D84CD6"/>
    <w:rsid w:val="222D2BFB"/>
    <w:rsid w:val="22301A0B"/>
    <w:rsid w:val="22384112"/>
    <w:rsid w:val="223A2BEF"/>
    <w:rsid w:val="228B11B3"/>
    <w:rsid w:val="22DE1207"/>
    <w:rsid w:val="231733EB"/>
    <w:rsid w:val="23261D33"/>
    <w:rsid w:val="23537B2C"/>
    <w:rsid w:val="2378673D"/>
    <w:rsid w:val="238D0FB4"/>
    <w:rsid w:val="23AE6D9F"/>
    <w:rsid w:val="24257259"/>
    <w:rsid w:val="248F649B"/>
    <w:rsid w:val="24F6791D"/>
    <w:rsid w:val="24FE59D2"/>
    <w:rsid w:val="25367424"/>
    <w:rsid w:val="25467D85"/>
    <w:rsid w:val="25503077"/>
    <w:rsid w:val="255F31A6"/>
    <w:rsid w:val="25781413"/>
    <w:rsid w:val="25BA20A0"/>
    <w:rsid w:val="25CD02F8"/>
    <w:rsid w:val="25EE5A5D"/>
    <w:rsid w:val="263C39C9"/>
    <w:rsid w:val="264B12F8"/>
    <w:rsid w:val="267B55B5"/>
    <w:rsid w:val="26AF6400"/>
    <w:rsid w:val="273117F2"/>
    <w:rsid w:val="27497FC4"/>
    <w:rsid w:val="27645DA7"/>
    <w:rsid w:val="27C17C28"/>
    <w:rsid w:val="2893513B"/>
    <w:rsid w:val="289C17C3"/>
    <w:rsid w:val="28A21751"/>
    <w:rsid w:val="28A5779E"/>
    <w:rsid w:val="28E07BA1"/>
    <w:rsid w:val="28E92861"/>
    <w:rsid w:val="29087D8E"/>
    <w:rsid w:val="292F12C8"/>
    <w:rsid w:val="29967432"/>
    <w:rsid w:val="2A7D127A"/>
    <w:rsid w:val="2A821BE3"/>
    <w:rsid w:val="2AA7465C"/>
    <w:rsid w:val="2B2A31B0"/>
    <w:rsid w:val="2B404918"/>
    <w:rsid w:val="2B545E13"/>
    <w:rsid w:val="2B646623"/>
    <w:rsid w:val="2B6526BF"/>
    <w:rsid w:val="2BC86D09"/>
    <w:rsid w:val="2BD24A89"/>
    <w:rsid w:val="2BF21AC8"/>
    <w:rsid w:val="2C37539C"/>
    <w:rsid w:val="2C4901D1"/>
    <w:rsid w:val="2C86225D"/>
    <w:rsid w:val="2D0D6E35"/>
    <w:rsid w:val="2DA77F54"/>
    <w:rsid w:val="2DAF36A3"/>
    <w:rsid w:val="2DF345F0"/>
    <w:rsid w:val="2E233992"/>
    <w:rsid w:val="2E2574BF"/>
    <w:rsid w:val="2E6C2A80"/>
    <w:rsid w:val="2EB26C20"/>
    <w:rsid w:val="2EC01143"/>
    <w:rsid w:val="2F602997"/>
    <w:rsid w:val="2F64717B"/>
    <w:rsid w:val="2F647D82"/>
    <w:rsid w:val="2FF120D3"/>
    <w:rsid w:val="2FFA458F"/>
    <w:rsid w:val="30375C50"/>
    <w:rsid w:val="30936FEE"/>
    <w:rsid w:val="313D265B"/>
    <w:rsid w:val="325B51E4"/>
    <w:rsid w:val="32B63B34"/>
    <w:rsid w:val="32E97DF4"/>
    <w:rsid w:val="3318316D"/>
    <w:rsid w:val="337C7920"/>
    <w:rsid w:val="33E02D38"/>
    <w:rsid w:val="33F74D13"/>
    <w:rsid w:val="340957AC"/>
    <w:rsid w:val="34E15D8A"/>
    <w:rsid w:val="34E909F4"/>
    <w:rsid w:val="34F32CD7"/>
    <w:rsid w:val="351A10EA"/>
    <w:rsid w:val="351F4F93"/>
    <w:rsid w:val="35D34790"/>
    <w:rsid w:val="360D5BA8"/>
    <w:rsid w:val="360F27E6"/>
    <w:rsid w:val="3623732E"/>
    <w:rsid w:val="365A75B2"/>
    <w:rsid w:val="365D469E"/>
    <w:rsid w:val="36B161FC"/>
    <w:rsid w:val="36B16730"/>
    <w:rsid w:val="36B61C2A"/>
    <w:rsid w:val="36C46E46"/>
    <w:rsid w:val="36DB7345"/>
    <w:rsid w:val="36EA024C"/>
    <w:rsid w:val="36F26117"/>
    <w:rsid w:val="3709636F"/>
    <w:rsid w:val="37133C8D"/>
    <w:rsid w:val="377F5610"/>
    <w:rsid w:val="379052F1"/>
    <w:rsid w:val="37A73FB1"/>
    <w:rsid w:val="37BC7DE6"/>
    <w:rsid w:val="38A76EB9"/>
    <w:rsid w:val="39141D81"/>
    <w:rsid w:val="39E03B1E"/>
    <w:rsid w:val="3A717229"/>
    <w:rsid w:val="3A7A1E2E"/>
    <w:rsid w:val="3AAD22DF"/>
    <w:rsid w:val="3AAF2ABE"/>
    <w:rsid w:val="3AEC68DA"/>
    <w:rsid w:val="3B04624F"/>
    <w:rsid w:val="3B1112B0"/>
    <w:rsid w:val="3B162565"/>
    <w:rsid w:val="3B4064D5"/>
    <w:rsid w:val="3BDD7246"/>
    <w:rsid w:val="3C0E61D6"/>
    <w:rsid w:val="3C461B18"/>
    <w:rsid w:val="3C9C58DF"/>
    <w:rsid w:val="3CA85E50"/>
    <w:rsid w:val="3CC66654"/>
    <w:rsid w:val="3CD423F2"/>
    <w:rsid w:val="3CE6621A"/>
    <w:rsid w:val="3CED1440"/>
    <w:rsid w:val="3CFB1109"/>
    <w:rsid w:val="3D3F6F8E"/>
    <w:rsid w:val="3D730F22"/>
    <w:rsid w:val="3D826E7B"/>
    <w:rsid w:val="3DB32C09"/>
    <w:rsid w:val="3E4E021D"/>
    <w:rsid w:val="3E76265F"/>
    <w:rsid w:val="3EFD2C0A"/>
    <w:rsid w:val="3F0F2B74"/>
    <w:rsid w:val="3F244FDD"/>
    <w:rsid w:val="3F515931"/>
    <w:rsid w:val="3F565166"/>
    <w:rsid w:val="3FAF0175"/>
    <w:rsid w:val="403E2589"/>
    <w:rsid w:val="40406A1D"/>
    <w:rsid w:val="409A364F"/>
    <w:rsid w:val="40AD04DC"/>
    <w:rsid w:val="40BB634F"/>
    <w:rsid w:val="40C34D92"/>
    <w:rsid w:val="40F06C16"/>
    <w:rsid w:val="4114718C"/>
    <w:rsid w:val="41654F2B"/>
    <w:rsid w:val="41C96211"/>
    <w:rsid w:val="41D3246E"/>
    <w:rsid w:val="41D65EDD"/>
    <w:rsid w:val="41E719A3"/>
    <w:rsid w:val="42076B60"/>
    <w:rsid w:val="42643C9D"/>
    <w:rsid w:val="426E2AA4"/>
    <w:rsid w:val="42BD5106"/>
    <w:rsid w:val="4312357D"/>
    <w:rsid w:val="43B0141E"/>
    <w:rsid w:val="43F34BCC"/>
    <w:rsid w:val="43F545C9"/>
    <w:rsid w:val="4426109F"/>
    <w:rsid w:val="444703F3"/>
    <w:rsid w:val="44DD58BE"/>
    <w:rsid w:val="44EA2984"/>
    <w:rsid w:val="453E07F7"/>
    <w:rsid w:val="455458A2"/>
    <w:rsid w:val="45EE2B51"/>
    <w:rsid w:val="45F5184A"/>
    <w:rsid w:val="46231C42"/>
    <w:rsid w:val="465A2DAD"/>
    <w:rsid w:val="4661798D"/>
    <w:rsid w:val="46AB2B3A"/>
    <w:rsid w:val="46AD24B9"/>
    <w:rsid w:val="4725014F"/>
    <w:rsid w:val="474358CD"/>
    <w:rsid w:val="47665CA6"/>
    <w:rsid w:val="479456D2"/>
    <w:rsid w:val="480822FD"/>
    <w:rsid w:val="48113FB7"/>
    <w:rsid w:val="481E1E96"/>
    <w:rsid w:val="482603F3"/>
    <w:rsid w:val="4846014E"/>
    <w:rsid w:val="48512CC3"/>
    <w:rsid w:val="48B70AE6"/>
    <w:rsid w:val="48D258E8"/>
    <w:rsid w:val="48E704DA"/>
    <w:rsid w:val="48F82409"/>
    <w:rsid w:val="49083F81"/>
    <w:rsid w:val="4A1619FD"/>
    <w:rsid w:val="4A4717E4"/>
    <w:rsid w:val="4A686F42"/>
    <w:rsid w:val="4A9663FA"/>
    <w:rsid w:val="4ACD1B3D"/>
    <w:rsid w:val="4B821904"/>
    <w:rsid w:val="4BD3780E"/>
    <w:rsid w:val="4BDB4380"/>
    <w:rsid w:val="4CB44A95"/>
    <w:rsid w:val="4D20556F"/>
    <w:rsid w:val="4D5213D6"/>
    <w:rsid w:val="4D541651"/>
    <w:rsid w:val="4D647A53"/>
    <w:rsid w:val="4D7671F6"/>
    <w:rsid w:val="4DA86EDE"/>
    <w:rsid w:val="4DCB2D6D"/>
    <w:rsid w:val="4DEF39D6"/>
    <w:rsid w:val="4E0C290C"/>
    <w:rsid w:val="4E4E40B1"/>
    <w:rsid w:val="4E8D42E9"/>
    <w:rsid w:val="4EAD150E"/>
    <w:rsid w:val="4F0A3BFF"/>
    <w:rsid w:val="4F15558E"/>
    <w:rsid w:val="4F73135D"/>
    <w:rsid w:val="4F875420"/>
    <w:rsid w:val="4F8A0C13"/>
    <w:rsid w:val="4FBE6C63"/>
    <w:rsid w:val="4FD641DD"/>
    <w:rsid w:val="4FE259D7"/>
    <w:rsid w:val="4FF30846"/>
    <w:rsid w:val="4FF57980"/>
    <w:rsid w:val="50383388"/>
    <w:rsid w:val="50865826"/>
    <w:rsid w:val="509161AB"/>
    <w:rsid w:val="50A078EC"/>
    <w:rsid w:val="50BF72C0"/>
    <w:rsid w:val="518871E9"/>
    <w:rsid w:val="51974184"/>
    <w:rsid w:val="51DB21BF"/>
    <w:rsid w:val="51E33248"/>
    <w:rsid w:val="52041D1C"/>
    <w:rsid w:val="523C31C9"/>
    <w:rsid w:val="524E501F"/>
    <w:rsid w:val="525D03A9"/>
    <w:rsid w:val="52816CBC"/>
    <w:rsid w:val="52A2745C"/>
    <w:rsid w:val="52C2781D"/>
    <w:rsid w:val="52E73B34"/>
    <w:rsid w:val="532C4DCA"/>
    <w:rsid w:val="53794BF9"/>
    <w:rsid w:val="53BB7EFA"/>
    <w:rsid w:val="53EF1E90"/>
    <w:rsid w:val="541002D8"/>
    <w:rsid w:val="54EE3DEB"/>
    <w:rsid w:val="554D0DD6"/>
    <w:rsid w:val="556D01CA"/>
    <w:rsid w:val="5572737D"/>
    <w:rsid w:val="55A60EFA"/>
    <w:rsid w:val="55AD71E3"/>
    <w:rsid w:val="55E626F2"/>
    <w:rsid w:val="55EF6458"/>
    <w:rsid w:val="563924B3"/>
    <w:rsid w:val="56445AD4"/>
    <w:rsid w:val="564E38E1"/>
    <w:rsid w:val="56521A0A"/>
    <w:rsid w:val="5679746F"/>
    <w:rsid w:val="567A1D47"/>
    <w:rsid w:val="567D6DE9"/>
    <w:rsid w:val="57341959"/>
    <w:rsid w:val="575D4030"/>
    <w:rsid w:val="57622198"/>
    <w:rsid w:val="57E5212F"/>
    <w:rsid w:val="5826042F"/>
    <w:rsid w:val="583B5465"/>
    <w:rsid w:val="584B4AB3"/>
    <w:rsid w:val="58D149E5"/>
    <w:rsid w:val="5902083B"/>
    <w:rsid w:val="592B3C53"/>
    <w:rsid w:val="594E0503"/>
    <w:rsid w:val="599008A7"/>
    <w:rsid w:val="59904EBF"/>
    <w:rsid w:val="59A44F21"/>
    <w:rsid w:val="59AB0955"/>
    <w:rsid w:val="59B33ECE"/>
    <w:rsid w:val="59E967E3"/>
    <w:rsid w:val="5A0B2B95"/>
    <w:rsid w:val="5A1C6404"/>
    <w:rsid w:val="5A2C21F1"/>
    <w:rsid w:val="5A424624"/>
    <w:rsid w:val="5ADC5149"/>
    <w:rsid w:val="5AF53A87"/>
    <w:rsid w:val="5B555CB9"/>
    <w:rsid w:val="5B7B2CA9"/>
    <w:rsid w:val="5B857E0A"/>
    <w:rsid w:val="5B9B6D5A"/>
    <w:rsid w:val="5BC44113"/>
    <w:rsid w:val="5BFD77FB"/>
    <w:rsid w:val="5C0204FD"/>
    <w:rsid w:val="5C06347D"/>
    <w:rsid w:val="5C095980"/>
    <w:rsid w:val="5C507CD3"/>
    <w:rsid w:val="5C9468D8"/>
    <w:rsid w:val="5CDF79EE"/>
    <w:rsid w:val="5D1531BA"/>
    <w:rsid w:val="5D6920F3"/>
    <w:rsid w:val="5D816BF4"/>
    <w:rsid w:val="5D88776B"/>
    <w:rsid w:val="5D9559DF"/>
    <w:rsid w:val="5D966CDA"/>
    <w:rsid w:val="5DA95B70"/>
    <w:rsid w:val="5DB14BBA"/>
    <w:rsid w:val="5DE932E7"/>
    <w:rsid w:val="5DFE187C"/>
    <w:rsid w:val="5E7C7EF9"/>
    <w:rsid w:val="5E8A73D5"/>
    <w:rsid w:val="5EA91AD7"/>
    <w:rsid w:val="5EE71B3A"/>
    <w:rsid w:val="5F4D7CB0"/>
    <w:rsid w:val="5F5E0D33"/>
    <w:rsid w:val="5F666886"/>
    <w:rsid w:val="5F810C07"/>
    <w:rsid w:val="5FE24A11"/>
    <w:rsid w:val="608B4F5E"/>
    <w:rsid w:val="6092086D"/>
    <w:rsid w:val="609D004D"/>
    <w:rsid w:val="609E0568"/>
    <w:rsid w:val="60A05A78"/>
    <w:rsid w:val="60FF6DCC"/>
    <w:rsid w:val="61BD5192"/>
    <w:rsid w:val="626A1EF3"/>
    <w:rsid w:val="63AA4FA1"/>
    <w:rsid w:val="643746DA"/>
    <w:rsid w:val="6490157A"/>
    <w:rsid w:val="64CE2FBA"/>
    <w:rsid w:val="64D427F8"/>
    <w:rsid w:val="651811B2"/>
    <w:rsid w:val="653B0D8E"/>
    <w:rsid w:val="653C7E28"/>
    <w:rsid w:val="6580030E"/>
    <w:rsid w:val="65B3164D"/>
    <w:rsid w:val="65F75DA9"/>
    <w:rsid w:val="66176167"/>
    <w:rsid w:val="66190956"/>
    <w:rsid w:val="664B1C51"/>
    <w:rsid w:val="66520F76"/>
    <w:rsid w:val="674B2C73"/>
    <w:rsid w:val="67B049D8"/>
    <w:rsid w:val="67C31EAE"/>
    <w:rsid w:val="682D1A51"/>
    <w:rsid w:val="68862C9D"/>
    <w:rsid w:val="68C77149"/>
    <w:rsid w:val="68DE6DAC"/>
    <w:rsid w:val="68F866D2"/>
    <w:rsid w:val="6912233C"/>
    <w:rsid w:val="69350CAE"/>
    <w:rsid w:val="6954706E"/>
    <w:rsid w:val="69724672"/>
    <w:rsid w:val="69845BA5"/>
    <w:rsid w:val="69942B70"/>
    <w:rsid w:val="6A004184"/>
    <w:rsid w:val="6A742355"/>
    <w:rsid w:val="6AAB3712"/>
    <w:rsid w:val="6AE66104"/>
    <w:rsid w:val="6AFB6323"/>
    <w:rsid w:val="6B355AC7"/>
    <w:rsid w:val="6B84600B"/>
    <w:rsid w:val="6B9A6441"/>
    <w:rsid w:val="6B9B5A10"/>
    <w:rsid w:val="6BA442DD"/>
    <w:rsid w:val="6BCF30E3"/>
    <w:rsid w:val="6BEB06A8"/>
    <w:rsid w:val="6BF863D7"/>
    <w:rsid w:val="6C2F4D46"/>
    <w:rsid w:val="6C4D187B"/>
    <w:rsid w:val="6C8E0B05"/>
    <w:rsid w:val="6D474261"/>
    <w:rsid w:val="6DA46F1D"/>
    <w:rsid w:val="6E1863DC"/>
    <w:rsid w:val="6E3B5F6B"/>
    <w:rsid w:val="6E5620DC"/>
    <w:rsid w:val="6E794BCD"/>
    <w:rsid w:val="6ED07EFC"/>
    <w:rsid w:val="6F10544D"/>
    <w:rsid w:val="6F737041"/>
    <w:rsid w:val="6FA14243"/>
    <w:rsid w:val="706211C6"/>
    <w:rsid w:val="70664DD5"/>
    <w:rsid w:val="70AC3F78"/>
    <w:rsid w:val="71685DAD"/>
    <w:rsid w:val="71816442"/>
    <w:rsid w:val="719A2146"/>
    <w:rsid w:val="71C571E8"/>
    <w:rsid w:val="71D10379"/>
    <w:rsid w:val="720007CC"/>
    <w:rsid w:val="72040C8A"/>
    <w:rsid w:val="72057FB8"/>
    <w:rsid w:val="7210516A"/>
    <w:rsid w:val="723832BD"/>
    <w:rsid w:val="723D2D95"/>
    <w:rsid w:val="7256401C"/>
    <w:rsid w:val="726E104D"/>
    <w:rsid w:val="72806FC4"/>
    <w:rsid w:val="72BA626E"/>
    <w:rsid w:val="72DD02EE"/>
    <w:rsid w:val="72ED34B0"/>
    <w:rsid w:val="73516D6E"/>
    <w:rsid w:val="73626F27"/>
    <w:rsid w:val="73952C88"/>
    <w:rsid w:val="73A2593F"/>
    <w:rsid w:val="73C403F9"/>
    <w:rsid w:val="742B17F1"/>
    <w:rsid w:val="743B6A9D"/>
    <w:rsid w:val="74645F87"/>
    <w:rsid w:val="748370EB"/>
    <w:rsid w:val="74D71DB6"/>
    <w:rsid w:val="74D96883"/>
    <w:rsid w:val="75703C85"/>
    <w:rsid w:val="75D53E6C"/>
    <w:rsid w:val="76085468"/>
    <w:rsid w:val="76355DB2"/>
    <w:rsid w:val="768B2594"/>
    <w:rsid w:val="77224F4B"/>
    <w:rsid w:val="77234E86"/>
    <w:rsid w:val="778800AE"/>
    <w:rsid w:val="77C049BF"/>
    <w:rsid w:val="77DF5108"/>
    <w:rsid w:val="78290D89"/>
    <w:rsid w:val="784D6DC5"/>
    <w:rsid w:val="788A1A97"/>
    <w:rsid w:val="78E77FBA"/>
    <w:rsid w:val="79262C98"/>
    <w:rsid w:val="7983006E"/>
    <w:rsid w:val="798F48FD"/>
    <w:rsid w:val="79CC7A0E"/>
    <w:rsid w:val="79FD5777"/>
    <w:rsid w:val="7A022F18"/>
    <w:rsid w:val="7A2157D3"/>
    <w:rsid w:val="7A2C0170"/>
    <w:rsid w:val="7A776319"/>
    <w:rsid w:val="7A7A22D9"/>
    <w:rsid w:val="7A885D79"/>
    <w:rsid w:val="7ADA600B"/>
    <w:rsid w:val="7B2E1080"/>
    <w:rsid w:val="7B705728"/>
    <w:rsid w:val="7BF37DB8"/>
    <w:rsid w:val="7C6454EF"/>
    <w:rsid w:val="7C6E0D47"/>
    <w:rsid w:val="7C9D38A4"/>
    <w:rsid w:val="7CB10FC0"/>
    <w:rsid w:val="7CD662C0"/>
    <w:rsid w:val="7CDE5175"/>
    <w:rsid w:val="7CF63A4C"/>
    <w:rsid w:val="7D0029A7"/>
    <w:rsid w:val="7D363F24"/>
    <w:rsid w:val="7DF87F78"/>
    <w:rsid w:val="7E177712"/>
    <w:rsid w:val="7E44298D"/>
    <w:rsid w:val="7E4C3E18"/>
    <w:rsid w:val="7E4C6A6A"/>
    <w:rsid w:val="7E546067"/>
    <w:rsid w:val="7E590B0F"/>
    <w:rsid w:val="7E7B3D65"/>
    <w:rsid w:val="7E855F4A"/>
    <w:rsid w:val="7EAF17CC"/>
    <w:rsid w:val="7EB047E5"/>
    <w:rsid w:val="7EB54F46"/>
    <w:rsid w:val="7EBE2D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197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locked="1" w:uiPriority="9" w:unhideWhenUsed="1" w:qFormat="1"/>
    <w:lsdException w:name="heading 4" w:locked="1" w:uiPriority="9" w:unhideWhenUsed="1" w:qFormat="1"/>
    <w:lsdException w:name="heading 5" w:locked="1" w:uiPriority="9" w:unhideWhenUsed="1" w:qFormat="1"/>
    <w:lsdException w:name="heading 6" w:locked="1" w:uiPriority="9" w:unhideWhenUsed="1" w:qFormat="1"/>
    <w:lsdException w:name="heading 7" w:locked="1" w:uiPriority="9" w:unhideWhenUsed="1" w:qFormat="1"/>
    <w:lsdException w:name="heading 8" w:locked="1" w:uiPriority="9" w:unhideWhenUsed="1" w:qFormat="1"/>
    <w:lsdException w:name="heading 9" w:locked="1" w:uiPriority="9" w:unhideWhenUsed="1"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qFormat="1"/>
    <w:lsdException w:name="toc 2" w:semiHidden="0" w:qFormat="1"/>
    <w:lsdException w:name="toc 3" w:semiHidden="0" w:qFormat="1"/>
    <w:lsdException w:name="toc 4" w:semiHidden="0" w:qFormat="1"/>
    <w:lsdException w:name="toc 5" w:semiHidden="0" w:qFormat="1"/>
    <w:lsdException w:name="toc 6" w:semiHidden="0" w:qFormat="1"/>
    <w:lsdException w:name="toc 7" w:semiHidden="0" w:qFormat="1"/>
    <w:lsdException w:name="toc 8" w:semiHidden="0" w:qFormat="1"/>
    <w:lsdException w:name="toc 9" w:semiHidden="0" w:qFormat="1"/>
    <w:lsdException w:name="Normal Indent" w:locked="1" w:unhideWhenUsed="1"/>
    <w:lsdException w:name="footnote text" w:locked="1" w:unhideWhenUsed="1"/>
    <w:lsdException w:name="annotation text" w:qFormat="1"/>
    <w:lsdException w:name="header" w:semiHidden="0" w:qFormat="1"/>
    <w:lsdException w:name="footer" w:semiHidden="0" w:qFormat="1"/>
    <w:lsdException w:name="index heading" w:locked="1" w:unhideWhenUsed="1"/>
    <w:lsdException w:name="caption" w:locked="1" w:uiPriority="35"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qFormat="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locked="1" w:semiHidden="0" w:uiPriority="10" w:qFormat="1"/>
    <w:lsdException w:name="Closing" w:locked="1" w:unhideWhenUsed="1"/>
    <w:lsdException w:name="Signature" w:locked="1" w:unhideWhenUsed="1"/>
    <w:lsdException w:name="Default Paragraph Font" w:uiPriority="1" w:unhideWhenUsed="1" w:qFormat="1"/>
    <w:lsdException w:name="Body Text" w:semiHidden="0" w:qFormat="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locked="1" w:semiHidden="0" w:uiPriority="11" w:qFormat="1"/>
    <w:lsdException w:name="Salutation" w:locked="1" w:unhideWhenUsed="1"/>
    <w:lsdException w:name="Date" w:semiHidden="0" w:qFormat="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semiHidden="0" w:qFormat="1"/>
    <w:lsdException w:name="FollowedHyperlink" w:locked="1" w:unhideWhenUsed="1"/>
    <w:lsdException w:name="Strong" w:locked="1" w:semiHidden="0" w:uiPriority="22" w:qFormat="1"/>
    <w:lsdException w:name="Emphasis" w:locked="1" w:semiHidden="0" w:uiPriority="20" w:qFormat="1"/>
    <w:lsdException w:name="Document Map" w:locked="1" w:unhideWhenUsed="1"/>
    <w:lsdException w:name="Plain Text" w:locked="1" w:unhideWhenUsed="1"/>
    <w:lsdException w:name="E-mail Signature" w:locked="1" w:unhideWhenUsed="1"/>
    <w:lsdException w:name="HTML Top of Form" w:unhideWhenUsed="1"/>
    <w:lsdException w:name="HTML Bottom of Form" w:unhideWhenUsed="1"/>
    <w:lsdException w:name="Normal (Web)" w:qFormat="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unhideWhenUsed="1" w:qFormat="1"/>
    <w:lsdException w:name="annotation subject" w:qFormat="1"/>
    <w:lsdException w:name="No List" w:unhideWhenUsed="1"/>
    <w:lsdException w:name="Outline List 1" w:unhideWhenUsed="1"/>
    <w:lsdException w:name="Outline List 2" w:unhideWhenUsed="1"/>
    <w:lsdException w:name="Outline List 3"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qFormat="1"/>
    <w:lsdException w:name="Table Grid" w:semiHidden="0" w:qFormat="1"/>
    <w:lsdException w:name="Table Theme" w:locked="1" w:unhideWhenUsed="1"/>
    <w:lsdException w:name="No Spacing" w:semiHidden="0"/>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lsdException w:name="Intense Quote" w:semiHidden="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pPr>
      <w:widowControl w:val="0"/>
      <w:autoSpaceDE w:val="0"/>
      <w:autoSpaceDN w:val="0"/>
    </w:pPr>
    <w:rPr>
      <w:rFonts w:ascii="仿宋" w:eastAsia="仿宋" w:hAnsi="仿宋" w:cs="仿宋"/>
      <w:sz w:val="22"/>
      <w:szCs w:val="22"/>
      <w:lang w:val="zh-CN"/>
    </w:rPr>
  </w:style>
  <w:style w:type="paragraph" w:styleId="1">
    <w:name w:val="heading 1"/>
    <w:basedOn w:val="a"/>
    <w:next w:val="a"/>
    <w:link w:val="1Char"/>
    <w:uiPriority w:val="9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uiPriority w:val="9"/>
    <w:semiHidden/>
    <w:unhideWhenUsed/>
    <w:qFormat/>
    <w:locked/>
    <w:pPr>
      <w:keepNext/>
      <w:keepLines/>
      <w:spacing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99"/>
    <w:qFormat/>
    <w:pPr>
      <w:autoSpaceDE/>
      <w:autoSpaceDN/>
      <w:ind w:leftChars="1200" w:left="2520"/>
      <w:jc w:val="both"/>
    </w:pPr>
    <w:rPr>
      <w:rFonts w:ascii="Calibri" w:eastAsia="宋体" w:hAnsi="Calibri" w:cs="Times New Roman"/>
      <w:kern w:val="2"/>
      <w:sz w:val="21"/>
      <w:lang w:val="en-US"/>
    </w:rPr>
  </w:style>
  <w:style w:type="paragraph" w:styleId="a3">
    <w:name w:val="annotation text"/>
    <w:basedOn w:val="a"/>
    <w:link w:val="Char"/>
    <w:uiPriority w:val="99"/>
    <w:semiHidden/>
    <w:qFormat/>
  </w:style>
  <w:style w:type="paragraph" w:styleId="a4">
    <w:name w:val="Body Text"/>
    <w:basedOn w:val="a"/>
    <w:link w:val="Char0"/>
    <w:uiPriority w:val="99"/>
    <w:qFormat/>
    <w:rPr>
      <w:rFonts w:ascii="宋体" w:eastAsia="宋体" w:hAnsi="宋体" w:cs="宋体"/>
      <w:sz w:val="32"/>
      <w:szCs w:val="32"/>
    </w:rPr>
  </w:style>
  <w:style w:type="paragraph" w:styleId="5">
    <w:name w:val="toc 5"/>
    <w:basedOn w:val="a"/>
    <w:next w:val="a"/>
    <w:uiPriority w:val="99"/>
    <w:qFormat/>
    <w:pPr>
      <w:autoSpaceDE/>
      <w:autoSpaceDN/>
      <w:ind w:leftChars="800" w:left="1680"/>
      <w:jc w:val="both"/>
    </w:pPr>
    <w:rPr>
      <w:rFonts w:ascii="Calibri" w:eastAsia="宋体" w:hAnsi="Calibri" w:cs="Times New Roman"/>
      <w:kern w:val="2"/>
      <w:sz w:val="21"/>
      <w:lang w:val="en-US"/>
    </w:rPr>
  </w:style>
  <w:style w:type="paragraph" w:styleId="30">
    <w:name w:val="toc 3"/>
    <w:basedOn w:val="a"/>
    <w:next w:val="a"/>
    <w:uiPriority w:val="99"/>
    <w:qFormat/>
    <w:pPr>
      <w:ind w:leftChars="400" w:left="840"/>
    </w:pPr>
  </w:style>
  <w:style w:type="paragraph" w:styleId="8">
    <w:name w:val="toc 8"/>
    <w:basedOn w:val="a"/>
    <w:next w:val="a"/>
    <w:uiPriority w:val="99"/>
    <w:qFormat/>
    <w:pPr>
      <w:autoSpaceDE/>
      <w:autoSpaceDN/>
      <w:ind w:leftChars="1400" w:left="2940"/>
      <w:jc w:val="both"/>
    </w:pPr>
    <w:rPr>
      <w:rFonts w:ascii="Calibri" w:eastAsia="宋体" w:hAnsi="Calibri" w:cs="Times New Roman"/>
      <w:kern w:val="2"/>
      <w:sz w:val="21"/>
      <w:lang w:val="en-US"/>
    </w:rPr>
  </w:style>
  <w:style w:type="paragraph" w:styleId="a5">
    <w:name w:val="Date"/>
    <w:basedOn w:val="a"/>
    <w:next w:val="a"/>
    <w:link w:val="Char1"/>
    <w:uiPriority w:val="99"/>
    <w:qFormat/>
    <w:pPr>
      <w:ind w:leftChars="2500" w:left="100"/>
    </w:pPr>
  </w:style>
  <w:style w:type="paragraph" w:styleId="a6">
    <w:name w:val="Balloon Text"/>
    <w:basedOn w:val="a"/>
    <w:link w:val="Char2"/>
    <w:uiPriority w:val="99"/>
    <w:semiHidden/>
    <w:qFormat/>
    <w:rPr>
      <w:sz w:val="18"/>
      <w:szCs w:val="18"/>
    </w:rPr>
  </w:style>
  <w:style w:type="paragraph" w:styleId="a7">
    <w:name w:val="footer"/>
    <w:basedOn w:val="a"/>
    <w:link w:val="Char3"/>
    <w:uiPriority w:val="99"/>
    <w:qFormat/>
    <w:pPr>
      <w:tabs>
        <w:tab w:val="center" w:pos="4153"/>
        <w:tab w:val="right" w:pos="8306"/>
      </w:tabs>
      <w:snapToGrid w:val="0"/>
    </w:pPr>
    <w:rPr>
      <w:sz w:val="18"/>
      <w:szCs w:val="18"/>
    </w:rPr>
  </w:style>
  <w:style w:type="paragraph" w:styleId="a8">
    <w:name w:val="header"/>
    <w:basedOn w:val="a"/>
    <w:link w:val="Char4"/>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qFormat/>
  </w:style>
  <w:style w:type="paragraph" w:styleId="4">
    <w:name w:val="toc 4"/>
    <w:basedOn w:val="a"/>
    <w:next w:val="a"/>
    <w:uiPriority w:val="99"/>
    <w:qFormat/>
    <w:pPr>
      <w:autoSpaceDE/>
      <w:autoSpaceDN/>
      <w:ind w:leftChars="600" w:left="1260"/>
      <w:jc w:val="both"/>
    </w:pPr>
    <w:rPr>
      <w:rFonts w:ascii="Calibri" w:eastAsia="宋体" w:hAnsi="Calibri" w:cs="Times New Roman"/>
      <w:kern w:val="2"/>
      <w:sz w:val="21"/>
      <w:lang w:val="en-US"/>
    </w:rPr>
  </w:style>
  <w:style w:type="paragraph" w:styleId="6">
    <w:name w:val="toc 6"/>
    <w:basedOn w:val="a"/>
    <w:next w:val="a"/>
    <w:uiPriority w:val="99"/>
    <w:qFormat/>
    <w:pPr>
      <w:autoSpaceDE/>
      <w:autoSpaceDN/>
      <w:ind w:leftChars="1000" w:left="2100"/>
      <w:jc w:val="both"/>
    </w:pPr>
    <w:rPr>
      <w:rFonts w:ascii="Calibri" w:eastAsia="宋体" w:hAnsi="Calibri" w:cs="Times New Roman"/>
      <w:kern w:val="2"/>
      <w:sz w:val="21"/>
      <w:lang w:val="en-US"/>
    </w:rPr>
  </w:style>
  <w:style w:type="paragraph" w:styleId="20">
    <w:name w:val="toc 2"/>
    <w:basedOn w:val="a"/>
    <w:next w:val="a"/>
    <w:uiPriority w:val="99"/>
    <w:qFormat/>
    <w:pPr>
      <w:ind w:leftChars="200" w:left="420"/>
    </w:pPr>
  </w:style>
  <w:style w:type="paragraph" w:styleId="9">
    <w:name w:val="toc 9"/>
    <w:basedOn w:val="a"/>
    <w:next w:val="a"/>
    <w:uiPriority w:val="99"/>
    <w:qFormat/>
    <w:pPr>
      <w:autoSpaceDE/>
      <w:autoSpaceDN/>
      <w:ind w:leftChars="1600" w:left="3360"/>
      <w:jc w:val="both"/>
    </w:pPr>
    <w:rPr>
      <w:rFonts w:ascii="Calibri" w:eastAsia="宋体" w:hAnsi="Calibri" w:cs="Times New Roman"/>
      <w:kern w:val="2"/>
      <w:sz w:val="21"/>
      <w:lang w:val="en-US"/>
    </w:rPr>
  </w:style>
  <w:style w:type="paragraph" w:styleId="a9">
    <w:name w:val="Normal (Web)"/>
    <w:basedOn w:val="a"/>
    <w:uiPriority w:val="99"/>
    <w:semiHidden/>
    <w:qFormat/>
    <w:pPr>
      <w:widowControl/>
      <w:autoSpaceDE/>
      <w:autoSpaceDN/>
      <w:spacing w:before="100" w:beforeAutospacing="1" w:after="100" w:afterAutospacing="1"/>
    </w:pPr>
    <w:rPr>
      <w:rFonts w:ascii="宋体" w:eastAsia="宋体" w:hAnsi="宋体" w:cs="宋体"/>
      <w:sz w:val="24"/>
      <w:szCs w:val="24"/>
      <w:lang w:val="en-US"/>
    </w:rPr>
  </w:style>
  <w:style w:type="paragraph" w:styleId="aa">
    <w:name w:val="annotation subject"/>
    <w:basedOn w:val="a3"/>
    <w:next w:val="a3"/>
    <w:link w:val="Char5"/>
    <w:uiPriority w:val="99"/>
    <w:semiHidden/>
    <w:qFormat/>
    <w:rPr>
      <w:b/>
      <w:bCs/>
    </w:rPr>
  </w:style>
  <w:style w:type="table" w:styleId="ab">
    <w:name w:val="Table Grid"/>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qFormat/>
    <w:rPr>
      <w:rFonts w:cs="Times New Roman"/>
      <w:color w:val="0000FF"/>
      <w:u w:val="single"/>
    </w:rPr>
  </w:style>
  <w:style w:type="character" w:styleId="ad">
    <w:name w:val="annotation reference"/>
    <w:uiPriority w:val="99"/>
    <w:semiHidden/>
    <w:qFormat/>
    <w:rPr>
      <w:rFonts w:cs="Times New Roman"/>
      <w:sz w:val="21"/>
      <w:szCs w:val="21"/>
    </w:rPr>
  </w:style>
  <w:style w:type="character" w:customStyle="1" w:styleId="1Char">
    <w:name w:val="标题 1 Char"/>
    <w:link w:val="1"/>
    <w:uiPriority w:val="99"/>
    <w:qFormat/>
    <w:locked/>
    <w:rPr>
      <w:rFonts w:ascii="仿宋" w:eastAsia="仿宋" w:hAnsi="仿宋" w:cs="仿宋"/>
      <w:b/>
      <w:bCs/>
      <w:kern w:val="44"/>
      <w:sz w:val="44"/>
      <w:szCs w:val="44"/>
      <w:lang w:val="zh-CN"/>
    </w:rPr>
  </w:style>
  <w:style w:type="character" w:customStyle="1" w:styleId="2Char">
    <w:name w:val="标题 2 Char"/>
    <w:link w:val="2"/>
    <w:uiPriority w:val="99"/>
    <w:qFormat/>
    <w:locked/>
    <w:rPr>
      <w:rFonts w:ascii="Cambria" w:eastAsia="宋体" w:hAnsi="Cambria" w:cs="Times New Roman"/>
      <w:b/>
      <w:bCs/>
      <w:kern w:val="0"/>
      <w:sz w:val="32"/>
      <w:szCs w:val="32"/>
      <w:lang w:val="zh-CN"/>
    </w:rPr>
  </w:style>
  <w:style w:type="character" w:customStyle="1" w:styleId="Char">
    <w:name w:val="批注文字 Char"/>
    <w:link w:val="a3"/>
    <w:uiPriority w:val="99"/>
    <w:semiHidden/>
    <w:qFormat/>
    <w:locked/>
    <w:rPr>
      <w:rFonts w:ascii="仿宋" w:eastAsia="仿宋" w:hAnsi="仿宋" w:cs="仿宋"/>
      <w:kern w:val="0"/>
      <w:sz w:val="22"/>
      <w:lang w:val="zh-CN"/>
    </w:rPr>
  </w:style>
  <w:style w:type="character" w:customStyle="1" w:styleId="Char0">
    <w:name w:val="正文文本 Char"/>
    <w:link w:val="a4"/>
    <w:uiPriority w:val="99"/>
    <w:qFormat/>
    <w:locked/>
    <w:rPr>
      <w:rFonts w:ascii="宋体" w:eastAsia="宋体" w:hAnsi="宋体" w:cs="宋体"/>
      <w:kern w:val="0"/>
      <w:sz w:val="32"/>
      <w:szCs w:val="32"/>
      <w:lang w:val="zh-CN"/>
    </w:rPr>
  </w:style>
  <w:style w:type="character" w:customStyle="1" w:styleId="Char2">
    <w:name w:val="批注框文本 Char"/>
    <w:link w:val="a6"/>
    <w:uiPriority w:val="99"/>
    <w:semiHidden/>
    <w:qFormat/>
    <w:locked/>
    <w:rPr>
      <w:rFonts w:ascii="仿宋" w:eastAsia="仿宋" w:hAnsi="仿宋" w:cs="仿宋"/>
      <w:kern w:val="0"/>
      <w:sz w:val="18"/>
      <w:szCs w:val="18"/>
      <w:lang w:val="zh-CN"/>
    </w:rPr>
  </w:style>
  <w:style w:type="character" w:customStyle="1" w:styleId="Char3">
    <w:name w:val="页脚 Char"/>
    <w:link w:val="a7"/>
    <w:uiPriority w:val="99"/>
    <w:qFormat/>
    <w:locked/>
    <w:rPr>
      <w:rFonts w:ascii="仿宋" w:eastAsia="仿宋" w:hAnsi="仿宋" w:cs="仿宋"/>
      <w:kern w:val="0"/>
      <w:sz w:val="18"/>
      <w:szCs w:val="18"/>
      <w:lang w:val="zh-CN"/>
    </w:rPr>
  </w:style>
  <w:style w:type="character" w:customStyle="1" w:styleId="Char4">
    <w:name w:val="页眉 Char"/>
    <w:link w:val="a8"/>
    <w:uiPriority w:val="99"/>
    <w:qFormat/>
    <w:locked/>
    <w:rPr>
      <w:rFonts w:ascii="仿宋" w:eastAsia="仿宋" w:hAnsi="仿宋" w:cs="仿宋"/>
      <w:kern w:val="0"/>
      <w:sz w:val="18"/>
      <w:szCs w:val="18"/>
      <w:lang w:val="zh-CN"/>
    </w:rPr>
  </w:style>
  <w:style w:type="character" w:customStyle="1" w:styleId="Char5">
    <w:name w:val="批注主题 Char"/>
    <w:link w:val="aa"/>
    <w:uiPriority w:val="99"/>
    <w:semiHidden/>
    <w:qFormat/>
    <w:locked/>
    <w:rPr>
      <w:rFonts w:ascii="仿宋" w:eastAsia="仿宋" w:hAnsi="仿宋" w:cs="仿宋"/>
      <w:b/>
      <w:bCs/>
      <w:kern w:val="0"/>
      <w:sz w:val="22"/>
      <w:lang w:val="zh-CN"/>
    </w:rPr>
  </w:style>
  <w:style w:type="paragraph" w:styleId="ae">
    <w:name w:val="List Paragraph"/>
    <w:basedOn w:val="a"/>
    <w:uiPriority w:val="99"/>
    <w:qFormat/>
    <w:pPr>
      <w:spacing w:before="1"/>
      <w:ind w:left="114" w:firstLine="640"/>
    </w:pPr>
    <w:rPr>
      <w:rFonts w:ascii="宋体" w:eastAsia="宋体" w:hAnsi="宋体" w:cs="宋体"/>
    </w:rPr>
  </w:style>
  <w:style w:type="table" w:customStyle="1" w:styleId="11">
    <w:name w:val="网格型1"/>
    <w:uiPriority w:val="99"/>
    <w:qFormat/>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1">
    <w:name w:val="TOC 标题1"/>
    <w:basedOn w:val="1"/>
    <w:next w:val="a"/>
    <w:uiPriority w:val="99"/>
    <w:semiHidden/>
    <w:qFormat/>
    <w:pPr>
      <w:widowControl/>
      <w:autoSpaceDE/>
      <w:autoSpaceDN/>
      <w:spacing w:before="480" w:after="0" w:line="276" w:lineRule="auto"/>
      <w:outlineLvl w:val="9"/>
    </w:pPr>
    <w:rPr>
      <w:rFonts w:ascii="Cambria" w:eastAsia="宋体" w:hAnsi="Cambria" w:cs="Times New Roman"/>
      <w:color w:val="365F91"/>
      <w:kern w:val="0"/>
      <w:sz w:val="28"/>
      <w:szCs w:val="28"/>
      <w:lang w:val="en-US"/>
    </w:rPr>
  </w:style>
  <w:style w:type="paragraph" w:customStyle="1" w:styleId="Bodytext1">
    <w:name w:val="Body text|1"/>
    <w:basedOn w:val="a"/>
    <w:uiPriority w:val="99"/>
    <w:qFormat/>
    <w:pPr>
      <w:spacing w:line="437" w:lineRule="auto"/>
      <w:ind w:firstLine="400"/>
    </w:pPr>
    <w:rPr>
      <w:rFonts w:ascii="宋体" w:eastAsia="宋体" w:hAnsi="宋体" w:cs="宋体"/>
      <w:sz w:val="28"/>
      <w:szCs w:val="28"/>
      <w:lang w:val="zh-TW" w:eastAsia="zh-TW"/>
    </w:rPr>
  </w:style>
  <w:style w:type="character" w:customStyle="1" w:styleId="Char1">
    <w:name w:val="日期 Char"/>
    <w:link w:val="a5"/>
    <w:uiPriority w:val="99"/>
    <w:semiHidden/>
    <w:qFormat/>
    <w:locked/>
    <w:rPr>
      <w:rFonts w:ascii="仿宋" w:eastAsia="仿宋" w:hAnsi="仿宋" w:cs="仿宋"/>
      <w:kern w:val="0"/>
      <w:sz w:val="22"/>
      <w:lang w:val="zh-CN"/>
    </w:rPr>
  </w:style>
  <w:style w:type="paragraph" w:styleId="af">
    <w:name w:val="Revision"/>
    <w:hidden/>
    <w:uiPriority w:val="99"/>
    <w:semiHidden/>
    <w:rsid w:val="007C4FC4"/>
    <w:rPr>
      <w:rFonts w:ascii="仿宋" w:eastAsia="仿宋" w:hAnsi="仿宋" w:cs="仿宋"/>
      <w:sz w:val="22"/>
      <w:szCs w:val="22"/>
      <w:lang w:val="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locked="1" w:uiPriority="9" w:unhideWhenUsed="1" w:qFormat="1"/>
    <w:lsdException w:name="heading 4" w:locked="1" w:uiPriority="9" w:unhideWhenUsed="1" w:qFormat="1"/>
    <w:lsdException w:name="heading 5" w:locked="1" w:uiPriority="9" w:unhideWhenUsed="1" w:qFormat="1"/>
    <w:lsdException w:name="heading 6" w:locked="1" w:uiPriority="9" w:unhideWhenUsed="1" w:qFormat="1"/>
    <w:lsdException w:name="heading 7" w:locked="1" w:uiPriority="9" w:unhideWhenUsed="1" w:qFormat="1"/>
    <w:lsdException w:name="heading 8" w:locked="1" w:uiPriority="9" w:unhideWhenUsed="1" w:qFormat="1"/>
    <w:lsdException w:name="heading 9" w:locked="1" w:uiPriority="9" w:unhideWhenUsed="1"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qFormat="1"/>
    <w:lsdException w:name="toc 2" w:semiHidden="0" w:qFormat="1"/>
    <w:lsdException w:name="toc 3" w:semiHidden="0" w:qFormat="1"/>
    <w:lsdException w:name="toc 4" w:semiHidden="0" w:qFormat="1"/>
    <w:lsdException w:name="toc 5" w:semiHidden="0" w:qFormat="1"/>
    <w:lsdException w:name="toc 6" w:semiHidden="0" w:qFormat="1"/>
    <w:lsdException w:name="toc 7" w:semiHidden="0" w:qFormat="1"/>
    <w:lsdException w:name="toc 8" w:semiHidden="0" w:qFormat="1"/>
    <w:lsdException w:name="toc 9" w:semiHidden="0" w:qFormat="1"/>
    <w:lsdException w:name="Normal Indent" w:locked="1" w:unhideWhenUsed="1"/>
    <w:lsdException w:name="footnote text" w:locked="1" w:unhideWhenUsed="1"/>
    <w:lsdException w:name="annotation text" w:qFormat="1"/>
    <w:lsdException w:name="header" w:semiHidden="0" w:qFormat="1"/>
    <w:lsdException w:name="footer" w:semiHidden="0" w:qFormat="1"/>
    <w:lsdException w:name="index heading" w:locked="1" w:unhideWhenUsed="1"/>
    <w:lsdException w:name="caption" w:locked="1" w:uiPriority="35"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qFormat="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locked="1" w:semiHidden="0" w:uiPriority="10" w:qFormat="1"/>
    <w:lsdException w:name="Closing" w:locked="1" w:unhideWhenUsed="1"/>
    <w:lsdException w:name="Signature" w:locked="1" w:unhideWhenUsed="1"/>
    <w:lsdException w:name="Default Paragraph Font" w:uiPriority="1" w:unhideWhenUsed="1" w:qFormat="1"/>
    <w:lsdException w:name="Body Text" w:semiHidden="0" w:qFormat="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locked="1" w:semiHidden="0" w:uiPriority="11" w:qFormat="1"/>
    <w:lsdException w:name="Salutation" w:locked="1" w:unhideWhenUsed="1"/>
    <w:lsdException w:name="Date" w:semiHidden="0" w:qFormat="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semiHidden="0" w:qFormat="1"/>
    <w:lsdException w:name="FollowedHyperlink" w:locked="1" w:unhideWhenUsed="1"/>
    <w:lsdException w:name="Strong" w:locked="1" w:semiHidden="0" w:uiPriority="22" w:qFormat="1"/>
    <w:lsdException w:name="Emphasis" w:locked="1" w:semiHidden="0" w:uiPriority="20" w:qFormat="1"/>
    <w:lsdException w:name="Document Map" w:locked="1" w:unhideWhenUsed="1"/>
    <w:lsdException w:name="Plain Text" w:locked="1" w:unhideWhenUsed="1"/>
    <w:lsdException w:name="E-mail Signature" w:locked="1" w:unhideWhenUsed="1"/>
    <w:lsdException w:name="HTML Top of Form" w:unhideWhenUsed="1"/>
    <w:lsdException w:name="HTML Bottom of Form" w:unhideWhenUsed="1"/>
    <w:lsdException w:name="Normal (Web)" w:qFormat="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unhideWhenUsed="1" w:qFormat="1"/>
    <w:lsdException w:name="annotation subject" w:qFormat="1"/>
    <w:lsdException w:name="No List" w:unhideWhenUsed="1"/>
    <w:lsdException w:name="Outline List 1" w:unhideWhenUsed="1"/>
    <w:lsdException w:name="Outline List 2" w:unhideWhenUsed="1"/>
    <w:lsdException w:name="Outline List 3"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qFormat="1"/>
    <w:lsdException w:name="Table Grid" w:semiHidden="0" w:qFormat="1"/>
    <w:lsdException w:name="Table Theme" w:locked="1" w:unhideWhenUsed="1"/>
    <w:lsdException w:name="No Spacing" w:semiHidden="0"/>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lsdException w:name="Intense Quote" w:semiHidden="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pPr>
      <w:widowControl w:val="0"/>
      <w:autoSpaceDE w:val="0"/>
      <w:autoSpaceDN w:val="0"/>
    </w:pPr>
    <w:rPr>
      <w:rFonts w:ascii="仿宋" w:eastAsia="仿宋" w:hAnsi="仿宋" w:cs="仿宋"/>
      <w:sz w:val="22"/>
      <w:szCs w:val="22"/>
      <w:lang w:val="zh-CN"/>
    </w:rPr>
  </w:style>
  <w:style w:type="paragraph" w:styleId="1">
    <w:name w:val="heading 1"/>
    <w:basedOn w:val="a"/>
    <w:next w:val="a"/>
    <w:link w:val="1Char"/>
    <w:uiPriority w:val="9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uiPriority w:val="9"/>
    <w:semiHidden/>
    <w:unhideWhenUsed/>
    <w:qFormat/>
    <w:locked/>
    <w:pPr>
      <w:keepNext/>
      <w:keepLines/>
      <w:spacing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99"/>
    <w:qFormat/>
    <w:pPr>
      <w:autoSpaceDE/>
      <w:autoSpaceDN/>
      <w:ind w:leftChars="1200" w:left="2520"/>
      <w:jc w:val="both"/>
    </w:pPr>
    <w:rPr>
      <w:rFonts w:ascii="Calibri" w:eastAsia="宋体" w:hAnsi="Calibri" w:cs="Times New Roman"/>
      <w:kern w:val="2"/>
      <w:sz w:val="21"/>
      <w:lang w:val="en-US"/>
    </w:rPr>
  </w:style>
  <w:style w:type="paragraph" w:styleId="a3">
    <w:name w:val="annotation text"/>
    <w:basedOn w:val="a"/>
    <w:link w:val="Char"/>
    <w:uiPriority w:val="99"/>
    <w:semiHidden/>
    <w:qFormat/>
  </w:style>
  <w:style w:type="paragraph" w:styleId="a4">
    <w:name w:val="Body Text"/>
    <w:basedOn w:val="a"/>
    <w:link w:val="Char0"/>
    <w:uiPriority w:val="99"/>
    <w:qFormat/>
    <w:rPr>
      <w:rFonts w:ascii="宋体" w:eastAsia="宋体" w:hAnsi="宋体" w:cs="宋体"/>
      <w:sz w:val="32"/>
      <w:szCs w:val="32"/>
    </w:rPr>
  </w:style>
  <w:style w:type="paragraph" w:styleId="5">
    <w:name w:val="toc 5"/>
    <w:basedOn w:val="a"/>
    <w:next w:val="a"/>
    <w:uiPriority w:val="99"/>
    <w:qFormat/>
    <w:pPr>
      <w:autoSpaceDE/>
      <w:autoSpaceDN/>
      <w:ind w:leftChars="800" w:left="1680"/>
      <w:jc w:val="both"/>
    </w:pPr>
    <w:rPr>
      <w:rFonts w:ascii="Calibri" w:eastAsia="宋体" w:hAnsi="Calibri" w:cs="Times New Roman"/>
      <w:kern w:val="2"/>
      <w:sz w:val="21"/>
      <w:lang w:val="en-US"/>
    </w:rPr>
  </w:style>
  <w:style w:type="paragraph" w:styleId="30">
    <w:name w:val="toc 3"/>
    <w:basedOn w:val="a"/>
    <w:next w:val="a"/>
    <w:uiPriority w:val="99"/>
    <w:qFormat/>
    <w:pPr>
      <w:ind w:leftChars="400" w:left="840"/>
    </w:pPr>
  </w:style>
  <w:style w:type="paragraph" w:styleId="8">
    <w:name w:val="toc 8"/>
    <w:basedOn w:val="a"/>
    <w:next w:val="a"/>
    <w:uiPriority w:val="99"/>
    <w:qFormat/>
    <w:pPr>
      <w:autoSpaceDE/>
      <w:autoSpaceDN/>
      <w:ind w:leftChars="1400" w:left="2940"/>
      <w:jc w:val="both"/>
    </w:pPr>
    <w:rPr>
      <w:rFonts w:ascii="Calibri" w:eastAsia="宋体" w:hAnsi="Calibri" w:cs="Times New Roman"/>
      <w:kern w:val="2"/>
      <w:sz w:val="21"/>
      <w:lang w:val="en-US"/>
    </w:rPr>
  </w:style>
  <w:style w:type="paragraph" w:styleId="a5">
    <w:name w:val="Date"/>
    <w:basedOn w:val="a"/>
    <w:next w:val="a"/>
    <w:link w:val="Char1"/>
    <w:uiPriority w:val="99"/>
    <w:qFormat/>
    <w:pPr>
      <w:ind w:leftChars="2500" w:left="100"/>
    </w:pPr>
  </w:style>
  <w:style w:type="paragraph" w:styleId="a6">
    <w:name w:val="Balloon Text"/>
    <w:basedOn w:val="a"/>
    <w:link w:val="Char2"/>
    <w:uiPriority w:val="99"/>
    <w:semiHidden/>
    <w:qFormat/>
    <w:rPr>
      <w:sz w:val="18"/>
      <w:szCs w:val="18"/>
    </w:rPr>
  </w:style>
  <w:style w:type="paragraph" w:styleId="a7">
    <w:name w:val="footer"/>
    <w:basedOn w:val="a"/>
    <w:link w:val="Char3"/>
    <w:uiPriority w:val="99"/>
    <w:qFormat/>
    <w:pPr>
      <w:tabs>
        <w:tab w:val="center" w:pos="4153"/>
        <w:tab w:val="right" w:pos="8306"/>
      </w:tabs>
      <w:snapToGrid w:val="0"/>
    </w:pPr>
    <w:rPr>
      <w:sz w:val="18"/>
      <w:szCs w:val="18"/>
    </w:rPr>
  </w:style>
  <w:style w:type="paragraph" w:styleId="a8">
    <w:name w:val="header"/>
    <w:basedOn w:val="a"/>
    <w:link w:val="Char4"/>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qFormat/>
  </w:style>
  <w:style w:type="paragraph" w:styleId="4">
    <w:name w:val="toc 4"/>
    <w:basedOn w:val="a"/>
    <w:next w:val="a"/>
    <w:uiPriority w:val="99"/>
    <w:qFormat/>
    <w:pPr>
      <w:autoSpaceDE/>
      <w:autoSpaceDN/>
      <w:ind w:leftChars="600" w:left="1260"/>
      <w:jc w:val="both"/>
    </w:pPr>
    <w:rPr>
      <w:rFonts w:ascii="Calibri" w:eastAsia="宋体" w:hAnsi="Calibri" w:cs="Times New Roman"/>
      <w:kern w:val="2"/>
      <w:sz w:val="21"/>
      <w:lang w:val="en-US"/>
    </w:rPr>
  </w:style>
  <w:style w:type="paragraph" w:styleId="6">
    <w:name w:val="toc 6"/>
    <w:basedOn w:val="a"/>
    <w:next w:val="a"/>
    <w:uiPriority w:val="99"/>
    <w:qFormat/>
    <w:pPr>
      <w:autoSpaceDE/>
      <w:autoSpaceDN/>
      <w:ind w:leftChars="1000" w:left="2100"/>
      <w:jc w:val="both"/>
    </w:pPr>
    <w:rPr>
      <w:rFonts w:ascii="Calibri" w:eastAsia="宋体" w:hAnsi="Calibri" w:cs="Times New Roman"/>
      <w:kern w:val="2"/>
      <w:sz w:val="21"/>
      <w:lang w:val="en-US"/>
    </w:rPr>
  </w:style>
  <w:style w:type="paragraph" w:styleId="20">
    <w:name w:val="toc 2"/>
    <w:basedOn w:val="a"/>
    <w:next w:val="a"/>
    <w:uiPriority w:val="99"/>
    <w:qFormat/>
    <w:pPr>
      <w:ind w:leftChars="200" w:left="420"/>
    </w:pPr>
  </w:style>
  <w:style w:type="paragraph" w:styleId="9">
    <w:name w:val="toc 9"/>
    <w:basedOn w:val="a"/>
    <w:next w:val="a"/>
    <w:uiPriority w:val="99"/>
    <w:qFormat/>
    <w:pPr>
      <w:autoSpaceDE/>
      <w:autoSpaceDN/>
      <w:ind w:leftChars="1600" w:left="3360"/>
      <w:jc w:val="both"/>
    </w:pPr>
    <w:rPr>
      <w:rFonts w:ascii="Calibri" w:eastAsia="宋体" w:hAnsi="Calibri" w:cs="Times New Roman"/>
      <w:kern w:val="2"/>
      <w:sz w:val="21"/>
      <w:lang w:val="en-US"/>
    </w:rPr>
  </w:style>
  <w:style w:type="paragraph" w:styleId="a9">
    <w:name w:val="Normal (Web)"/>
    <w:basedOn w:val="a"/>
    <w:uiPriority w:val="99"/>
    <w:semiHidden/>
    <w:qFormat/>
    <w:pPr>
      <w:widowControl/>
      <w:autoSpaceDE/>
      <w:autoSpaceDN/>
      <w:spacing w:before="100" w:beforeAutospacing="1" w:after="100" w:afterAutospacing="1"/>
    </w:pPr>
    <w:rPr>
      <w:rFonts w:ascii="宋体" w:eastAsia="宋体" w:hAnsi="宋体" w:cs="宋体"/>
      <w:sz w:val="24"/>
      <w:szCs w:val="24"/>
      <w:lang w:val="en-US"/>
    </w:rPr>
  </w:style>
  <w:style w:type="paragraph" w:styleId="aa">
    <w:name w:val="annotation subject"/>
    <w:basedOn w:val="a3"/>
    <w:next w:val="a3"/>
    <w:link w:val="Char5"/>
    <w:uiPriority w:val="99"/>
    <w:semiHidden/>
    <w:qFormat/>
    <w:rPr>
      <w:b/>
      <w:bCs/>
    </w:rPr>
  </w:style>
  <w:style w:type="table" w:styleId="ab">
    <w:name w:val="Table Grid"/>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qFormat/>
    <w:rPr>
      <w:rFonts w:cs="Times New Roman"/>
      <w:color w:val="0000FF"/>
      <w:u w:val="single"/>
    </w:rPr>
  </w:style>
  <w:style w:type="character" w:styleId="ad">
    <w:name w:val="annotation reference"/>
    <w:uiPriority w:val="99"/>
    <w:semiHidden/>
    <w:qFormat/>
    <w:rPr>
      <w:rFonts w:cs="Times New Roman"/>
      <w:sz w:val="21"/>
      <w:szCs w:val="21"/>
    </w:rPr>
  </w:style>
  <w:style w:type="character" w:customStyle="1" w:styleId="1Char">
    <w:name w:val="标题 1 Char"/>
    <w:link w:val="1"/>
    <w:uiPriority w:val="99"/>
    <w:qFormat/>
    <w:locked/>
    <w:rPr>
      <w:rFonts w:ascii="仿宋" w:eastAsia="仿宋" w:hAnsi="仿宋" w:cs="仿宋"/>
      <w:b/>
      <w:bCs/>
      <w:kern w:val="44"/>
      <w:sz w:val="44"/>
      <w:szCs w:val="44"/>
      <w:lang w:val="zh-CN"/>
    </w:rPr>
  </w:style>
  <w:style w:type="character" w:customStyle="1" w:styleId="2Char">
    <w:name w:val="标题 2 Char"/>
    <w:link w:val="2"/>
    <w:uiPriority w:val="99"/>
    <w:qFormat/>
    <w:locked/>
    <w:rPr>
      <w:rFonts w:ascii="Cambria" w:eastAsia="宋体" w:hAnsi="Cambria" w:cs="Times New Roman"/>
      <w:b/>
      <w:bCs/>
      <w:kern w:val="0"/>
      <w:sz w:val="32"/>
      <w:szCs w:val="32"/>
      <w:lang w:val="zh-CN"/>
    </w:rPr>
  </w:style>
  <w:style w:type="character" w:customStyle="1" w:styleId="Char">
    <w:name w:val="批注文字 Char"/>
    <w:link w:val="a3"/>
    <w:uiPriority w:val="99"/>
    <w:semiHidden/>
    <w:qFormat/>
    <w:locked/>
    <w:rPr>
      <w:rFonts w:ascii="仿宋" w:eastAsia="仿宋" w:hAnsi="仿宋" w:cs="仿宋"/>
      <w:kern w:val="0"/>
      <w:sz w:val="22"/>
      <w:lang w:val="zh-CN"/>
    </w:rPr>
  </w:style>
  <w:style w:type="character" w:customStyle="1" w:styleId="Char0">
    <w:name w:val="正文文本 Char"/>
    <w:link w:val="a4"/>
    <w:uiPriority w:val="99"/>
    <w:qFormat/>
    <w:locked/>
    <w:rPr>
      <w:rFonts w:ascii="宋体" w:eastAsia="宋体" w:hAnsi="宋体" w:cs="宋体"/>
      <w:kern w:val="0"/>
      <w:sz w:val="32"/>
      <w:szCs w:val="32"/>
      <w:lang w:val="zh-CN"/>
    </w:rPr>
  </w:style>
  <w:style w:type="character" w:customStyle="1" w:styleId="Char2">
    <w:name w:val="批注框文本 Char"/>
    <w:link w:val="a6"/>
    <w:uiPriority w:val="99"/>
    <w:semiHidden/>
    <w:qFormat/>
    <w:locked/>
    <w:rPr>
      <w:rFonts w:ascii="仿宋" w:eastAsia="仿宋" w:hAnsi="仿宋" w:cs="仿宋"/>
      <w:kern w:val="0"/>
      <w:sz w:val="18"/>
      <w:szCs w:val="18"/>
      <w:lang w:val="zh-CN"/>
    </w:rPr>
  </w:style>
  <w:style w:type="character" w:customStyle="1" w:styleId="Char3">
    <w:name w:val="页脚 Char"/>
    <w:link w:val="a7"/>
    <w:uiPriority w:val="99"/>
    <w:qFormat/>
    <w:locked/>
    <w:rPr>
      <w:rFonts w:ascii="仿宋" w:eastAsia="仿宋" w:hAnsi="仿宋" w:cs="仿宋"/>
      <w:kern w:val="0"/>
      <w:sz w:val="18"/>
      <w:szCs w:val="18"/>
      <w:lang w:val="zh-CN"/>
    </w:rPr>
  </w:style>
  <w:style w:type="character" w:customStyle="1" w:styleId="Char4">
    <w:name w:val="页眉 Char"/>
    <w:link w:val="a8"/>
    <w:uiPriority w:val="99"/>
    <w:qFormat/>
    <w:locked/>
    <w:rPr>
      <w:rFonts w:ascii="仿宋" w:eastAsia="仿宋" w:hAnsi="仿宋" w:cs="仿宋"/>
      <w:kern w:val="0"/>
      <w:sz w:val="18"/>
      <w:szCs w:val="18"/>
      <w:lang w:val="zh-CN"/>
    </w:rPr>
  </w:style>
  <w:style w:type="character" w:customStyle="1" w:styleId="Char5">
    <w:name w:val="批注主题 Char"/>
    <w:link w:val="aa"/>
    <w:uiPriority w:val="99"/>
    <w:semiHidden/>
    <w:qFormat/>
    <w:locked/>
    <w:rPr>
      <w:rFonts w:ascii="仿宋" w:eastAsia="仿宋" w:hAnsi="仿宋" w:cs="仿宋"/>
      <w:b/>
      <w:bCs/>
      <w:kern w:val="0"/>
      <w:sz w:val="22"/>
      <w:lang w:val="zh-CN"/>
    </w:rPr>
  </w:style>
  <w:style w:type="paragraph" w:styleId="ae">
    <w:name w:val="List Paragraph"/>
    <w:basedOn w:val="a"/>
    <w:uiPriority w:val="99"/>
    <w:qFormat/>
    <w:pPr>
      <w:spacing w:before="1"/>
      <w:ind w:left="114" w:firstLine="640"/>
    </w:pPr>
    <w:rPr>
      <w:rFonts w:ascii="宋体" w:eastAsia="宋体" w:hAnsi="宋体" w:cs="宋体"/>
    </w:rPr>
  </w:style>
  <w:style w:type="table" w:customStyle="1" w:styleId="11">
    <w:name w:val="网格型1"/>
    <w:uiPriority w:val="99"/>
    <w:qFormat/>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1">
    <w:name w:val="TOC 标题1"/>
    <w:basedOn w:val="1"/>
    <w:next w:val="a"/>
    <w:uiPriority w:val="99"/>
    <w:semiHidden/>
    <w:qFormat/>
    <w:pPr>
      <w:widowControl/>
      <w:autoSpaceDE/>
      <w:autoSpaceDN/>
      <w:spacing w:before="480" w:after="0" w:line="276" w:lineRule="auto"/>
      <w:outlineLvl w:val="9"/>
    </w:pPr>
    <w:rPr>
      <w:rFonts w:ascii="Cambria" w:eastAsia="宋体" w:hAnsi="Cambria" w:cs="Times New Roman"/>
      <w:color w:val="365F91"/>
      <w:kern w:val="0"/>
      <w:sz w:val="28"/>
      <w:szCs w:val="28"/>
      <w:lang w:val="en-US"/>
    </w:rPr>
  </w:style>
  <w:style w:type="paragraph" w:customStyle="1" w:styleId="Bodytext1">
    <w:name w:val="Body text|1"/>
    <w:basedOn w:val="a"/>
    <w:uiPriority w:val="99"/>
    <w:qFormat/>
    <w:pPr>
      <w:spacing w:line="437" w:lineRule="auto"/>
      <w:ind w:firstLine="400"/>
    </w:pPr>
    <w:rPr>
      <w:rFonts w:ascii="宋体" w:eastAsia="宋体" w:hAnsi="宋体" w:cs="宋体"/>
      <w:sz w:val="28"/>
      <w:szCs w:val="28"/>
      <w:lang w:val="zh-TW" w:eastAsia="zh-TW"/>
    </w:rPr>
  </w:style>
  <w:style w:type="character" w:customStyle="1" w:styleId="Char1">
    <w:name w:val="日期 Char"/>
    <w:link w:val="a5"/>
    <w:uiPriority w:val="99"/>
    <w:semiHidden/>
    <w:qFormat/>
    <w:locked/>
    <w:rPr>
      <w:rFonts w:ascii="仿宋" w:eastAsia="仿宋" w:hAnsi="仿宋" w:cs="仿宋"/>
      <w:kern w:val="0"/>
      <w:sz w:val="22"/>
      <w:lang w:val="zh-CN"/>
    </w:rPr>
  </w:style>
  <w:style w:type="paragraph" w:styleId="af">
    <w:name w:val="Revision"/>
    <w:hidden/>
    <w:uiPriority w:val="99"/>
    <w:semiHidden/>
    <w:rsid w:val="007C4FC4"/>
    <w:rPr>
      <w:rFonts w:ascii="仿宋" w:eastAsia="仿宋" w:hAnsi="仿宋" w:cs="仿宋"/>
      <w:sz w:val="22"/>
      <w:szCs w:val="22"/>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41</Pages>
  <Words>20287</Words>
  <Characters>5810</Characters>
  <Application>Microsoft Office Word</Application>
  <DocSecurity>0</DocSecurity>
  <Lines>48</Lines>
  <Paragraphs>52</Paragraphs>
  <ScaleCrop>false</ScaleCrop>
  <Company>Microsoft</Company>
  <LinksUpToDate>false</LinksUpToDate>
  <CharactersWithSpaces>26045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边</dc:creator>
  <cp:lastModifiedBy>Administrator</cp:lastModifiedBy>
  <cp:revision>27</cp:revision>
  <cp:lastPrinted>2020-08-24T06:01:00Z</cp:lastPrinted>
  <dcterms:created xsi:type="dcterms:W3CDTF">2025-08-25T02:14:00Z</dcterms:created>
  <dcterms:modified xsi:type="dcterms:W3CDTF">2025-10-10T07:56:00Z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BBB47AC5ED9F459AB572EC6D7A0A4606_13</vt:lpwstr>
  </property>
  <property fmtid="{D5CDD505-2E9C-101B-9397-08002B2CF9AE}" pid="4" name="KSOSaveFontToCloudKey">
    <vt:lpwstr>443641167_btnclosed</vt:lpwstr>
  </property>
  <property fmtid="{D5CDD505-2E9C-101B-9397-08002B2CF9AE}" pid="5" name="KSOTemplateDocerSaveRecord">
    <vt:lpwstr>eyJoZGlkIjoiOGNlYTM1MTJkZDA5NThhZmFmM2Y3MjJmM2ZhODI2MzMiLCJ1c2VySWQiOiI4MTYyNDA1In0=</vt:lpwstr>
  </property>
</Properties>
</file>